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521F6" w14:paraId="65C371D3" w14:textId="77777777" w:rsidTr="003F1ECC">
        <w:trPr>
          <w:trHeight w:hRule="exact" w:val="2948"/>
        </w:trPr>
        <w:tc>
          <w:tcPr>
            <w:tcW w:w="11185" w:type="dxa"/>
            <w:shd w:val="clear" w:color="auto" w:fill="00AFAA"/>
            <w:vAlign w:val="center"/>
          </w:tcPr>
          <w:p w14:paraId="3192BF58" w14:textId="77777777" w:rsidR="00974E99" w:rsidRPr="002521F6" w:rsidRDefault="00974E99" w:rsidP="009A1FCD">
            <w:pPr>
              <w:pStyle w:val="Documenttype"/>
            </w:pPr>
            <w:r w:rsidRPr="002521F6">
              <w:t xml:space="preserve">IALA </w:t>
            </w:r>
            <w:r w:rsidR="009A1FCD" w:rsidRPr="002521F6">
              <w:t>Model Course</w:t>
            </w:r>
          </w:p>
        </w:tc>
      </w:tr>
    </w:tbl>
    <w:p w14:paraId="15F2AA36" w14:textId="77777777" w:rsidR="008972C3" w:rsidRPr="002521F6" w:rsidRDefault="008972C3" w:rsidP="003274DB"/>
    <w:p w14:paraId="19788514" w14:textId="77777777" w:rsidR="00D74AE1" w:rsidRPr="002521F6" w:rsidRDefault="00D74AE1" w:rsidP="003274DB"/>
    <w:p w14:paraId="0531A2C7" w14:textId="68365F48" w:rsidR="00A04A9D" w:rsidRDefault="00AD585E" w:rsidP="00A04A9D">
      <w:pPr>
        <w:pStyle w:val="Documentnumber"/>
      </w:pPr>
      <w:r w:rsidRPr="002521F6">
        <w:t>L1</w:t>
      </w:r>
      <w:ins w:id="0" w:author="Kevin Gregory" w:date="2018-10-19T10:00:00Z">
        <w:r w:rsidR="009F007B">
          <w:t>.</w:t>
        </w:r>
      </w:ins>
      <w:del w:id="1" w:author="Kevin Gregory" w:date="2018-10-19T10:00:00Z">
        <w:r w:rsidRPr="002521F6" w:rsidDel="009F007B">
          <w:delText xml:space="preserve"> </w:delText>
        </w:r>
      </w:del>
      <w:r w:rsidR="00A04A9D">
        <w:t>3</w:t>
      </w:r>
    </w:p>
    <w:p w14:paraId="4FDD1A58" w14:textId="77777777" w:rsidR="00A04A9D" w:rsidRPr="00A04A9D" w:rsidRDefault="00A04A9D" w:rsidP="00A04A9D"/>
    <w:p w14:paraId="658F6812" w14:textId="77777777" w:rsidR="00A04A9D" w:rsidRPr="002521F6" w:rsidRDefault="00A04A9D" w:rsidP="00A04A9D">
      <w:pPr>
        <w:pStyle w:val="Documentname"/>
      </w:pPr>
      <w:r w:rsidRPr="002521F6">
        <w:t>Aids to Navigation Manager Training</w:t>
      </w:r>
    </w:p>
    <w:p w14:paraId="0DA53760" w14:textId="192C343F" w:rsidR="00776004" w:rsidRPr="002521F6" w:rsidRDefault="004C6CA4" w:rsidP="004C6CA4">
      <w:pPr>
        <w:pStyle w:val="Documentname"/>
      </w:pPr>
      <w:r w:rsidRPr="002521F6">
        <w:t>L</w:t>
      </w:r>
      <w:r w:rsidR="00A04A9D">
        <w:t xml:space="preserve">evel 1 - </w:t>
      </w:r>
      <w:r w:rsidRPr="002521F6">
        <w:t xml:space="preserve">Use of </w:t>
      </w:r>
      <w:r w:rsidR="00A04A9D">
        <w:t xml:space="preserve">the </w:t>
      </w:r>
      <w:r w:rsidRPr="002521F6">
        <w:t>IALA Risk Management Tools</w:t>
      </w:r>
    </w:p>
    <w:p w14:paraId="164A22E3" w14:textId="77777777" w:rsidR="00D74AE1" w:rsidRPr="002521F6" w:rsidRDefault="00D74AE1" w:rsidP="00D74AE1"/>
    <w:p w14:paraId="35291D1B" w14:textId="77777777" w:rsidR="00BC27F6" w:rsidRPr="002521F6" w:rsidRDefault="00BC27F6" w:rsidP="00D74AE1"/>
    <w:p w14:paraId="054E68F5" w14:textId="77777777" w:rsidR="00913B44" w:rsidRPr="002521F6" w:rsidRDefault="00913B44" w:rsidP="00D74AE1"/>
    <w:p w14:paraId="2C1D31CF" w14:textId="77777777" w:rsidR="00913B44" w:rsidRPr="002521F6" w:rsidRDefault="00913B44" w:rsidP="00D74AE1"/>
    <w:p w14:paraId="770C8B84" w14:textId="77777777" w:rsidR="00913B44" w:rsidRPr="002521F6" w:rsidRDefault="00913B44" w:rsidP="00D74AE1"/>
    <w:p w14:paraId="3751456F" w14:textId="77777777" w:rsidR="00913B44" w:rsidRPr="002521F6" w:rsidRDefault="00913B44" w:rsidP="00D74AE1"/>
    <w:p w14:paraId="43E17E2D" w14:textId="77777777" w:rsidR="00913B44" w:rsidRPr="002521F6" w:rsidRDefault="00913B44" w:rsidP="00D74AE1"/>
    <w:p w14:paraId="3CB26FCC" w14:textId="77777777" w:rsidR="00913B44" w:rsidRPr="002521F6" w:rsidRDefault="00913B44" w:rsidP="00D74AE1"/>
    <w:p w14:paraId="2477AAB8" w14:textId="77777777" w:rsidR="00913B44" w:rsidRPr="002521F6" w:rsidRDefault="00913B44" w:rsidP="00D74AE1"/>
    <w:p w14:paraId="1DDD24DF" w14:textId="77777777" w:rsidR="00913B44" w:rsidRPr="002521F6" w:rsidRDefault="00913B44" w:rsidP="00D74AE1"/>
    <w:p w14:paraId="47DC3230" w14:textId="77777777" w:rsidR="00913B44" w:rsidRPr="002521F6" w:rsidRDefault="00913B44" w:rsidP="00D74AE1"/>
    <w:p w14:paraId="3627D275" w14:textId="77777777" w:rsidR="00913B44" w:rsidRPr="002521F6" w:rsidRDefault="00913B44" w:rsidP="00D74AE1"/>
    <w:p w14:paraId="30C19F3B" w14:textId="77777777" w:rsidR="00913B44" w:rsidRPr="002521F6" w:rsidRDefault="00913B44" w:rsidP="00D74AE1"/>
    <w:p w14:paraId="0F067447" w14:textId="77777777" w:rsidR="00913B44" w:rsidRPr="002521F6" w:rsidRDefault="00913B44" w:rsidP="00D74AE1"/>
    <w:p w14:paraId="05A7731B" w14:textId="77777777" w:rsidR="00913B44" w:rsidRPr="002521F6" w:rsidRDefault="00913B44" w:rsidP="00D74AE1"/>
    <w:p w14:paraId="03F785D7" w14:textId="77777777" w:rsidR="00913B44" w:rsidRPr="002521F6" w:rsidRDefault="00913B44" w:rsidP="00D74AE1"/>
    <w:p w14:paraId="49D630F8" w14:textId="77777777" w:rsidR="00913B44" w:rsidRPr="002521F6" w:rsidRDefault="00913B44" w:rsidP="00D74AE1"/>
    <w:p w14:paraId="514D01CF" w14:textId="77777777" w:rsidR="00913B44" w:rsidRPr="002521F6" w:rsidRDefault="00913B44" w:rsidP="00D74AE1"/>
    <w:p w14:paraId="124B4316" w14:textId="77777777" w:rsidR="00913B44" w:rsidRPr="002521F6" w:rsidRDefault="00913B44" w:rsidP="00D74AE1"/>
    <w:p w14:paraId="6C595125" w14:textId="77777777" w:rsidR="00913B44" w:rsidRPr="002521F6" w:rsidRDefault="00913B44" w:rsidP="00D74AE1"/>
    <w:p w14:paraId="22D0AAEF" w14:textId="77777777" w:rsidR="00913B44" w:rsidRPr="002521F6" w:rsidRDefault="00913B44" w:rsidP="00D74AE1"/>
    <w:p w14:paraId="3A3A4D6B" w14:textId="602D6F5E" w:rsidR="00913B44" w:rsidRPr="002521F6" w:rsidRDefault="00913B44" w:rsidP="00913B44">
      <w:pPr>
        <w:pStyle w:val="Editionnumber"/>
      </w:pPr>
      <w:r w:rsidRPr="002521F6">
        <w:t xml:space="preserve">Edition </w:t>
      </w:r>
      <w:ins w:id="2" w:author="Kevin Gregory" w:date="2018-10-19T10:00:00Z">
        <w:r w:rsidR="009F007B">
          <w:t>3</w:t>
        </w:r>
      </w:ins>
      <w:del w:id="3" w:author="Kevin Gregory" w:date="2018-10-19T10:00:00Z">
        <w:r w:rsidR="004C6CA4" w:rsidRPr="002521F6" w:rsidDel="009F007B">
          <w:delText>2</w:delText>
        </w:r>
      </w:del>
      <w:r w:rsidRPr="002521F6">
        <w:t>.0</w:t>
      </w:r>
    </w:p>
    <w:p w14:paraId="69B8DD5B" w14:textId="6D903274" w:rsidR="00913B44" w:rsidRPr="002521F6" w:rsidRDefault="00913B44" w:rsidP="00913B44">
      <w:pPr>
        <w:pStyle w:val="Documentdate"/>
      </w:pPr>
      <w:del w:id="4" w:author="Kevin Gregory" w:date="2018-10-19T10:00:00Z">
        <w:r w:rsidRPr="002521F6" w:rsidDel="009F007B">
          <w:delText>D</w:delText>
        </w:r>
        <w:r w:rsidR="004C6CA4" w:rsidRPr="002521F6" w:rsidDel="009F007B">
          <w:delText xml:space="preserve">ecember </w:delText>
        </w:r>
      </w:del>
      <w:ins w:id="5" w:author="Kevin Gregory" w:date="2018-10-19T10:00:00Z">
        <w:r w:rsidR="009F007B">
          <w:t>June</w:t>
        </w:r>
        <w:r w:rsidR="009F007B" w:rsidRPr="002521F6">
          <w:t xml:space="preserve"> </w:t>
        </w:r>
      </w:ins>
      <w:r w:rsidR="004C6CA4" w:rsidRPr="002521F6">
        <w:t>201</w:t>
      </w:r>
      <w:ins w:id="6" w:author="Kevin Gregory" w:date="2018-10-19T10:00:00Z">
        <w:r w:rsidR="009F007B">
          <w:t>9</w:t>
        </w:r>
      </w:ins>
      <w:del w:id="7" w:author="Kevin Gregory" w:date="2018-10-19T10:00:00Z">
        <w:r w:rsidR="004C6CA4" w:rsidRPr="002521F6" w:rsidDel="009F007B">
          <w:delText>5</w:delText>
        </w:r>
      </w:del>
    </w:p>
    <w:p w14:paraId="4705865E" w14:textId="77777777" w:rsidR="00913B44" w:rsidRPr="002521F6" w:rsidRDefault="00913B44" w:rsidP="00D74AE1">
      <w:pPr>
        <w:sectPr w:rsidR="00913B44" w:rsidRPr="002521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A009AB1" w14:textId="77777777" w:rsidR="00914E26" w:rsidRPr="002521F6" w:rsidRDefault="00914E26" w:rsidP="00914E26">
      <w:pPr>
        <w:pStyle w:val="BodyText"/>
      </w:pPr>
      <w:r w:rsidRPr="002521F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521F6" w14:paraId="0CE11104" w14:textId="77777777" w:rsidTr="005E4659">
        <w:tc>
          <w:tcPr>
            <w:tcW w:w="1908" w:type="dxa"/>
          </w:tcPr>
          <w:p w14:paraId="443B4A46" w14:textId="77777777" w:rsidR="00914E26" w:rsidRPr="002521F6" w:rsidRDefault="00914E26" w:rsidP="00ED030E">
            <w:pPr>
              <w:pStyle w:val="Tableheading"/>
              <w:rPr>
                <w:lang w:val="en-GB"/>
              </w:rPr>
            </w:pPr>
            <w:r w:rsidRPr="002521F6">
              <w:rPr>
                <w:lang w:val="en-GB"/>
              </w:rPr>
              <w:t>Date</w:t>
            </w:r>
          </w:p>
        </w:tc>
        <w:tc>
          <w:tcPr>
            <w:tcW w:w="3576" w:type="dxa"/>
          </w:tcPr>
          <w:p w14:paraId="319D2E55" w14:textId="77777777" w:rsidR="00914E26" w:rsidRPr="002521F6" w:rsidRDefault="00914E26" w:rsidP="00ED030E">
            <w:pPr>
              <w:pStyle w:val="Tableheading"/>
              <w:rPr>
                <w:lang w:val="en-GB"/>
              </w:rPr>
            </w:pPr>
            <w:r w:rsidRPr="002521F6">
              <w:rPr>
                <w:lang w:val="en-GB"/>
              </w:rPr>
              <w:t>Page / Section Revised</w:t>
            </w:r>
          </w:p>
        </w:tc>
        <w:tc>
          <w:tcPr>
            <w:tcW w:w="5001" w:type="dxa"/>
          </w:tcPr>
          <w:p w14:paraId="7607309E" w14:textId="77777777" w:rsidR="00914E26" w:rsidRPr="002521F6" w:rsidRDefault="00914E26" w:rsidP="00ED030E">
            <w:pPr>
              <w:pStyle w:val="Tableheading"/>
              <w:rPr>
                <w:lang w:val="en-GB"/>
              </w:rPr>
            </w:pPr>
            <w:r w:rsidRPr="002521F6">
              <w:rPr>
                <w:lang w:val="en-GB"/>
              </w:rPr>
              <w:t>Requirement for Revision</w:t>
            </w:r>
          </w:p>
        </w:tc>
      </w:tr>
      <w:tr w:rsidR="004C6CA4" w:rsidRPr="002521F6" w14:paraId="510569A3" w14:textId="77777777" w:rsidTr="005E4659">
        <w:trPr>
          <w:trHeight w:val="851"/>
        </w:trPr>
        <w:tc>
          <w:tcPr>
            <w:tcW w:w="1908" w:type="dxa"/>
            <w:vAlign w:val="center"/>
          </w:tcPr>
          <w:p w14:paraId="3156846C" w14:textId="5D358C13" w:rsidR="004C6CA4" w:rsidRPr="002521F6" w:rsidRDefault="004C6CA4" w:rsidP="004C6CA4">
            <w:pPr>
              <w:pStyle w:val="Tabletext"/>
            </w:pPr>
            <w:r w:rsidRPr="002521F6">
              <w:t>December 2015</w:t>
            </w:r>
          </w:p>
        </w:tc>
        <w:tc>
          <w:tcPr>
            <w:tcW w:w="3576" w:type="dxa"/>
            <w:vAlign w:val="center"/>
          </w:tcPr>
          <w:p w14:paraId="70A155D4" w14:textId="4E65EC3C" w:rsidR="004C6CA4" w:rsidRPr="002521F6" w:rsidRDefault="004C6CA4" w:rsidP="004C6CA4">
            <w:pPr>
              <w:pStyle w:val="Tabletext"/>
            </w:pPr>
            <w:r w:rsidRPr="002521F6">
              <w:t xml:space="preserve">Part </w:t>
            </w:r>
            <w:r w:rsidR="000F5C25">
              <w:t>1</w:t>
            </w:r>
          </w:p>
          <w:p w14:paraId="5F22DF07" w14:textId="13E147A1" w:rsidR="004C6CA4" w:rsidRPr="002521F6" w:rsidRDefault="004C6CA4" w:rsidP="000F5C25">
            <w:pPr>
              <w:pStyle w:val="Tabletext"/>
            </w:pPr>
            <w:r w:rsidRPr="002521F6">
              <w:t xml:space="preserve">Part </w:t>
            </w:r>
            <w:r w:rsidR="000F5C25">
              <w:t>2</w:t>
            </w:r>
          </w:p>
        </w:tc>
        <w:tc>
          <w:tcPr>
            <w:tcW w:w="5001" w:type="dxa"/>
            <w:vAlign w:val="center"/>
          </w:tcPr>
          <w:p w14:paraId="14CFC66C" w14:textId="77777777" w:rsidR="004C6CA4" w:rsidRPr="002521F6" w:rsidRDefault="004C6CA4" w:rsidP="004C6CA4">
            <w:pPr>
              <w:pStyle w:val="Tabletext"/>
            </w:pPr>
            <w:r w:rsidRPr="002521F6">
              <w:t>Minor editorial changes</w:t>
            </w:r>
          </w:p>
          <w:p w14:paraId="57D2E76F" w14:textId="351DE0CE" w:rsidR="004C6CA4" w:rsidRPr="002521F6" w:rsidRDefault="004C6CA4" w:rsidP="004C6CA4">
            <w:pPr>
              <w:pStyle w:val="Tabletext"/>
            </w:pPr>
            <w:r w:rsidRPr="002521F6">
              <w:t>Amendments to content based on feedback and experience</w:t>
            </w:r>
          </w:p>
        </w:tc>
      </w:tr>
      <w:tr w:rsidR="004C6CA4" w:rsidRPr="002521F6" w14:paraId="373B313D" w14:textId="77777777" w:rsidTr="005E4659">
        <w:trPr>
          <w:trHeight w:val="851"/>
        </w:trPr>
        <w:tc>
          <w:tcPr>
            <w:tcW w:w="1908" w:type="dxa"/>
            <w:vAlign w:val="center"/>
          </w:tcPr>
          <w:p w14:paraId="57B263A9" w14:textId="2FBA7F11" w:rsidR="004C6CA4" w:rsidRPr="002521F6" w:rsidRDefault="004C721E" w:rsidP="00914E26">
            <w:pPr>
              <w:pStyle w:val="Tabletext"/>
            </w:pPr>
            <w:ins w:id="9" w:author="Kevin Gregory" w:date="2018-10-19T11:00:00Z">
              <w:r>
                <w:t>June 2019</w:t>
              </w:r>
            </w:ins>
          </w:p>
        </w:tc>
        <w:tc>
          <w:tcPr>
            <w:tcW w:w="3576" w:type="dxa"/>
            <w:vAlign w:val="center"/>
          </w:tcPr>
          <w:p w14:paraId="71A6353D" w14:textId="77777777" w:rsidR="004C6CA4" w:rsidRPr="002521F6" w:rsidRDefault="004C6CA4" w:rsidP="00914E26">
            <w:pPr>
              <w:pStyle w:val="Tabletext"/>
            </w:pPr>
          </w:p>
        </w:tc>
        <w:tc>
          <w:tcPr>
            <w:tcW w:w="5001" w:type="dxa"/>
            <w:vAlign w:val="center"/>
          </w:tcPr>
          <w:p w14:paraId="0D21224F" w14:textId="77777777" w:rsidR="004C6CA4" w:rsidRDefault="004C721E" w:rsidP="00914E26">
            <w:pPr>
              <w:pStyle w:val="Tabletext"/>
              <w:rPr>
                <w:ins w:id="10" w:author="Kevin Gregory" w:date="2018-10-19T11:01:00Z"/>
              </w:rPr>
            </w:pPr>
            <w:ins w:id="11" w:author="Kevin Gregory" w:date="2018-10-19T11:00:00Z">
              <w:r>
                <w:t>Addition of the Simplified IALA Risk Assessment Method</w:t>
              </w:r>
            </w:ins>
          </w:p>
          <w:p w14:paraId="1055661D" w14:textId="335B70FD" w:rsidR="0091701C" w:rsidRPr="002521F6" w:rsidRDefault="0091701C" w:rsidP="00914E26">
            <w:pPr>
              <w:pStyle w:val="Tabletext"/>
            </w:pPr>
            <w:ins w:id="12" w:author="Kevin Gregory" w:date="2018-10-19T11:01:00Z">
              <w:r>
                <w:t>Minot amendments to content based on technical and operational developments</w:t>
              </w:r>
            </w:ins>
          </w:p>
        </w:tc>
      </w:tr>
      <w:tr w:rsidR="004C6CA4" w:rsidRPr="002521F6" w14:paraId="0FB36C69" w14:textId="77777777" w:rsidTr="005E4659">
        <w:trPr>
          <w:trHeight w:val="851"/>
        </w:trPr>
        <w:tc>
          <w:tcPr>
            <w:tcW w:w="1908" w:type="dxa"/>
            <w:vAlign w:val="center"/>
          </w:tcPr>
          <w:p w14:paraId="74DCCEAB" w14:textId="77777777" w:rsidR="004C6CA4" w:rsidRPr="002521F6" w:rsidRDefault="004C6CA4" w:rsidP="00914E26">
            <w:pPr>
              <w:pStyle w:val="Tabletext"/>
            </w:pPr>
          </w:p>
        </w:tc>
        <w:tc>
          <w:tcPr>
            <w:tcW w:w="3576" w:type="dxa"/>
            <w:vAlign w:val="center"/>
          </w:tcPr>
          <w:p w14:paraId="55F16A55" w14:textId="77777777" w:rsidR="004C6CA4" w:rsidRPr="002521F6" w:rsidRDefault="004C6CA4" w:rsidP="00914E26">
            <w:pPr>
              <w:pStyle w:val="Tabletext"/>
            </w:pPr>
          </w:p>
        </w:tc>
        <w:tc>
          <w:tcPr>
            <w:tcW w:w="5001" w:type="dxa"/>
            <w:vAlign w:val="center"/>
          </w:tcPr>
          <w:p w14:paraId="29893498" w14:textId="77777777" w:rsidR="004C6CA4" w:rsidRPr="002521F6" w:rsidRDefault="004C6CA4" w:rsidP="00914E26">
            <w:pPr>
              <w:pStyle w:val="Tabletext"/>
            </w:pPr>
          </w:p>
        </w:tc>
      </w:tr>
      <w:tr w:rsidR="004C6CA4" w:rsidRPr="002521F6" w14:paraId="3918308C" w14:textId="77777777" w:rsidTr="005E4659">
        <w:trPr>
          <w:trHeight w:val="851"/>
        </w:trPr>
        <w:tc>
          <w:tcPr>
            <w:tcW w:w="1908" w:type="dxa"/>
            <w:vAlign w:val="center"/>
          </w:tcPr>
          <w:p w14:paraId="7152ACAB" w14:textId="77777777" w:rsidR="004C6CA4" w:rsidRPr="002521F6" w:rsidRDefault="004C6CA4" w:rsidP="00914E26">
            <w:pPr>
              <w:pStyle w:val="Tabletext"/>
            </w:pPr>
          </w:p>
        </w:tc>
        <w:tc>
          <w:tcPr>
            <w:tcW w:w="3576" w:type="dxa"/>
            <w:vAlign w:val="center"/>
          </w:tcPr>
          <w:p w14:paraId="0BB702A0" w14:textId="77777777" w:rsidR="004C6CA4" w:rsidRPr="002521F6" w:rsidRDefault="004C6CA4" w:rsidP="00914E26">
            <w:pPr>
              <w:pStyle w:val="Tabletext"/>
            </w:pPr>
          </w:p>
        </w:tc>
        <w:tc>
          <w:tcPr>
            <w:tcW w:w="5001" w:type="dxa"/>
            <w:vAlign w:val="center"/>
          </w:tcPr>
          <w:p w14:paraId="06EC7A30" w14:textId="77777777" w:rsidR="004C6CA4" w:rsidRPr="002521F6" w:rsidRDefault="004C6CA4" w:rsidP="00914E26">
            <w:pPr>
              <w:pStyle w:val="Tabletext"/>
            </w:pPr>
          </w:p>
        </w:tc>
      </w:tr>
      <w:tr w:rsidR="004C6CA4" w:rsidRPr="002521F6" w14:paraId="0A09C773" w14:textId="77777777" w:rsidTr="005E4659">
        <w:trPr>
          <w:trHeight w:val="851"/>
        </w:trPr>
        <w:tc>
          <w:tcPr>
            <w:tcW w:w="1908" w:type="dxa"/>
            <w:vAlign w:val="center"/>
          </w:tcPr>
          <w:p w14:paraId="700B2BAB" w14:textId="77777777" w:rsidR="004C6CA4" w:rsidRPr="002521F6" w:rsidRDefault="004C6CA4" w:rsidP="00914E26">
            <w:pPr>
              <w:pStyle w:val="Tabletext"/>
            </w:pPr>
          </w:p>
        </w:tc>
        <w:tc>
          <w:tcPr>
            <w:tcW w:w="3576" w:type="dxa"/>
            <w:vAlign w:val="center"/>
          </w:tcPr>
          <w:p w14:paraId="779743E4" w14:textId="77777777" w:rsidR="004C6CA4" w:rsidRPr="002521F6" w:rsidRDefault="004C6CA4" w:rsidP="00914E26">
            <w:pPr>
              <w:pStyle w:val="Tabletext"/>
            </w:pPr>
          </w:p>
        </w:tc>
        <w:tc>
          <w:tcPr>
            <w:tcW w:w="5001" w:type="dxa"/>
            <w:vAlign w:val="center"/>
          </w:tcPr>
          <w:p w14:paraId="01147CF1" w14:textId="77777777" w:rsidR="004C6CA4" w:rsidRPr="002521F6" w:rsidRDefault="004C6CA4" w:rsidP="00914E26">
            <w:pPr>
              <w:pStyle w:val="Tabletext"/>
            </w:pPr>
          </w:p>
        </w:tc>
      </w:tr>
      <w:tr w:rsidR="004C6CA4" w:rsidRPr="002521F6" w14:paraId="40F5C665" w14:textId="77777777" w:rsidTr="005E4659">
        <w:trPr>
          <w:trHeight w:val="851"/>
        </w:trPr>
        <w:tc>
          <w:tcPr>
            <w:tcW w:w="1908" w:type="dxa"/>
            <w:vAlign w:val="center"/>
          </w:tcPr>
          <w:p w14:paraId="34354C76" w14:textId="77777777" w:rsidR="004C6CA4" w:rsidRPr="002521F6" w:rsidRDefault="004C6CA4" w:rsidP="00914E26">
            <w:pPr>
              <w:pStyle w:val="Tabletext"/>
            </w:pPr>
          </w:p>
        </w:tc>
        <w:tc>
          <w:tcPr>
            <w:tcW w:w="3576" w:type="dxa"/>
            <w:vAlign w:val="center"/>
          </w:tcPr>
          <w:p w14:paraId="7BC32D5B" w14:textId="77777777" w:rsidR="004C6CA4" w:rsidRPr="002521F6" w:rsidRDefault="004C6CA4" w:rsidP="00914E26">
            <w:pPr>
              <w:pStyle w:val="Tabletext"/>
            </w:pPr>
          </w:p>
        </w:tc>
        <w:tc>
          <w:tcPr>
            <w:tcW w:w="5001" w:type="dxa"/>
            <w:vAlign w:val="center"/>
          </w:tcPr>
          <w:p w14:paraId="09B0067E" w14:textId="77777777" w:rsidR="004C6CA4" w:rsidRPr="002521F6" w:rsidRDefault="004C6CA4" w:rsidP="00914E26">
            <w:pPr>
              <w:pStyle w:val="Tabletext"/>
            </w:pPr>
          </w:p>
        </w:tc>
      </w:tr>
      <w:tr w:rsidR="004C6CA4" w:rsidRPr="002521F6" w14:paraId="28EACB73" w14:textId="77777777" w:rsidTr="005E4659">
        <w:trPr>
          <w:trHeight w:val="851"/>
        </w:trPr>
        <w:tc>
          <w:tcPr>
            <w:tcW w:w="1908" w:type="dxa"/>
            <w:vAlign w:val="center"/>
          </w:tcPr>
          <w:p w14:paraId="2FC8FA7E" w14:textId="77777777" w:rsidR="004C6CA4" w:rsidRPr="002521F6" w:rsidRDefault="004C6CA4" w:rsidP="00914E26">
            <w:pPr>
              <w:pStyle w:val="Tabletext"/>
            </w:pPr>
          </w:p>
        </w:tc>
        <w:tc>
          <w:tcPr>
            <w:tcW w:w="3576" w:type="dxa"/>
            <w:vAlign w:val="center"/>
          </w:tcPr>
          <w:p w14:paraId="4C3E7988" w14:textId="77777777" w:rsidR="004C6CA4" w:rsidRPr="002521F6" w:rsidRDefault="004C6CA4" w:rsidP="00914E26">
            <w:pPr>
              <w:pStyle w:val="Tabletext"/>
            </w:pPr>
          </w:p>
        </w:tc>
        <w:tc>
          <w:tcPr>
            <w:tcW w:w="5001" w:type="dxa"/>
            <w:vAlign w:val="center"/>
          </w:tcPr>
          <w:p w14:paraId="13C9345F" w14:textId="77777777" w:rsidR="004C6CA4" w:rsidRPr="002521F6" w:rsidRDefault="004C6CA4" w:rsidP="00914E26">
            <w:pPr>
              <w:pStyle w:val="Tabletext"/>
            </w:pPr>
          </w:p>
        </w:tc>
      </w:tr>
    </w:tbl>
    <w:p w14:paraId="528BB153" w14:textId="77777777" w:rsidR="00914E26" w:rsidRPr="002521F6" w:rsidRDefault="00914E26" w:rsidP="00D74AE1"/>
    <w:p w14:paraId="541E9FFB" w14:textId="77777777" w:rsidR="005E4659" w:rsidRPr="002521F6" w:rsidRDefault="005E4659" w:rsidP="00914E26">
      <w:pPr>
        <w:spacing w:after="200" w:line="276" w:lineRule="auto"/>
        <w:sectPr w:rsidR="005E4659" w:rsidRPr="002521F6" w:rsidSect="00F00376">
          <w:headerReference w:type="default" r:id="rId14"/>
          <w:footerReference w:type="default" r:id="rId15"/>
          <w:pgSz w:w="11906" w:h="16838" w:code="9"/>
          <w:pgMar w:top="567" w:right="794" w:bottom="567" w:left="907" w:header="567" w:footer="567" w:gutter="0"/>
          <w:cols w:space="708"/>
          <w:docGrid w:linePitch="360"/>
        </w:sectPr>
      </w:pPr>
    </w:p>
    <w:p w14:paraId="5E31989B" w14:textId="77777777" w:rsidR="002B58A9" w:rsidRDefault="00CA3E18">
      <w:pPr>
        <w:pStyle w:val="TOC1"/>
        <w:rPr>
          <w:rFonts w:eastAsiaTheme="minorEastAsia"/>
          <w:b w:val="0"/>
          <w:color w:val="auto"/>
          <w:sz w:val="24"/>
          <w:szCs w:val="24"/>
          <w:lang w:val="en-US"/>
        </w:rPr>
      </w:pPr>
      <w:r>
        <w:lastRenderedPageBreak/>
        <w:fldChar w:fldCharType="begin"/>
      </w:r>
      <w:r>
        <w:instrText xml:space="preserve"> TOC \o "1-3" \t "Annex,1,Appendix,2,Part,1,Module,4" </w:instrText>
      </w:r>
      <w:r>
        <w:fldChar w:fldCharType="separate"/>
      </w:r>
      <w:r w:rsidR="002B58A9" w:rsidRPr="007E5707">
        <w:t>PART 1 - COURSE OVERVIEW</w:t>
      </w:r>
      <w:r w:rsidR="002B58A9">
        <w:tab/>
      </w:r>
      <w:r w:rsidR="002B58A9">
        <w:fldChar w:fldCharType="begin"/>
      </w:r>
      <w:r w:rsidR="002B58A9">
        <w:instrText xml:space="preserve"> PAGEREF _Toc449169080 \h </w:instrText>
      </w:r>
      <w:r w:rsidR="002B58A9">
        <w:fldChar w:fldCharType="separate"/>
      </w:r>
      <w:r w:rsidR="002B58A9">
        <w:t>6</w:t>
      </w:r>
      <w:r w:rsidR="002B58A9">
        <w:fldChar w:fldCharType="end"/>
      </w:r>
    </w:p>
    <w:p w14:paraId="2FB86986"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_Toc449169081 \h </w:instrText>
      </w:r>
      <w:r>
        <w:fldChar w:fldCharType="separate"/>
      </w:r>
      <w:r>
        <w:t>6</w:t>
      </w:r>
      <w:r>
        <w:fldChar w:fldCharType="end"/>
      </w:r>
    </w:p>
    <w:p w14:paraId="50B503C8"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O</w:t>
      </w:r>
      <w:r w:rsidRPr="007E5707">
        <w:t>BJECTIVE</w:t>
      </w:r>
      <w:r>
        <w:tab/>
      </w:r>
      <w:r>
        <w:fldChar w:fldCharType="begin"/>
      </w:r>
      <w:r>
        <w:instrText xml:space="preserve"> PAGEREF _Toc449169082 \h </w:instrText>
      </w:r>
      <w:r>
        <w:fldChar w:fldCharType="separate"/>
      </w:r>
      <w:r>
        <w:t>6</w:t>
      </w:r>
      <w:r>
        <w:fldChar w:fldCharType="end"/>
      </w:r>
    </w:p>
    <w:p w14:paraId="4B5F0225"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C</w:t>
      </w:r>
      <w:r w:rsidRPr="007E5707">
        <w:t>OURSE OUTLINE</w:t>
      </w:r>
      <w:r>
        <w:tab/>
      </w:r>
      <w:r>
        <w:fldChar w:fldCharType="begin"/>
      </w:r>
      <w:r>
        <w:instrText xml:space="preserve"> PAGEREF _Toc449169083 \h </w:instrText>
      </w:r>
      <w:r>
        <w:fldChar w:fldCharType="separate"/>
      </w:r>
      <w:r>
        <w:t>6</w:t>
      </w:r>
      <w:r>
        <w:fldChar w:fldCharType="end"/>
      </w:r>
    </w:p>
    <w:p w14:paraId="16E23443" w14:textId="77777777" w:rsidR="002B58A9" w:rsidRDefault="002B58A9">
      <w:pPr>
        <w:pStyle w:val="TOC1"/>
        <w:rPr>
          <w:rFonts w:eastAsiaTheme="minorEastAsia"/>
          <w:b w:val="0"/>
          <w:color w:val="auto"/>
          <w:sz w:val="24"/>
          <w:szCs w:val="24"/>
          <w:lang w:val="en-US"/>
        </w:rPr>
      </w:pPr>
      <w:r w:rsidRPr="007E5707">
        <w:t>4.</w:t>
      </w:r>
      <w:r>
        <w:rPr>
          <w:rFonts w:eastAsiaTheme="minorEastAsia"/>
          <w:b w:val="0"/>
          <w:color w:val="auto"/>
          <w:sz w:val="24"/>
          <w:szCs w:val="24"/>
          <w:lang w:val="en-US"/>
        </w:rPr>
        <w:tab/>
      </w:r>
      <w:r>
        <w:t>S</w:t>
      </w:r>
      <w:r w:rsidRPr="007E5707">
        <w:t>PECIFIC COURSE RELATED TEACHING AIDS AND NOTES</w:t>
      </w:r>
      <w:r>
        <w:tab/>
      </w:r>
      <w:r>
        <w:fldChar w:fldCharType="begin"/>
      </w:r>
      <w:r>
        <w:instrText xml:space="preserve"> PAGEREF _Toc449169084 \h </w:instrText>
      </w:r>
      <w:r>
        <w:fldChar w:fldCharType="separate"/>
      </w:r>
      <w:r>
        <w:t>7</w:t>
      </w:r>
      <w:r>
        <w:fldChar w:fldCharType="end"/>
      </w:r>
    </w:p>
    <w:p w14:paraId="7EFBBA9D" w14:textId="77777777" w:rsidR="002B58A9" w:rsidRDefault="002B58A9">
      <w:pPr>
        <w:pStyle w:val="TOC1"/>
        <w:rPr>
          <w:rFonts w:eastAsiaTheme="minorEastAsia"/>
          <w:b w:val="0"/>
          <w:color w:val="auto"/>
          <w:sz w:val="24"/>
          <w:szCs w:val="24"/>
          <w:lang w:val="en-US"/>
        </w:rPr>
      </w:pPr>
      <w:r w:rsidRPr="007E5707">
        <w:t>5.</w:t>
      </w:r>
      <w:r>
        <w:rPr>
          <w:rFonts w:eastAsiaTheme="minorEastAsia"/>
          <w:b w:val="0"/>
          <w:color w:val="auto"/>
          <w:sz w:val="24"/>
          <w:szCs w:val="24"/>
          <w:lang w:val="en-US"/>
        </w:rPr>
        <w:tab/>
      </w:r>
      <w:r>
        <w:t>P</w:t>
      </w:r>
      <w:r w:rsidRPr="007E5707">
        <w:t>RE-COURSE READING</w:t>
      </w:r>
      <w:r>
        <w:tab/>
      </w:r>
      <w:r>
        <w:fldChar w:fldCharType="begin"/>
      </w:r>
      <w:r>
        <w:instrText xml:space="preserve"> PAGEREF _Toc449169085 \h </w:instrText>
      </w:r>
      <w:r>
        <w:fldChar w:fldCharType="separate"/>
      </w:r>
      <w:r>
        <w:t>7</w:t>
      </w:r>
      <w:r>
        <w:fldChar w:fldCharType="end"/>
      </w:r>
    </w:p>
    <w:p w14:paraId="1A3315CB" w14:textId="77777777" w:rsidR="002B58A9" w:rsidRDefault="002B58A9">
      <w:pPr>
        <w:pStyle w:val="TOC1"/>
        <w:rPr>
          <w:rFonts w:eastAsiaTheme="minorEastAsia"/>
          <w:b w:val="0"/>
          <w:color w:val="auto"/>
          <w:sz w:val="24"/>
          <w:szCs w:val="24"/>
          <w:lang w:val="en-US"/>
        </w:rPr>
      </w:pPr>
      <w:r w:rsidRPr="007E5707">
        <w:t>6.</w:t>
      </w:r>
      <w:r>
        <w:rPr>
          <w:rFonts w:eastAsiaTheme="minorEastAsia"/>
          <w:b w:val="0"/>
          <w:color w:val="auto"/>
          <w:sz w:val="24"/>
          <w:szCs w:val="24"/>
          <w:lang w:val="en-US"/>
        </w:rPr>
        <w:tab/>
      </w:r>
      <w:r>
        <w:t>C</w:t>
      </w:r>
      <w:r w:rsidRPr="007E5707">
        <w:t>ERTIFICATION</w:t>
      </w:r>
      <w:r>
        <w:tab/>
      </w:r>
      <w:r>
        <w:fldChar w:fldCharType="begin"/>
      </w:r>
      <w:r>
        <w:instrText xml:space="preserve"> PAGEREF _Toc449169086 \h </w:instrText>
      </w:r>
      <w:r>
        <w:fldChar w:fldCharType="separate"/>
      </w:r>
      <w:r>
        <w:t>7</w:t>
      </w:r>
      <w:r>
        <w:fldChar w:fldCharType="end"/>
      </w:r>
    </w:p>
    <w:p w14:paraId="34D7D0DB" w14:textId="77777777" w:rsidR="002B58A9" w:rsidRDefault="002B58A9">
      <w:pPr>
        <w:pStyle w:val="TOC1"/>
        <w:rPr>
          <w:rFonts w:eastAsiaTheme="minorEastAsia"/>
          <w:b w:val="0"/>
          <w:color w:val="auto"/>
          <w:sz w:val="24"/>
          <w:szCs w:val="24"/>
          <w:lang w:val="en-US"/>
        </w:rPr>
      </w:pPr>
      <w:r w:rsidRPr="007E5707">
        <w:t>7.</w:t>
      </w:r>
      <w:r>
        <w:rPr>
          <w:rFonts w:eastAsiaTheme="minorEastAsia"/>
          <w:b w:val="0"/>
          <w:color w:val="auto"/>
          <w:sz w:val="24"/>
          <w:szCs w:val="24"/>
          <w:lang w:val="en-US"/>
        </w:rPr>
        <w:tab/>
      </w:r>
      <w:r>
        <w:t>ACRONYMS</w:t>
      </w:r>
      <w:r>
        <w:tab/>
      </w:r>
      <w:r>
        <w:fldChar w:fldCharType="begin"/>
      </w:r>
      <w:r>
        <w:instrText xml:space="preserve"> PAGEREF _Toc449169087 \h </w:instrText>
      </w:r>
      <w:r>
        <w:fldChar w:fldCharType="separate"/>
      </w:r>
      <w:r>
        <w:t>7</w:t>
      </w:r>
      <w:r>
        <w:fldChar w:fldCharType="end"/>
      </w:r>
    </w:p>
    <w:p w14:paraId="56743FAB" w14:textId="77777777" w:rsidR="002B58A9" w:rsidRDefault="002B58A9">
      <w:pPr>
        <w:pStyle w:val="TOC1"/>
        <w:rPr>
          <w:rFonts w:eastAsiaTheme="minorEastAsia"/>
          <w:b w:val="0"/>
          <w:color w:val="auto"/>
          <w:sz w:val="24"/>
          <w:szCs w:val="24"/>
          <w:lang w:val="en-US"/>
        </w:rPr>
      </w:pPr>
      <w:r w:rsidRPr="007E5707">
        <w:t>8.</w:t>
      </w:r>
      <w:r>
        <w:rPr>
          <w:rFonts w:eastAsiaTheme="minorEastAsia"/>
          <w:b w:val="0"/>
          <w:color w:val="auto"/>
          <w:sz w:val="24"/>
          <w:szCs w:val="24"/>
          <w:lang w:val="en-US"/>
        </w:rPr>
        <w:tab/>
      </w:r>
      <w:r>
        <w:t>DEFINITIONS</w:t>
      </w:r>
      <w:r>
        <w:tab/>
      </w:r>
      <w:r>
        <w:fldChar w:fldCharType="begin"/>
      </w:r>
      <w:r>
        <w:instrText xml:space="preserve"> PAGEREF _Toc449169088 \h </w:instrText>
      </w:r>
      <w:r>
        <w:fldChar w:fldCharType="separate"/>
      </w:r>
      <w:r>
        <w:t>8</w:t>
      </w:r>
      <w:r>
        <w:fldChar w:fldCharType="end"/>
      </w:r>
    </w:p>
    <w:p w14:paraId="44BB625B" w14:textId="77777777" w:rsidR="002B58A9" w:rsidRDefault="002B58A9">
      <w:pPr>
        <w:pStyle w:val="TOC1"/>
        <w:rPr>
          <w:rFonts w:eastAsiaTheme="minorEastAsia"/>
          <w:b w:val="0"/>
          <w:color w:val="auto"/>
          <w:sz w:val="24"/>
          <w:szCs w:val="24"/>
          <w:lang w:val="en-US"/>
        </w:rPr>
      </w:pPr>
      <w:r w:rsidRPr="007E5707">
        <w:t>9.</w:t>
      </w:r>
      <w:r>
        <w:rPr>
          <w:rFonts w:eastAsiaTheme="minorEastAsia"/>
          <w:b w:val="0"/>
          <w:color w:val="auto"/>
          <w:sz w:val="24"/>
          <w:szCs w:val="24"/>
          <w:lang w:val="en-US"/>
        </w:rPr>
        <w:tab/>
      </w:r>
      <w:r>
        <w:t>R</w:t>
      </w:r>
      <w:r w:rsidRPr="007E5707">
        <w:t>EFERENCES</w:t>
      </w:r>
      <w:r>
        <w:tab/>
      </w:r>
      <w:r>
        <w:fldChar w:fldCharType="begin"/>
      </w:r>
      <w:r>
        <w:instrText xml:space="preserve"> PAGEREF _Toc449169089 \h </w:instrText>
      </w:r>
      <w:r>
        <w:fldChar w:fldCharType="separate"/>
      </w:r>
      <w:r>
        <w:t>8</w:t>
      </w:r>
      <w:r>
        <w:fldChar w:fldCharType="end"/>
      </w:r>
    </w:p>
    <w:p w14:paraId="63B911BA" w14:textId="77777777" w:rsidR="002B58A9" w:rsidRDefault="002B58A9">
      <w:pPr>
        <w:pStyle w:val="TOC1"/>
        <w:rPr>
          <w:rFonts w:eastAsiaTheme="minorEastAsia"/>
          <w:b w:val="0"/>
          <w:color w:val="auto"/>
          <w:sz w:val="24"/>
          <w:szCs w:val="24"/>
          <w:lang w:val="en-US"/>
        </w:rPr>
      </w:pPr>
      <w:r w:rsidRPr="007E5707">
        <w:t>PART 2</w:t>
      </w:r>
      <w:r>
        <w:t xml:space="preserve"> - </w:t>
      </w:r>
      <w:r w:rsidRPr="007E5707">
        <w:t>DELIVERY OF THE MODEL COURSE</w:t>
      </w:r>
      <w:r>
        <w:tab/>
      </w:r>
      <w:r>
        <w:fldChar w:fldCharType="begin"/>
      </w:r>
      <w:r>
        <w:instrText xml:space="preserve"> PAGEREF _Toc449169090 \h </w:instrText>
      </w:r>
      <w:r>
        <w:fldChar w:fldCharType="separate"/>
      </w:r>
      <w:r>
        <w:t>9</w:t>
      </w:r>
      <w:r>
        <w:fldChar w:fldCharType="end"/>
      </w:r>
    </w:p>
    <w:p w14:paraId="4DE9F026" w14:textId="77777777" w:rsidR="002B58A9" w:rsidRDefault="002B58A9">
      <w:pPr>
        <w:pStyle w:val="TOC4"/>
        <w:rPr>
          <w:rFonts w:eastAsiaTheme="minorEastAsia"/>
          <w:b w:val="0"/>
          <w:noProof/>
          <w:color w:val="auto"/>
          <w:sz w:val="24"/>
          <w:szCs w:val="24"/>
          <w:lang w:val="en-US"/>
        </w:rPr>
      </w:pPr>
      <w:r>
        <w:rPr>
          <w:noProof/>
        </w:rPr>
        <w:t>MODULE 1</w:t>
      </w:r>
      <w:r>
        <w:rPr>
          <w:rFonts w:eastAsiaTheme="minorEastAsia"/>
          <w:b w:val="0"/>
          <w:noProof/>
          <w:color w:val="auto"/>
          <w:sz w:val="24"/>
          <w:szCs w:val="24"/>
          <w:lang w:val="en-US"/>
        </w:rPr>
        <w:tab/>
      </w:r>
      <w:r>
        <w:rPr>
          <w:noProof/>
        </w:rPr>
        <w:t>INTERNATIONAL AND REGIONAL OVERVIEW</w:t>
      </w:r>
      <w:r>
        <w:rPr>
          <w:noProof/>
        </w:rPr>
        <w:tab/>
      </w:r>
      <w:r>
        <w:rPr>
          <w:noProof/>
        </w:rPr>
        <w:fldChar w:fldCharType="begin"/>
      </w:r>
      <w:r>
        <w:rPr>
          <w:noProof/>
        </w:rPr>
        <w:instrText xml:space="preserve"> PAGEREF _Toc449169091 \h </w:instrText>
      </w:r>
      <w:r>
        <w:rPr>
          <w:noProof/>
        </w:rPr>
      </w:r>
      <w:r>
        <w:rPr>
          <w:noProof/>
        </w:rPr>
        <w:fldChar w:fldCharType="separate"/>
      </w:r>
      <w:r>
        <w:rPr>
          <w:noProof/>
        </w:rPr>
        <w:t>9</w:t>
      </w:r>
      <w:r>
        <w:rPr>
          <w:noProof/>
        </w:rPr>
        <w:fldChar w:fldCharType="end"/>
      </w:r>
    </w:p>
    <w:p w14:paraId="22AECB02"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_Toc449169092 \h </w:instrText>
      </w:r>
      <w:r>
        <w:fldChar w:fldCharType="separate"/>
      </w:r>
      <w:r>
        <w:t>9</w:t>
      </w:r>
      <w:r>
        <w:fldChar w:fldCharType="end"/>
      </w:r>
    </w:p>
    <w:p w14:paraId="26AEC01A"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_Toc449169093 \h </w:instrText>
      </w:r>
      <w:r>
        <w:fldChar w:fldCharType="separate"/>
      </w:r>
      <w:r>
        <w:t>9</w:t>
      </w:r>
      <w:r>
        <w:fldChar w:fldCharType="end"/>
      </w:r>
    </w:p>
    <w:p w14:paraId="190C7E0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rsidRPr="007E5707">
        <w:t>DETAILED TEACHING SYLLABUS FOR MODULE 1 – INTERNATIONAL AND REGIONAL OVERVIEW</w:t>
      </w:r>
      <w:r>
        <w:tab/>
      </w:r>
      <w:r>
        <w:fldChar w:fldCharType="begin"/>
      </w:r>
      <w:r>
        <w:instrText xml:space="preserve"> PAGEREF _Toc449169094 \h </w:instrText>
      </w:r>
      <w:r>
        <w:fldChar w:fldCharType="separate"/>
      </w:r>
      <w:r>
        <w:t>9</w:t>
      </w:r>
      <w:r>
        <w:fldChar w:fldCharType="end"/>
      </w:r>
    </w:p>
    <w:p w14:paraId="0F4B0765" w14:textId="77777777" w:rsidR="002B58A9" w:rsidRDefault="002B58A9">
      <w:pPr>
        <w:pStyle w:val="TOC4"/>
        <w:rPr>
          <w:rFonts w:eastAsiaTheme="minorEastAsia"/>
          <w:b w:val="0"/>
          <w:noProof/>
          <w:color w:val="auto"/>
          <w:sz w:val="24"/>
          <w:szCs w:val="24"/>
          <w:lang w:val="en-US"/>
        </w:rPr>
      </w:pPr>
      <w:r>
        <w:rPr>
          <w:noProof/>
        </w:rPr>
        <w:t>MODULE 2</w:t>
      </w:r>
      <w:r>
        <w:rPr>
          <w:rFonts w:eastAsiaTheme="minorEastAsia"/>
          <w:b w:val="0"/>
          <w:noProof/>
          <w:color w:val="auto"/>
          <w:sz w:val="24"/>
          <w:szCs w:val="24"/>
          <w:lang w:val="en-US"/>
        </w:rPr>
        <w:tab/>
      </w:r>
      <w:r>
        <w:rPr>
          <w:noProof/>
        </w:rPr>
        <w:t>INTRODUCTION TO THE IALA RISK MANAGEMENT TOOLBOX</w:t>
      </w:r>
      <w:r>
        <w:rPr>
          <w:noProof/>
        </w:rPr>
        <w:tab/>
      </w:r>
      <w:r>
        <w:rPr>
          <w:noProof/>
        </w:rPr>
        <w:fldChar w:fldCharType="begin"/>
      </w:r>
      <w:r>
        <w:rPr>
          <w:noProof/>
        </w:rPr>
        <w:instrText xml:space="preserve"> PAGEREF _Toc449169095 \h </w:instrText>
      </w:r>
      <w:r>
        <w:rPr>
          <w:noProof/>
        </w:rPr>
      </w:r>
      <w:r>
        <w:rPr>
          <w:noProof/>
        </w:rPr>
        <w:fldChar w:fldCharType="separate"/>
      </w:r>
      <w:r>
        <w:rPr>
          <w:noProof/>
        </w:rPr>
        <w:t>11</w:t>
      </w:r>
      <w:r>
        <w:rPr>
          <w:noProof/>
        </w:rPr>
        <w:fldChar w:fldCharType="end"/>
      </w:r>
    </w:p>
    <w:p w14:paraId="4C675A0C"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_Toc449169096 \h </w:instrText>
      </w:r>
      <w:r>
        <w:fldChar w:fldCharType="separate"/>
      </w:r>
      <w:r>
        <w:t>11</w:t>
      </w:r>
      <w:r>
        <w:fldChar w:fldCharType="end"/>
      </w:r>
    </w:p>
    <w:p w14:paraId="33F66C9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_Toc449169097 \h </w:instrText>
      </w:r>
      <w:r>
        <w:fldChar w:fldCharType="separate"/>
      </w:r>
      <w:r>
        <w:t>11</w:t>
      </w:r>
      <w:r>
        <w:fldChar w:fldCharType="end"/>
      </w:r>
    </w:p>
    <w:p w14:paraId="0FB04B07"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2 – INTRODUCTION TO THE IALA RISK MANAGEMENT TOOLBOX</w:t>
      </w:r>
      <w:r>
        <w:tab/>
      </w:r>
      <w:r>
        <w:fldChar w:fldCharType="begin"/>
      </w:r>
      <w:r>
        <w:instrText xml:space="preserve"> PAGEREF _Toc449169098 \h </w:instrText>
      </w:r>
      <w:r>
        <w:fldChar w:fldCharType="separate"/>
      </w:r>
      <w:r>
        <w:t>11</w:t>
      </w:r>
      <w:r>
        <w:fldChar w:fldCharType="end"/>
      </w:r>
    </w:p>
    <w:p w14:paraId="793AF62D" w14:textId="77777777" w:rsidR="002B58A9" w:rsidRDefault="002B58A9">
      <w:pPr>
        <w:pStyle w:val="TOC4"/>
        <w:rPr>
          <w:rFonts w:eastAsiaTheme="minorEastAsia"/>
          <w:b w:val="0"/>
          <w:noProof/>
          <w:color w:val="auto"/>
          <w:sz w:val="24"/>
          <w:szCs w:val="24"/>
          <w:lang w:val="en-US"/>
        </w:rPr>
      </w:pPr>
      <w:r>
        <w:rPr>
          <w:noProof/>
        </w:rPr>
        <w:t>MODULE 3</w:t>
      </w:r>
      <w:r>
        <w:rPr>
          <w:rFonts w:eastAsiaTheme="minorEastAsia"/>
          <w:b w:val="0"/>
          <w:noProof/>
          <w:color w:val="auto"/>
          <w:sz w:val="24"/>
          <w:szCs w:val="24"/>
          <w:lang w:val="en-US"/>
        </w:rPr>
        <w:tab/>
      </w:r>
      <w:r>
        <w:rPr>
          <w:noProof/>
        </w:rPr>
        <w:t>IWRAP MK2</w:t>
      </w:r>
      <w:r>
        <w:rPr>
          <w:noProof/>
        </w:rPr>
        <w:tab/>
      </w:r>
      <w:r>
        <w:rPr>
          <w:noProof/>
        </w:rPr>
        <w:fldChar w:fldCharType="begin"/>
      </w:r>
      <w:r>
        <w:rPr>
          <w:noProof/>
        </w:rPr>
        <w:instrText xml:space="preserve"> PAGEREF _Toc449169099 \h </w:instrText>
      </w:r>
      <w:r>
        <w:rPr>
          <w:noProof/>
        </w:rPr>
      </w:r>
      <w:r>
        <w:rPr>
          <w:noProof/>
        </w:rPr>
        <w:fldChar w:fldCharType="separate"/>
      </w:r>
      <w:r>
        <w:rPr>
          <w:noProof/>
        </w:rPr>
        <w:t>13</w:t>
      </w:r>
      <w:r>
        <w:rPr>
          <w:noProof/>
        </w:rPr>
        <w:fldChar w:fldCharType="end"/>
      </w:r>
    </w:p>
    <w:p w14:paraId="660303BF"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_Toc449169100 \h </w:instrText>
      </w:r>
      <w:r>
        <w:fldChar w:fldCharType="separate"/>
      </w:r>
      <w:r>
        <w:t>13</w:t>
      </w:r>
      <w:r>
        <w:fldChar w:fldCharType="end"/>
      </w:r>
    </w:p>
    <w:p w14:paraId="1CB3A9B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_Toc449169101 \h </w:instrText>
      </w:r>
      <w:r>
        <w:fldChar w:fldCharType="separate"/>
      </w:r>
      <w:r>
        <w:t>13</w:t>
      </w:r>
      <w:r>
        <w:fldChar w:fldCharType="end"/>
      </w:r>
    </w:p>
    <w:p w14:paraId="338226C6"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IWRAP MK2</w:t>
      </w:r>
      <w:r>
        <w:tab/>
      </w:r>
      <w:r>
        <w:fldChar w:fldCharType="begin"/>
      </w:r>
      <w:r>
        <w:instrText xml:space="preserve"> PAGEREF _Toc449169102 \h </w:instrText>
      </w:r>
      <w:r>
        <w:fldChar w:fldCharType="separate"/>
      </w:r>
      <w:r>
        <w:t>13</w:t>
      </w:r>
      <w:r>
        <w:fldChar w:fldCharType="end"/>
      </w:r>
    </w:p>
    <w:p w14:paraId="23163F3E" w14:textId="77777777" w:rsidR="002B58A9" w:rsidRDefault="002B58A9">
      <w:pPr>
        <w:pStyle w:val="TOC4"/>
        <w:rPr>
          <w:rFonts w:eastAsiaTheme="minorEastAsia"/>
          <w:b w:val="0"/>
          <w:noProof/>
          <w:color w:val="auto"/>
          <w:sz w:val="24"/>
          <w:szCs w:val="24"/>
          <w:lang w:val="en-US"/>
        </w:rPr>
      </w:pPr>
      <w:r>
        <w:rPr>
          <w:noProof/>
        </w:rPr>
        <w:t>MODULE 4</w:t>
      </w:r>
      <w:r>
        <w:rPr>
          <w:rFonts w:eastAsiaTheme="minorEastAsia"/>
          <w:b w:val="0"/>
          <w:noProof/>
          <w:color w:val="auto"/>
          <w:sz w:val="24"/>
          <w:szCs w:val="24"/>
          <w:lang w:val="en-US"/>
        </w:rPr>
        <w:tab/>
      </w:r>
      <w:r>
        <w:rPr>
          <w:noProof/>
        </w:rPr>
        <w:t>PAWSA</w:t>
      </w:r>
      <w:r>
        <w:rPr>
          <w:noProof/>
        </w:rPr>
        <w:tab/>
      </w:r>
      <w:r>
        <w:rPr>
          <w:noProof/>
        </w:rPr>
        <w:fldChar w:fldCharType="begin"/>
      </w:r>
      <w:r>
        <w:rPr>
          <w:noProof/>
        </w:rPr>
        <w:instrText xml:space="preserve"> PAGEREF _Toc449169103 \h </w:instrText>
      </w:r>
      <w:r>
        <w:rPr>
          <w:noProof/>
        </w:rPr>
      </w:r>
      <w:r>
        <w:rPr>
          <w:noProof/>
        </w:rPr>
        <w:fldChar w:fldCharType="separate"/>
      </w:r>
      <w:r>
        <w:rPr>
          <w:noProof/>
        </w:rPr>
        <w:t>15</w:t>
      </w:r>
      <w:r>
        <w:rPr>
          <w:noProof/>
        </w:rPr>
        <w:fldChar w:fldCharType="end"/>
      </w:r>
    </w:p>
    <w:p w14:paraId="2784E1AD"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_Toc449169104 \h </w:instrText>
      </w:r>
      <w:r>
        <w:fldChar w:fldCharType="separate"/>
      </w:r>
      <w:r>
        <w:t>15</w:t>
      </w:r>
      <w:r>
        <w:fldChar w:fldCharType="end"/>
      </w:r>
    </w:p>
    <w:p w14:paraId="2FD26D82"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_Toc449169105 \h </w:instrText>
      </w:r>
      <w:r>
        <w:fldChar w:fldCharType="separate"/>
      </w:r>
      <w:r>
        <w:t>15</w:t>
      </w:r>
      <w:r>
        <w:fldChar w:fldCharType="end"/>
      </w:r>
    </w:p>
    <w:p w14:paraId="36BFEEE4"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PAWSA</w:t>
      </w:r>
      <w:r>
        <w:tab/>
      </w:r>
      <w:r>
        <w:fldChar w:fldCharType="begin"/>
      </w:r>
      <w:r>
        <w:instrText xml:space="preserve"> PAGEREF _Toc449169106 \h </w:instrText>
      </w:r>
      <w:r>
        <w:fldChar w:fldCharType="separate"/>
      </w:r>
      <w:r>
        <w:t>15</w:t>
      </w:r>
      <w:r>
        <w:fldChar w:fldCharType="end"/>
      </w:r>
    </w:p>
    <w:p w14:paraId="7C3C726C" w14:textId="77777777" w:rsidR="002B58A9" w:rsidRDefault="002B58A9">
      <w:pPr>
        <w:pStyle w:val="TOC4"/>
        <w:rPr>
          <w:rFonts w:eastAsiaTheme="minorEastAsia"/>
          <w:b w:val="0"/>
          <w:noProof/>
          <w:color w:val="auto"/>
          <w:sz w:val="24"/>
          <w:szCs w:val="24"/>
          <w:lang w:val="en-US"/>
        </w:rPr>
      </w:pPr>
      <w:r>
        <w:rPr>
          <w:noProof/>
        </w:rPr>
        <w:t>MODULE 5</w:t>
      </w:r>
      <w:r>
        <w:rPr>
          <w:rFonts w:eastAsiaTheme="minorEastAsia"/>
          <w:b w:val="0"/>
          <w:noProof/>
          <w:color w:val="auto"/>
          <w:sz w:val="24"/>
          <w:szCs w:val="24"/>
          <w:lang w:val="en-US"/>
        </w:rPr>
        <w:tab/>
      </w:r>
      <w:r>
        <w:rPr>
          <w:noProof/>
        </w:rPr>
        <w:t>SIMULATION</w:t>
      </w:r>
      <w:r>
        <w:rPr>
          <w:noProof/>
        </w:rPr>
        <w:tab/>
      </w:r>
      <w:r>
        <w:rPr>
          <w:noProof/>
        </w:rPr>
        <w:fldChar w:fldCharType="begin"/>
      </w:r>
      <w:r>
        <w:rPr>
          <w:noProof/>
        </w:rPr>
        <w:instrText xml:space="preserve"> PAGEREF _Toc449169107 \h </w:instrText>
      </w:r>
      <w:r>
        <w:rPr>
          <w:noProof/>
        </w:rPr>
      </w:r>
      <w:r>
        <w:rPr>
          <w:noProof/>
        </w:rPr>
        <w:fldChar w:fldCharType="separate"/>
      </w:r>
      <w:r>
        <w:rPr>
          <w:noProof/>
        </w:rPr>
        <w:t>17</w:t>
      </w:r>
      <w:r>
        <w:rPr>
          <w:noProof/>
        </w:rPr>
        <w:fldChar w:fldCharType="end"/>
      </w:r>
    </w:p>
    <w:p w14:paraId="35FE9205"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_Toc449169108 \h </w:instrText>
      </w:r>
      <w:r>
        <w:fldChar w:fldCharType="separate"/>
      </w:r>
      <w:r>
        <w:t>17</w:t>
      </w:r>
      <w:r>
        <w:fldChar w:fldCharType="end"/>
      </w:r>
    </w:p>
    <w:p w14:paraId="02349C2B"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_Toc449169109 \h </w:instrText>
      </w:r>
      <w:r>
        <w:fldChar w:fldCharType="separate"/>
      </w:r>
      <w:r>
        <w:t>17</w:t>
      </w:r>
      <w:r>
        <w:fldChar w:fldCharType="end"/>
      </w:r>
    </w:p>
    <w:p w14:paraId="3757C2A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5 – SIMULATION</w:t>
      </w:r>
      <w:r>
        <w:tab/>
      </w:r>
      <w:r>
        <w:fldChar w:fldCharType="begin"/>
      </w:r>
      <w:r>
        <w:instrText xml:space="preserve"> PAGEREF _Toc449169110 \h </w:instrText>
      </w:r>
      <w:r>
        <w:fldChar w:fldCharType="separate"/>
      </w:r>
      <w:r>
        <w:t>17</w:t>
      </w:r>
      <w:r>
        <w:fldChar w:fldCharType="end"/>
      </w:r>
    </w:p>
    <w:p w14:paraId="3CD2B6B7" w14:textId="77777777" w:rsidR="002B58A9" w:rsidRDefault="002B58A9">
      <w:pPr>
        <w:pStyle w:val="TOC4"/>
        <w:rPr>
          <w:rFonts w:eastAsiaTheme="minorEastAsia"/>
          <w:b w:val="0"/>
          <w:noProof/>
          <w:color w:val="auto"/>
          <w:sz w:val="24"/>
          <w:szCs w:val="24"/>
          <w:lang w:val="en-US"/>
        </w:rPr>
      </w:pPr>
      <w:r>
        <w:rPr>
          <w:noProof/>
        </w:rPr>
        <w:t>MODULE 6</w:t>
      </w:r>
      <w:r>
        <w:rPr>
          <w:rFonts w:eastAsiaTheme="minorEastAsia"/>
          <w:b w:val="0"/>
          <w:noProof/>
          <w:color w:val="auto"/>
          <w:sz w:val="24"/>
          <w:szCs w:val="24"/>
          <w:lang w:val="en-US"/>
        </w:rPr>
        <w:tab/>
      </w:r>
      <w:r>
        <w:rPr>
          <w:noProof/>
        </w:rPr>
        <w:t>COMPLEMENTARY USE OF THE IALA RISK MANAGEMENT TOOLBOX</w:t>
      </w:r>
      <w:r>
        <w:rPr>
          <w:noProof/>
        </w:rPr>
        <w:tab/>
      </w:r>
      <w:r>
        <w:rPr>
          <w:noProof/>
        </w:rPr>
        <w:fldChar w:fldCharType="begin"/>
      </w:r>
      <w:r>
        <w:rPr>
          <w:noProof/>
        </w:rPr>
        <w:instrText xml:space="preserve"> PAGEREF _Toc449169111 \h </w:instrText>
      </w:r>
      <w:r>
        <w:rPr>
          <w:noProof/>
        </w:rPr>
      </w:r>
      <w:r>
        <w:rPr>
          <w:noProof/>
        </w:rPr>
        <w:fldChar w:fldCharType="separate"/>
      </w:r>
      <w:r>
        <w:rPr>
          <w:noProof/>
        </w:rPr>
        <w:t>19</w:t>
      </w:r>
      <w:r>
        <w:rPr>
          <w:noProof/>
        </w:rPr>
        <w:fldChar w:fldCharType="end"/>
      </w:r>
    </w:p>
    <w:p w14:paraId="7AB8709B"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_Toc449169112 \h </w:instrText>
      </w:r>
      <w:r>
        <w:fldChar w:fldCharType="separate"/>
      </w:r>
      <w:r>
        <w:t>19</w:t>
      </w:r>
      <w:r>
        <w:fldChar w:fldCharType="end"/>
      </w:r>
    </w:p>
    <w:p w14:paraId="10C4DA41"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_Toc449169113 \h </w:instrText>
      </w:r>
      <w:r>
        <w:fldChar w:fldCharType="separate"/>
      </w:r>
      <w:r>
        <w:t>19</w:t>
      </w:r>
      <w:r>
        <w:fldChar w:fldCharType="end"/>
      </w:r>
    </w:p>
    <w:p w14:paraId="6AF5B179"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6 – COMPLEMENTARY USE OF THE IALA RISK MANAGEMENT TOOLBOX</w:t>
      </w:r>
      <w:r>
        <w:tab/>
      </w:r>
      <w:r>
        <w:fldChar w:fldCharType="begin"/>
      </w:r>
      <w:r>
        <w:instrText xml:space="preserve"> PAGEREF _Toc449169114 \h </w:instrText>
      </w:r>
      <w:r>
        <w:fldChar w:fldCharType="separate"/>
      </w:r>
      <w:r>
        <w:t>19</w:t>
      </w:r>
      <w:r>
        <w:fldChar w:fldCharType="end"/>
      </w:r>
    </w:p>
    <w:p w14:paraId="6EA66232" w14:textId="77777777" w:rsidR="002B58A9" w:rsidRDefault="002B58A9">
      <w:pPr>
        <w:pStyle w:val="TOC4"/>
        <w:rPr>
          <w:rFonts w:eastAsiaTheme="minorEastAsia"/>
          <w:b w:val="0"/>
          <w:noProof/>
          <w:color w:val="auto"/>
          <w:sz w:val="24"/>
          <w:szCs w:val="24"/>
          <w:lang w:val="en-US"/>
        </w:rPr>
      </w:pPr>
      <w:r>
        <w:rPr>
          <w:noProof/>
        </w:rPr>
        <w:lastRenderedPageBreak/>
        <w:t>MODULE 7</w:t>
      </w:r>
      <w:r>
        <w:rPr>
          <w:rFonts w:eastAsiaTheme="minorEastAsia"/>
          <w:b w:val="0"/>
          <w:noProof/>
          <w:color w:val="auto"/>
          <w:sz w:val="24"/>
          <w:szCs w:val="24"/>
          <w:lang w:val="en-US"/>
        </w:rPr>
        <w:tab/>
      </w:r>
      <w:r>
        <w:rPr>
          <w:noProof/>
        </w:rPr>
        <w:t>DISCUSSION ON THE IALA RISK MANAGEMENT TOOLBOX</w:t>
      </w:r>
      <w:r>
        <w:rPr>
          <w:noProof/>
        </w:rPr>
        <w:tab/>
      </w:r>
      <w:r>
        <w:rPr>
          <w:noProof/>
        </w:rPr>
        <w:fldChar w:fldCharType="begin"/>
      </w:r>
      <w:r>
        <w:rPr>
          <w:noProof/>
        </w:rPr>
        <w:instrText xml:space="preserve"> PAGEREF _Toc449169115 \h </w:instrText>
      </w:r>
      <w:r>
        <w:rPr>
          <w:noProof/>
        </w:rPr>
      </w:r>
      <w:r>
        <w:rPr>
          <w:noProof/>
        </w:rPr>
        <w:fldChar w:fldCharType="separate"/>
      </w:r>
      <w:r>
        <w:rPr>
          <w:noProof/>
        </w:rPr>
        <w:t>21</w:t>
      </w:r>
      <w:r>
        <w:rPr>
          <w:noProof/>
        </w:rPr>
        <w:fldChar w:fldCharType="end"/>
      </w:r>
    </w:p>
    <w:p w14:paraId="00120018"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_Toc449169116 \h </w:instrText>
      </w:r>
      <w:r>
        <w:fldChar w:fldCharType="separate"/>
      </w:r>
      <w:r>
        <w:t>21</w:t>
      </w:r>
      <w:r>
        <w:fldChar w:fldCharType="end"/>
      </w:r>
    </w:p>
    <w:p w14:paraId="4D9A49CC" w14:textId="77777777" w:rsidR="002B58A9" w:rsidRDefault="002B58A9">
      <w:pPr>
        <w:pStyle w:val="TOC1"/>
        <w:rPr>
          <w:rFonts w:eastAsiaTheme="minorEastAsia"/>
          <w:b w:val="0"/>
          <w:color w:val="auto"/>
          <w:sz w:val="24"/>
          <w:szCs w:val="24"/>
          <w:lang w:val="en-US"/>
        </w:rPr>
      </w:pPr>
      <w:r w:rsidRPr="007E5707">
        <w:rPr>
          <w:lang w:eastAsia="de-DE"/>
        </w:rPr>
        <w:t>2.</w:t>
      </w:r>
      <w:r>
        <w:rPr>
          <w:rFonts w:eastAsiaTheme="minorEastAsia"/>
          <w:b w:val="0"/>
          <w:color w:val="auto"/>
          <w:sz w:val="24"/>
          <w:szCs w:val="24"/>
          <w:lang w:val="en-US"/>
        </w:rPr>
        <w:tab/>
      </w:r>
      <w:r>
        <w:rPr>
          <w:lang w:eastAsia="de-DE"/>
        </w:rPr>
        <w:t>L</w:t>
      </w:r>
      <w:r w:rsidRPr="007E5707">
        <w:rPr>
          <w:lang w:eastAsia="de-DE"/>
        </w:rPr>
        <w:t>EARNING OBJECTIVES</w:t>
      </w:r>
      <w:r>
        <w:tab/>
      </w:r>
      <w:r>
        <w:fldChar w:fldCharType="begin"/>
      </w:r>
      <w:r>
        <w:instrText xml:space="preserve"> PAGEREF _Toc449169117 \h </w:instrText>
      </w:r>
      <w:r>
        <w:fldChar w:fldCharType="separate"/>
      </w:r>
      <w:r>
        <w:t>21</w:t>
      </w:r>
      <w:r>
        <w:fldChar w:fldCharType="end"/>
      </w:r>
    </w:p>
    <w:p w14:paraId="330DEFFA"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PANEL DISCUSSION ON THE IALA RISK MANAGEMENT TOOLBOX</w:t>
      </w:r>
      <w:r>
        <w:tab/>
      </w:r>
      <w:r>
        <w:fldChar w:fldCharType="begin"/>
      </w:r>
      <w:r>
        <w:instrText xml:space="preserve"> PAGEREF _Toc449169118 \h </w:instrText>
      </w:r>
      <w:r>
        <w:fldChar w:fldCharType="separate"/>
      </w:r>
      <w:r>
        <w:t>21</w:t>
      </w:r>
      <w:r>
        <w:fldChar w:fldCharType="end"/>
      </w:r>
    </w:p>
    <w:p w14:paraId="38BC1B45" w14:textId="77777777" w:rsidR="002B58A9" w:rsidRDefault="002B58A9">
      <w:pPr>
        <w:pStyle w:val="TOC1"/>
        <w:tabs>
          <w:tab w:val="left" w:pos="1134"/>
        </w:tabs>
        <w:rPr>
          <w:rFonts w:eastAsiaTheme="minorEastAsia"/>
          <w:b w:val="0"/>
          <w:color w:val="auto"/>
          <w:sz w:val="24"/>
          <w:szCs w:val="24"/>
          <w:lang w:val="en-US"/>
        </w:rPr>
      </w:pPr>
      <w:r w:rsidRPr="007E5707">
        <w:rPr>
          <w:u w:color="407EC9"/>
        </w:rPr>
        <w:t>ANNEX A</w:t>
      </w:r>
      <w:r>
        <w:rPr>
          <w:rFonts w:eastAsiaTheme="minorEastAsia"/>
          <w:b w:val="0"/>
          <w:color w:val="auto"/>
          <w:sz w:val="24"/>
          <w:szCs w:val="24"/>
          <w:lang w:val="en-US"/>
        </w:rPr>
        <w:tab/>
      </w:r>
      <w:r w:rsidRPr="007E5707">
        <w:t>EXAMPLE CERTIFICATE OF COMPLETION</w:t>
      </w:r>
      <w:r>
        <w:tab/>
      </w:r>
      <w:r>
        <w:fldChar w:fldCharType="begin"/>
      </w:r>
      <w:r>
        <w:instrText xml:space="preserve"> PAGEREF _Toc449169119 \h </w:instrText>
      </w:r>
      <w:r>
        <w:fldChar w:fldCharType="separate"/>
      </w:r>
      <w:r>
        <w:t>22</w:t>
      </w:r>
      <w:r>
        <w:fldChar w:fldCharType="end"/>
      </w:r>
    </w:p>
    <w:p w14:paraId="754A4607" w14:textId="472D0D89" w:rsidR="00642025" w:rsidRPr="002521F6" w:rsidRDefault="00CA3E18" w:rsidP="007B7FEC">
      <w:pPr>
        <w:rPr>
          <w:b/>
          <w:color w:val="00558C" w:themeColor="accent1"/>
          <w:sz w:val="22"/>
        </w:rPr>
      </w:pPr>
      <w:r>
        <w:rPr>
          <w:color w:val="00558C" w:themeColor="accent1"/>
          <w:sz w:val="22"/>
        </w:rPr>
        <w:fldChar w:fldCharType="end"/>
      </w:r>
    </w:p>
    <w:p w14:paraId="2D04D7F5" w14:textId="77777777" w:rsidR="0078486B" w:rsidRPr="002521F6" w:rsidRDefault="002F265A" w:rsidP="002F265A">
      <w:pPr>
        <w:pStyle w:val="ListofFigures"/>
      </w:pPr>
      <w:r w:rsidRPr="002521F6">
        <w:t>List of Tables</w:t>
      </w:r>
    </w:p>
    <w:p w14:paraId="6B0582E1" w14:textId="5C2CD62A" w:rsidR="0089607C" w:rsidRDefault="00A72ED7">
      <w:pPr>
        <w:pStyle w:val="TableofFigures"/>
        <w:rPr>
          <w:ins w:id="13" w:author="Kevin Gregory" w:date="2018-10-19T10:13:00Z"/>
          <w:rFonts w:eastAsiaTheme="minorEastAsia"/>
          <w:i w:val="0"/>
          <w:noProof/>
          <w:lang w:eastAsia="en-GB"/>
        </w:rPr>
      </w:pPr>
      <w:r w:rsidRPr="002521F6">
        <w:rPr>
          <w:b/>
          <w:color w:val="00558C" w:themeColor="accent1"/>
        </w:rPr>
        <w:fldChar w:fldCharType="begin"/>
      </w:r>
      <w:r w:rsidRPr="002521F6">
        <w:instrText xml:space="preserve"> TOC \t "Table caption" \c </w:instrText>
      </w:r>
      <w:r w:rsidRPr="002521F6">
        <w:rPr>
          <w:b/>
          <w:color w:val="00558C" w:themeColor="accent1"/>
        </w:rPr>
        <w:fldChar w:fldCharType="separate"/>
      </w:r>
      <w:ins w:id="14" w:author="Kevin Gregory" w:date="2018-10-19T10:13:00Z">
        <w:r w:rsidR="0089607C">
          <w:rPr>
            <w:noProof/>
          </w:rPr>
          <w:t>Table 1</w:t>
        </w:r>
        <w:r w:rsidR="0089607C">
          <w:rPr>
            <w:rFonts w:eastAsiaTheme="minorEastAsia"/>
            <w:i w:val="0"/>
            <w:noProof/>
            <w:lang w:eastAsia="en-GB"/>
          </w:rPr>
          <w:tab/>
        </w:r>
        <w:r w:rsidR="0089607C">
          <w:rPr>
            <w:noProof/>
          </w:rPr>
          <w:t>Teaching modules</w:t>
        </w:r>
        <w:r w:rsidR="0089607C">
          <w:rPr>
            <w:noProof/>
          </w:rPr>
          <w:tab/>
        </w:r>
        <w:r w:rsidR="0089607C">
          <w:rPr>
            <w:noProof/>
          </w:rPr>
          <w:fldChar w:fldCharType="begin"/>
        </w:r>
        <w:r w:rsidR="0089607C">
          <w:rPr>
            <w:noProof/>
          </w:rPr>
          <w:instrText xml:space="preserve"> PAGEREF _Toc527707334 \h </w:instrText>
        </w:r>
      </w:ins>
      <w:r w:rsidR="0089607C">
        <w:rPr>
          <w:noProof/>
        </w:rPr>
      </w:r>
      <w:r w:rsidR="0089607C">
        <w:rPr>
          <w:noProof/>
        </w:rPr>
        <w:fldChar w:fldCharType="separate"/>
      </w:r>
      <w:ins w:id="15" w:author="Kevin Gregory" w:date="2018-10-19T10:13:00Z">
        <w:r w:rsidR="0089607C">
          <w:rPr>
            <w:noProof/>
          </w:rPr>
          <w:t>6</w:t>
        </w:r>
        <w:r w:rsidR="0089607C">
          <w:rPr>
            <w:noProof/>
          </w:rPr>
          <w:fldChar w:fldCharType="end"/>
        </w:r>
      </w:ins>
    </w:p>
    <w:p w14:paraId="4D7AEDE5" w14:textId="5F7A5072" w:rsidR="0089607C" w:rsidRDefault="0089607C">
      <w:pPr>
        <w:pStyle w:val="TableofFigures"/>
        <w:rPr>
          <w:ins w:id="16" w:author="Kevin Gregory" w:date="2018-10-19T10:13:00Z"/>
          <w:rFonts w:eastAsiaTheme="minorEastAsia"/>
          <w:i w:val="0"/>
          <w:noProof/>
          <w:lang w:eastAsia="en-GB"/>
        </w:rPr>
      </w:pPr>
      <w:ins w:id="17" w:author="Kevin Gregory" w:date="2018-10-19T10:13:00Z">
        <w:r>
          <w:rPr>
            <w:noProof/>
          </w:rPr>
          <w:t>Table 2</w:t>
        </w:r>
        <w:r>
          <w:rPr>
            <w:rFonts w:eastAsiaTheme="minorEastAsia"/>
            <w:i w:val="0"/>
            <w:noProof/>
            <w:lang w:eastAsia="en-GB"/>
          </w:rPr>
          <w:tab/>
        </w:r>
        <w:r>
          <w:rPr>
            <w:noProof/>
          </w:rPr>
          <w:t>Levels of Competence</w:t>
        </w:r>
        <w:r>
          <w:rPr>
            <w:noProof/>
          </w:rPr>
          <w:tab/>
        </w:r>
        <w:r>
          <w:rPr>
            <w:noProof/>
          </w:rPr>
          <w:fldChar w:fldCharType="begin"/>
        </w:r>
        <w:r>
          <w:rPr>
            <w:noProof/>
          </w:rPr>
          <w:instrText xml:space="preserve"> PAGEREF _Toc527707335 \h </w:instrText>
        </w:r>
      </w:ins>
      <w:r>
        <w:rPr>
          <w:noProof/>
        </w:rPr>
      </w:r>
      <w:r>
        <w:rPr>
          <w:noProof/>
        </w:rPr>
        <w:fldChar w:fldCharType="separate"/>
      </w:r>
      <w:ins w:id="18" w:author="Kevin Gregory" w:date="2018-10-19T10:13:00Z">
        <w:r>
          <w:rPr>
            <w:noProof/>
          </w:rPr>
          <w:t>7</w:t>
        </w:r>
        <w:r>
          <w:rPr>
            <w:noProof/>
          </w:rPr>
          <w:fldChar w:fldCharType="end"/>
        </w:r>
      </w:ins>
    </w:p>
    <w:p w14:paraId="00054349" w14:textId="4FBA7875" w:rsidR="0089607C" w:rsidRDefault="0089607C">
      <w:pPr>
        <w:pStyle w:val="TableofFigures"/>
        <w:rPr>
          <w:ins w:id="19" w:author="Kevin Gregory" w:date="2018-10-19T10:13:00Z"/>
          <w:rFonts w:eastAsiaTheme="minorEastAsia"/>
          <w:i w:val="0"/>
          <w:noProof/>
          <w:lang w:eastAsia="en-GB"/>
        </w:rPr>
      </w:pPr>
      <w:ins w:id="20" w:author="Kevin Gregory" w:date="2018-10-19T10:13:00Z">
        <w:r>
          <w:rPr>
            <w:noProof/>
          </w:rPr>
          <w:t>Table 3</w:t>
        </w:r>
        <w:r>
          <w:rPr>
            <w:rFonts w:eastAsiaTheme="minorEastAsia"/>
            <w:i w:val="0"/>
            <w:noProof/>
            <w:lang w:eastAsia="en-GB"/>
          </w:rPr>
          <w:tab/>
        </w:r>
        <w:r>
          <w:rPr>
            <w:noProof/>
          </w:rPr>
          <w:t>Detailed Teaching Syllabus - Module 1</w:t>
        </w:r>
        <w:r>
          <w:rPr>
            <w:noProof/>
          </w:rPr>
          <w:tab/>
        </w:r>
        <w:r>
          <w:rPr>
            <w:noProof/>
          </w:rPr>
          <w:fldChar w:fldCharType="begin"/>
        </w:r>
        <w:r>
          <w:rPr>
            <w:noProof/>
          </w:rPr>
          <w:instrText xml:space="preserve"> PAGEREF _Toc527707336 \h </w:instrText>
        </w:r>
      </w:ins>
      <w:r>
        <w:rPr>
          <w:noProof/>
        </w:rPr>
      </w:r>
      <w:r>
        <w:rPr>
          <w:noProof/>
        </w:rPr>
        <w:fldChar w:fldCharType="separate"/>
      </w:r>
      <w:ins w:id="21" w:author="Kevin Gregory" w:date="2018-10-19T10:13:00Z">
        <w:r>
          <w:rPr>
            <w:noProof/>
          </w:rPr>
          <w:t>10</w:t>
        </w:r>
        <w:r>
          <w:rPr>
            <w:noProof/>
          </w:rPr>
          <w:fldChar w:fldCharType="end"/>
        </w:r>
      </w:ins>
    </w:p>
    <w:p w14:paraId="64F2F9DF" w14:textId="14436D94" w:rsidR="0089607C" w:rsidRDefault="0089607C">
      <w:pPr>
        <w:pStyle w:val="TableofFigures"/>
        <w:rPr>
          <w:ins w:id="22" w:author="Kevin Gregory" w:date="2018-10-19T10:13:00Z"/>
          <w:rFonts w:eastAsiaTheme="minorEastAsia"/>
          <w:i w:val="0"/>
          <w:noProof/>
          <w:lang w:eastAsia="en-GB"/>
        </w:rPr>
      </w:pPr>
      <w:ins w:id="23" w:author="Kevin Gregory" w:date="2018-10-19T10:13:00Z">
        <w:r>
          <w:rPr>
            <w:noProof/>
          </w:rPr>
          <w:t>Table 4</w:t>
        </w:r>
        <w:r>
          <w:rPr>
            <w:rFonts w:eastAsiaTheme="minorEastAsia"/>
            <w:i w:val="0"/>
            <w:noProof/>
            <w:lang w:eastAsia="en-GB"/>
          </w:rPr>
          <w:tab/>
        </w:r>
        <w:r>
          <w:rPr>
            <w:noProof/>
          </w:rPr>
          <w:t>Detailed Teaching Syllabus - Module 2</w:t>
        </w:r>
        <w:r>
          <w:rPr>
            <w:noProof/>
          </w:rPr>
          <w:tab/>
        </w:r>
        <w:r>
          <w:rPr>
            <w:noProof/>
          </w:rPr>
          <w:fldChar w:fldCharType="begin"/>
        </w:r>
        <w:r>
          <w:rPr>
            <w:noProof/>
          </w:rPr>
          <w:instrText xml:space="preserve"> PAGEREF _Toc527707337 \h </w:instrText>
        </w:r>
      </w:ins>
      <w:r>
        <w:rPr>
          <w:noProof/>
        </w:rPr>
      </w:r>
      <w:r>
        <w:rPr>
          <w:noProof/>
        </w:rPr>
        <w:fldChar w:fldCharType="separate"/>
      </w:r>
      <w:ins w:id="24" w:author="Kevin Gregory" w:date="2018-10-19T10:13:00Z">
        <w:r>
          <w:rPr>
            <w:noProof/>
          </w:rPr>
          <w:t>12</w:t>
        </w:r>
        <w:r>
          <w:rPr>
            <w:noProof/>
          </w:rPr>
          <w:fldChar w:fldCharType="end"/>
        </w:r>
      </w:ins>
    </w:p>
    <w:p w14:paraId="5868BC40" w14:textId="460CB8B6" w:rsidR="0089607C" w:rsidRDefault="0089607C">
      <w:pPr>
        <w:pStyle w:val="TableofFigures"/>
        <w:rPr>
          <w:ins w:id="25" w:author="Kevin Gregory" w:date="2018-10-19T10:13:00Z"/>
          <w:rFonts w:eastAsiaTheme="minorEastAsia"/>
          <w:i w:val="0"/>
          <w:noProof/>
          <w:lang w:eastAsia="en-GB"/>
        </w:rPr>
      </w:pPr>
      <w:ins w:id="26" w:author="Kevin Gregory" w:date="2018-10-19T10:13:00Z">
        <w:r>
          <w:rPr>
            <w:noProof/>
          </w:rPr>
          <w:t>Table 5</w:t>
        </w:r>
        <w:r>
          <w:rPr>
            <w:rFonts w:eastAsiaTheme="minorEastAsia"/>
            <w:i w:val="0"/>
            <w:noProof/>
            <w:lang w:eastAsia="en-GB"/>
          </w:rPr>
          <w:tab/>
        </w:r>
        <w:r>
          <w:rPr>
            <w:noProof/>
          </w:rPr>
          <w:t>Detailed Teaching Syllabus - Module 3</w:t>
        </w:r>
        <w:r>
          <w:rPr>
            <w:noProof/>
          </w:rPr>
          <w:tab/>
        </w:r>
        <w:r>
          <w:rPr>
            <w:noProof/>
          </w:rPr>
          <w:fldChar w:fldCharType="begin"/>
        </w:r>
        <w:r>
          <w:rPr>
            <w:noProof/>
          </w:rPr>
          <w:instrText xml:space="preserve"> PAGEREF _Toc527707338 \h </w:instrText>
        </w:r>
      </w:ins>
      <w:r>
        <w:rPr>
          <w:noProof/>
        </w:rPr>
      </w:r>
      <w:r>
        <w:rPr>
          <w:noProof/>
        </w:rPr>
        <w:fldChar w:fldCharType="separate"/>
      </w:r>
      <w:ins w:id="27" w:author="Kevin Gregory" w:date="2018-10-19T10:13:00Z">
        <w:r>
          <w:rPr>
            <w:noProof/>
          </w:rPr>
          <w:t>14</w:t>
        </w:r>
        <w:r>
          <w:rPr>
            <w:noProof/>
          </w:rPr>
          <w:fldChar w:fldCharType="end"/>
        </w:r>
      </w:ins>
    </w:p>
    <w:p w14:paraId="450ABB97" w14:textId="27A476EC" w:rsidR="0089607C" w:rsidRDefault="0089607C">
      <w:pPr>
        <w:pStyle w:val="TableofFigures"/>
        <w:rPr>
          <w:ins w:id="28" w:author="Kevin Gregory" w:date="2018-10-19T10:13:00Z"/>
          <w:rFonts w:eastAsiaTheme="minorEastAsia"/>
          <w:i w:val="0"/>
          <w:noProof/>
          <w:lang w:eastAsia="en-GB"/>
        </w:rPr>
      </w:pPr>
      <w:ins w:id="29" w:author="Kevin Gregory" w:date="2018-10-19T10:13:00Z">
        <w:r>
          <w:rPr>
            <w:noProof/>
          </w:rPr>
          <w:t>Table 6</w:t>
        </w:r>
        <w:r>
          <w:rPr>
            <w:rFonts w:eastAsiaTheme="minorEastAsia"/>
            <w:i w:val="0"/>
            <w:noProof/>
            <w:lang w:eastAsia="en-GB"/>
          </w:rPr>
          <w:tab/>
        </w:r>
        <w:r>
          <w:rPr>
            <w:noProof/>
          </w:rPr>
          <w:t>Detailed Teaching Syllabus - Module 4</w:t>
        </w:r>
        <w:r>
          <w:rPr>
            <w:noProof/>
          </w:rPr>
          <w:tab/>
        </w:r>
        <w:r>
          <w:rPr>
            <w:noProof/>
          </w:rPr>
          <w:fldChar w:fldCharType="begin"/>
        </w:r>
        <w:r>
          <w:rPr>
            <w:noProof/>
          </w:rPr>
          <w:instrText xml:space="preserve"> PAGEREF _Toc527707339 \h </w:instrText>
        </w:r>
      </w:ins>
      <w:r>
        <w:rPr>
          <w:noProof/>
        </w:rPr>
      </w:r>
      <w:r>
        <w:rPr>
          <w:noProof/>
        </w:rPr>
        <w:fldChar w:fldCharType="separate"/>
      </w:r>
      <w:ins w:id="30" w:author="Kevin Gregory" w:date="2018-10-19T10:13:00Z">
        <w:r>
          <w:rPr>
            <w:noProof/>
          </w:rPr>
          <w:t>16</w:t>
        </w:r>
        <w:r>
          <w:rPr>
            <w:noProof/>
          </w:rPr>
          <w:fldChar w:fldCharType="end"/>
        </w:r>
      </w:ins>
    </w:p>
    <w:p w14:paraId="47CB6F9D" w14:textId="595B1F2F" w:rsidR="0089607C" w:rsidRDefault="0089607C">
      <w:pPr>
        <w:pStyle w:val="TableofFigures"/>
        <w:rPr>
          <w:ins w:id="31" w:author="Kevin Gregory" w:date="2018-10-19T10:13:00Z"/>
          <w:rFonts w:eastAsiaTheme="minorEastAsia"/>
          <w:i w:val="0"/>
          <w:noProof/>
          <w:lang w:eastAsia="en-GB"/>
        </w:rPr>
      </w:pPr>
      <w:ins w:id="32" w:author="Kevin Gregory" w:date="2018-10-19T10:13:00Z">
        <w:r w:rsidRPr="003B770E">
          <w:rPr>
            <w:noProof/>
            <w:highlight w:val="yellow"/>
          </w:rPr>
          <w:t>Table 7</w:t>
        </w:r>
        <w:r>
          <w:rPr>
            <w:rFonts w:eastAsiaTheme="minorEastAsia"/>
            <w:i w:val="0"/>
            <w:noProof/>
            <w:lang w:eastAsia="en-GB"/>
          </w:rPr>
          <w:tab/>
        </w:r>
        <w:r w:rsidRPr="003B770E">
          <w:rPr>
            <w:noProof/>
            <w:highlight w:val="yellow"/>
          </w:rPr>
          <w:t>Detailed Teaching Syllabus - Module 5</w:t>
        </w:r>
        <w:r>
          <w:rPr>
            <w:noProof/>
          </w:rPr>
          <w:tab/>
        </w:r>
        <w:r>
          <w:rPr>
            <w:noProof/>
          </w:rPr>
          <w:fldChar w:fldCharType="begin"/>
        </w:r>
        <w:r>
          <w:rPr>
            <w:noProof/>
          </w:rPr>
          <w:instrText xml:space="preserve"> PAGEREF _Toc527707340 \h </w:instrText>
        </w:r>
      </w:ins>
      <w:r>
        <w:rPr>
          <w:noProof/>
        </w:rPr>
      </w:r>
      <w:r>
        <w:rPr>
          <w:noProof/>
        </w:rPr>
        <w:fldChar w:fldCharType="separate"/>
      </w:r>
      <w:ins w:id="33" w:author="Kevin Gregory" w:date="2018-10-19T10:13:00Z">
        <w:r>
          <w:rPr>
            <w:noProof/>
          </w:rPr>
          <w:t>18</w:t>
        </w:r>
        <w:r>
          <w:rPr>
            <w:noProof/>
          </w:rPr>
          <w:fldChar w:fldCharType="end"/>
        </w:r>
      </w:ins>
    </w:p>
    <w:p w14:paraId="6285B91E" w14:textId="2847DE89" w:rsidR="0089607C" w:rsidRDefault="0089607C">
      <w:pPr>
        <w:pStyle w:val="TableofFigures"/>
        <w:rPr>
          <w:ins w:id="34" w:author="Kevin Gregory" w:date="2018-10-19T10:13:00Z"/>
          <w:rFonts w:eastAsiaTheme="minorEastAsia"/>
          <w:i w:val="0"/>
          <w:noProof/>
          <w:lang w:eastAsia="en-GB"/>
        </w:rPr>
      </w:pPr>
      <w:ins w:id="35" w:author="Kevin Gregory" w:date="2018-10-19T10:13:00Z">
        <w:r>
          <w:rPr>
            <w:noProof/>
          </w:rPr>
          <w:t>Table 8</w:t>
        </w:r>
        <w:r>
          <w:rPr>
            <w:rFonts w:eastAsiaTheme="minorEastAsia"/>
            <w:i w:val="0"/>
            <w:noProof/>
            <w:lang w:eastAsia="en-GB"/>
          </w:rPr>
          <w:tab/>
        </w:r>
        <w:r>
          <w:rPr>
            <w:noProof/>
          </w:rPr>
          <w:t>Detailed Teaching Syllabus - Module 5</w:t>
        </w:r>
        <w:r>
          <w:rPr>
            <w:noProof/>
          </w:rPr>
          <w:tab/>
        </w:r>
        <w:r>
          <w:rPr>
            <w:noProof/>
          </w:rPr>
          <w:fldChar w:fldCharType="begin"/>
        </w:r>
        <w:r>
          <w:rPr>
            <w:noProof/>
          </w:rPr>
          <w:instrText xml:space="preserve"> PAGEREF _Toc527707341 \h </w:instrText>
        </w:r>
      </w:ins>
      <w:r>
        <w:rPr>
          <w:noProof/>
        </w:rPr>
      </w:r>
      <w:r>
        <w:rPr>
          <w:noProof/>
        </w:rPr>
        <w:fldChar w:fldCharType="separate"/>
      </w:r>
      <w:ins w:id="36" w:author="Kevin Gregory" w:date="2018-10-19T10:13:00Z">
        <w:r>
          <w:rPr>
            <w:noProof/>
          </w:rPr>
          <w:t>20</w:t>
        </w:r>
        <w:r>
          <w:rPr>
            <w:noProof/>
          </w:rPr>
          <w:fldChar w:fldCharType="end"/>
        </w:r>
      </w:ins>
    </w:p>
    <w:p w14:paraId="3F1BA0FF" w14:textId="496F59EC" w:rsidR="0089607C" w:rsidRDefault="0089607C">
      <w:pPr>
        <w:pStyle w:val="TableofFigures"/>
        <w:rPr>
          <w:ins w:id="37" w:author="Kevin Gregory" w:date="2018-10-19T10:13:00Z"/>
          <w:rFonts w:eastAsiaTheme="minorEastAsia"/>
          <w:i w:val="0"/>
          <w:noProof/>
          <w:lang w:eastAsia="en-GB"/>
        </w:rPr>
      </w:pPr>
      <w:ins w:id="38" w:author="Kevin Gregory" w:date="2018-10-19T10:13:00Z">
        <w:r>
          <w:rPr>
            <w:noProof/>
          </w:rPr>
          <w:t>Table 9</w:t>
        </w:r>
        <w:r>
          <w:rPr>
            <w:rFonts w:eastAsiaTheme="minorEastAsia"/>
            <w:i w:val="0"/>
            <w:noProof/>
            <w:lang w:eastAsia="en-GB"/>
          </w:rPr>
          <w:tab/>
        </w:r>
        <w:r>
          <w:rPr>
            <w:noProof/>
          </w:rPr>
          <w:t>Detailed Teaching Syllabus - Module 6</w:t>
        </w:r>
        <w:r>
          <w:rPr>
            <w:noProof/>
          </w:rPr>
          <w:tab/>
        </w:r>
        <w:r>
          <w:rPr>
            <w:noProof/>
          </w:rPr>
          <w:fldChar w:fldCharType="begin"/>
        </w:r>
        <w:r>
          <w:rPr>
            <w:noProof/>
          </w:rPr>
          <w:instrText xml:space="preserve"> PAGEREF _Toc527707342 \h </w:instrText>
        </w:r>
      </w:ins>
      <w:r>
        <w:rPr>
          <w:noProof/>
        </w:rPr>
      </w:r>
      <w:r>
        <w:rPr>
          <w:noProof/>
        </w:rPr>
        <w:fldChar w:fldCharType="separate"/>
      </w:r>
      <w:ins w:id="39" w:author="Kevin Gregory" w:date="2018-10-19T10:13:00Z">
        <w:r>
          <w:rPr>
            <w:noProof/>
          </w:rPr>
          <w:t>22</w:t>
        </w:r>
        <w:r>
          <w:rPr>
            <w:noProof/>
          </w:rPr>
          <w:fldChar w:fldCharType="end"/>
        </w:r>
      </w:ins>
    </w:p>
    <w:p w14:paraId="21FC1C19" w14:textId="3DF79C0D" w:rsidR="0089607C" w:rsidRDefault="0089607C">
      <w:pPr>
        <w:pStyle w:val="TableofFigures"/>
        <w:rPr>
          <w:ins w:id="40" w:author="Kevin Gregory" w:date="2018-10-19T10:13:00Z"/>
          <w:rFonts w:eastAsiaTheme="minorEastAsia"/>
          <w:i w:val="0"/>
          <w:noProof/>
          <w:lang w:eastAsia="en-GB"/>
        </w:rPr>
      </w:pPr>
      <w:ins w:id="41" w:author="Kevin Gregory" w:date="2018-10-19T10:13:00Z">
        <w:r>
          <w:rPr>
            <w:noProof/>
          </w:rPr>
          <w:t>Table 10</w:t>
        </w:r>
        <w:r>
          <w:rPr>
            <w:rFonts w:eastAsiaTheme="minorEastAsia"/>
            <w:i w:val="0"/>
            <w:noProof/>
            <w:lang w:eastAsia="en-GB"/>
          </w:rPr>
          <w:tab/>
        </w:r>
        <w:r>
          <w:rPr>
            <w:noProof/>
          </w:rPr>
          <w:t>Detailed Teaching Syllabus - Module 7</w:t>
        </w:r>
        <w:r>
          <w:rPr>
            <w:noProof/>
          </w:rPr>
          <w:tab/>
        </w:r>
        <w:r>
          <w:rPr>
            <w:noProof/>
          </w:rPr>
          <w:fldChar w:fldCharType="begin"/>
        </w:r>
        <w:r>
          <w:rPr>
            <w:noProof/>
          </w:rPr>
          <w:instrText xml:space="preserve"> PAGEREF _Toc527707343 \h </w:instrText>
        </w:r>
      </w:ins>
      <w:r>
        <w:rPr>
          <w:noProof/>
        </w:rPr>
      </w:r>
      <w:r>
        <w:rPr>
          <w:noProof/>
        </w:rPr>
        <w:fldChar w:fldCharType="separate"/>
      </w:r>
      <w:ins w:id="42" w:author="Kevin Gregory" w:date="2018-10-19T10:13:00Z">
        <w:r>
          <w:rPr>
            <w:noProof/>
          </w:rPr>
          <w:t>24</w:t>
        </w:r>
        <w:r>
          <w:rPr>
            <w:noProof/>
          </w:rPr>
          <w:fldChar w:fldCharType="end"/>
        </w:r>
      </w:ins>
    </w:p>
    <w:p w14:paraId="11EF6622" w14:textId="649609DE" w:rsidR="002B58A9" w:rsidDel="0089607C" w:rsidRDefault="002B58A9">
      <w:pPr>
        <w:pStyle w:val="TableofFigures"/>
        <w:rPr>
          <w:del w:id="43" w:author="Kevin Gregory" w:date="2018-10-19T10:13:00Z"/>
          <w:rFonts w:eastAsiaTheme="minorEastAsia"/>
          <w:i w:val="0"/>
          <w:noProof/>
          <w:sz w:val="24"/>
          <w:szCs w:val="24"/>
          <w:lang w:val="en-US"/>
        </w:rPr>
      </w:pPr>
      <w:del w:id="44" w:author="Kevin Gregory" w:date="2018-10-19T10:13:00Z">
        <w:r w:rsidDel="0089607C">
          <w:rPr>
            <w:noProof/>
          </w:rPr>
          <w:delText>Table 1</w:delText>
        </w:r>
        <w:r w:rsidDel="0089607C">
          <w:rPr>
            <w:rFonts w:eastAsiaTheme="minorEastAsia"/>
            <w:i w:val="0"/>
            <w:noProof/>
            <w:sz w:val="24"/>
            <w:szCs w:val="24"/>
            <w:lang w:val="en-US"/>
          </w:rPr>
          <w:tab/>
        </w:r>
        <w:r w:rsidDel="0089607C">
          <w:rPr>
            <w:noProof/>
          </w:rPr>
          <w:delText>Teaching modules</w:delText>
        </w:r>
        <w:r w:rsidDel="0089607C">
          <w:rPr>
            <w:noProof/>
          </w:rPr>
          <w:tab/>
          <w:delText>6</w:delText>
        </w:r>
      </w:del>
    </w:p>
    <w:p w14:paraId="282DF1E2" w14:textId="2BB16B2A" w:rsidR="002B58A9" w:rsidDel="0089607C" w:rsidRDefault="002B58A9">
      <w:pPr>
        <w:pStyle w:val="TableofFigures"/>
        <w:rPr>
          <w:del w:id="45" w:author="Kevin Gregory" w:date="2018-10-19T10:13:00Z"/>
          <w:rFonts w:eastAsiaTheme="minorEastAsia"/>
          <w:i w:val="0"/>
          <w:noProof/>
          <w:sz w:val="24"/>
          <w:szCs w:val="24"/>
          <w:lang w:val="en-US"/>
        </w:rPr>
      </w:pPr>
      <w:del w:id="46" w:author="Kevin Gregory" w:date="2018-10-19T10:13:00Z">
        <w:r w:rsidDel="0089607C">
          <w:rPr>
            <w:noProof/>
          </w:rPr>
          <w:delText>Table 2</w:delText>
        </w:r>
        <w:r w:rsidDel="0089607C">
          <w:rPr>
            <w:rFonts w:eastAsiaTheme="minorEastAsia"/>
            <w:i w:val="0"/>
            <w:noProof/>
            <w:sz w:val="24"/>
            <w:szCs w:val="24"/>
            <w:lang w:val="en-US"/>
          </w:rPr>
          <w:tab/>
        </w:r>
        <w:r w:rsidDel="0089607C">
          <w:rPr>
            <w:noProof/>
          </w:rPr>
          <w:delText>Detailed Teaching Syllabus - Module 1</w:delText>
        </w:r>
        <w:r w:rsidDel="0089607C">
          <w:rPr>
            <w:noProof/>
          </w:rPr>
          <w:tab/>
          <w:delText>9</w:delText>
        </w:r>
      </w:del>
    </w:p>
    <w:p w14:paraId="05A5222E" w14:textId="38805803" w:rsidR="002B58A9" w:rsidDel="0089607C" w:rsidRDefault="002B58A9">
      <w:pPr>
        <w:pStyle w:val="TableofFigures"/>
        <w:rPr>
          <w:del w:id="47" w:author="Kevin Gregory" w:date="2018-10-19T10:13:00Z"/>
          <w:rFonts w:eastAsiaTheme="minorEastAsia"/>
          <w:i w:val="0"/>
          <w:noProof/>
          <w:sz w:val="24"/>
          <w:szCs w:val="24"/>
          <w:lang w:val="en-US"/>
        </w:rPr>
      </w:pPr>
      <w:del w:id="48" w:author="Kevin Gregory" w:date="2018-10-19T10:13:00Z">
        <w:r w:rsidDel="0089607C">
          <w:rPr>
            <w:noProof/>
          </w:rPr>
          <w:delText>Table 3</w:delText>
        </w:r>
        <w:r w:rsidDel="0089607C">
          <w:rPr>
            <w:rFonts w:eastAsiaTheme="minorEastAsia"/>
            <w:i w:val="0"/>
            <w:noProof/>
            <w:sz w:val="24"/>
            <w:szCs w:val="24"/>
            <w:lang w:val="en-US"/>
          </w:rPr>
          <w:tab/>
        </w:r>
        <w:r w:rsidDel="0089607C">
          <w:rPr>
            <w:noProof/>
          </w:rPr>
          <w:delText>Detailed Teaching Syllabus - Module 2</w:delText>
        </w:r>
        <w:r w:rsidDel="0089607C">
          <w:rPr>
            <w:noProof/>
          </w:rPr>
          <w:tab/>
          <w:delText>11</w:delText>
        </w:r>
      </w:del>
    </w:p>
    <w:p w14:paraId="2B1CDF3B" w14:textId="6DB18EBB" w:rsidR="002B58A9" w:rsidDel="0089607C" w:rsidRDefault="002B58A9">
      <w:pPr>
        <w:pStyle w:val="TableofFigures"/>
        <w:rPr>
          <w:del w:id="49" w:author="Kevin Gregory" w:date="2018-10-19T10:13:00Z"/>
          <w:rFonts w:eastAsiaTheme="minorEastAsia"/>
          <w:i w:val="0"/>
          <w:noProof/>
          <w:sz w:val="24"/>
          <w:szCs w:val="24"/>
          <w:lang w:val="en-US"/>
        </w:rPr>
      </w:pPr>
      <w:del w:id="50" w:author="Kevin Gregory" w:date="2018-10-19T10:13:00Z">
        <w:r w:rsidDel="0089607C">
          <w:rPr>
            <w:noProof/>
          </w:rPr>
          <w:delText>Table 4</w:delText>
        </w:r>
        <w:r w:rsidDel="0089607C">
          <w:rPr>
            <w:rFonts w:eastAsiaTheme="minorEastAsia"/>
            <w:i w:val="0"/>
            <w:noProof/>
            <w:sz w:val="24"/>
            <w:szCs w:val="24"/>
            <w:lang w:val="en-US"/>
          </w:rPr>
          <w:tab/>
        </w:r>
        <w:r w:rsidDel="0089607C">
          <w:rPr>
            <w:noProof/>
          </w:rPr>
          <w:delText>Detailed Teaching Syllabus - Module 3</w:delText>
        </w:r>
        <w:r w:rsidDel="0089607C">
          <w:rPr>
            <w:noProof/>
          </w:rPr>
          <w:tab/>
          <w:delText>13</w:delText>
        </w:r>
      </w:del>
    </w:p>
    <w:p w14:paraId="0DACADD5" w14:textId="5367AEBC" w:rsidR="002B58A9" w:rsidDel="0089607C" w:rsidRDefault="002B58A9">
      <w:pPr>
        <w:pStyle w:val="TableofFigures"/>
        <w:rPr>
          <w:del w:id="51" w:author="Kevin Gregory" w:date="2018-10-19T10:13:00Z"/>
          <w:rFonts w:eastAsiaTheme="minorEastAsia"/>
          <w:i w:val="0"/>
          <w:noProof/>
          <w:sz w:val="24"/>
          <w:szCs w:val="24"/>
          <w:lang w:val="en-US"/>
        </w:rPr>
      </w:pPr>
      <w:del w:id="52" w:author="Kevin Gregory" w:date="2018-10-19T10:13:00Z">
        <w:r w:rsidDel="0089607C">
          <w:rPr>
            <w:noProof/>
          </w:rPr>
          <w:delText>Table 5</w:delText>
        </w:r>
        <w:r w:rsidDel="0089607C">
          <w:rPr>
            <w:rFonts w:eastAsiaTheme="minorEastAsia"/>
            <w:i w:val="0"/>
            <w:noProof/>
            <w:sz w:val="24"/>
            <w:szCs w:val="24"/>
            <w:lang w:val="en-US"/>
          </w:rPr>
          <w:tab/>
        </w:r>
        <w:r w:rsidDel="0089607C">
          <w:rPr>
            <w:noProof/>
          </w:rPr>
          <w:delText>Detailed Teaching Syllabus - Module 4</w:delText>
        </w:r>
        <w:r w:rsidDel="0089607C">
          <w:rPr>
            <w:noProof/>
          </w:rPr>
          <w:tab/>
          <w:delText>15</w:delText>
        </w:r>
      </w:del>
    </w:p>
    <w:p w14:paraId="34957E39" w14:textId="57A6879C" w:rsidR="002B58A9" w:rsidDel="0089607C" w:rsidRDefault="002B58A9">
      <w:pPr>
        <w:pStyle w:val="TableofFigures"/>
        <w:rPr>
          <w:del w:id="53" w:author="Kevin Gregory" w:date="2018-10-19T10:13:00Z"/>
          <w:rFonts w:eastAsiaTheme="minorEastAsia"/>
          <w:i w:val="0"/>
          <w:noProof/>
          <w:sz w:val="24"/>
          <w:szCs w:val="24"/>
          <w:lang w:val="en-US"/>
        </w:rPr>
      </w:pPr>
      <w:del w:id="54" w:author="Kevin Gregory" w:date="2018-10-19T10:13:00Z">
        <w:r w:rsidDel="0089607C">
          <w:rPr>
            <w:noProof/>
          </w:rPr>
          <w:delText>Table 6</w:delText>
        </w:r>
        <w:r w:rsidDel="0089607C">
          <w:rPr>
            <w:rFonts w:eastAsiaTheme="minorEastAsia"/>
            <w:i w:val="0"/>
            <w:noProof/>
            <w:sz w:val="24"/>
            <w:szCs w:val="24"/>
            <w:lang w:val="en-US"/>
          </w:rPr>
          <w:tab/>
        </w:r>
        <w:r w:rsidDel="0089607C">
          <w:rPr>
            <w:noProof/>
          </w:rPr>
          <w:delText>Detailed Teaching Syllabus - Module 5</w:delText>
        </w:r>
        <w:r w:rsidDel="0089607C">
          <w:rPr>
            <w:noProof/>
          </w:rPr>
          <w:tab/>
          <w:delText>17</w:delText>
        </w:r>
      </w:del>
    </w:p>
    <w:p w14:paraId="6618333C" w14:textId="1743B70A" w:rsidR="002B58A9" w:rsidDel="0089607C" w:rsidRDefault="002B58A9">
      <w:pPr>
        <w:pStyle w:val="TableofFigures"/>
        <w:rPr>
          <w:del w:id="55" w:author="Kevin Gregory" w:date="2018-10-19T10:13:00Z"/>
          <w:rFonts w:eastAsiaTheme="minorEastAsia"/>
          <w:i w:val="0"/>
          <w:noProof/>
          <w:sz w:val="24"/>
          <w:szCs w:val="24"/>
          <w:lang w:val="en-US"/>
        </w:rPr>
      </w:pPr>
      <w:del w:id="56" w:author="Kevin Gregory" w:date="2018-10-19T10:13:00Z">
        <w:r w:rsidDel="0089607C">
          <w:rPr>
            <w:noProof/>
          </w:rPr>
          <w:delText>Table 7</w:delText>
        </w:r>
        <w:r w:rsidDel="0089607C">
          <w:rPr>
            <w:rFonts w:eastAsiaTheme="minorEastAsia"/>
            <w:i w:val="0"/>
            <w:noProof/>
            <w:sz w:val="24"/>
            <w:szCs w:val="24"/>
            <w:lang w:val="en-US"/>
          </w:rPr>
          <w:tab/>
        </w:r>
        <w:r w:rsidDel="0089607C">
          <w:rPr>
            <w:noProof/>
          </w:rPr>
          <w:delText>Detailed Teaching Syllabus - Module 6</w:delText>
        </w:r>
        <w:r w:rsidDel="0089607C">
          <w:rPr>
            <w:noProof/>
          </w:rPr>
          <w:tab/>
          <w:delText>19</w:delText>
        </w:r>
      </w:del>
    </w:p>
    <w:p w14:paraId="49727F87" w14:textId="42AE4A17" w:rsidR="002B58A9" w:rsidDel="0089607C" w:rsidRDefault="002B58A9">
      <w:pPr>
        <w:pStyle w:val="TableofFigures"/>
        <w:rPr>
          <w:del w:id="57" w:author="Kevin Gregory" w:date="2018-10-19T10:13:00Z"/>
          <w:rFonts w:eastAsiaTheme="minorEastAsia"/>
          <w:i w:val="0"/>
          <w:noProof/>
          <w:sz w:val="24"/>
          <w:szCs w:val="24"/>
          <w:lang w:val="en-US"/>
        </w:rPr>
      </w:pPr>
      <w:del w:id="58" w:author="Kevin Gregory" w:date="2018-10-19T10:13:00Z">
        <w:r w:rsidDel="0089607C">
          <w:rPr>
            <w:noProof/>
          </w:rPr>
          <w:delText>Table 8</w:delText>
        </w:r>
        <w:r w:rsidDel="0089607C">
          <w:rPr>
            <w:rFonts w:eastAsiaTheme="minorEastAsia"/>
            <w:i w:val="0"/>
            <w:noProof/>
            <w:sz w:val="24"/>
            <w:szCs w:val="24"/>
            <w:lang w:val="en-US"/>
          </w:rPr>
          <w:tab/>
        </w:r>
        <w:r w:rsidDel="0089607C">
          <w:rPr>
            <w:noProof/>
          </w:rPr>
          <w:delText>Detailed Teaching Syllabus - Module 7</w:delText>
        </w:r>
        <w:r w:rsidDel="0089607C">
          <w:rPr>
            <w:noProof/>
          </w:rPr>
          <w:tab/>
          <w:delText>21</w:delText>
        </w:r>
      </w:del>
    </w:p>
    <w:p w14:paraId="6419B221" w14:textId="1F1809EE" w:rsidR="005E4659" w:rsidRPr="002521F6" w:rsidRDefault="00A72ED7" w:rsidP="00451AE2">
      <w:r w:rsidRPr="002521F6">
        <w:fldChar w:fldCharType="end"/>
      </w:r>
    </w:p>
    <w:p w14:paraId="48D39945" w14:textId="77777777" w:rsidR="00EB6F3C" w:rsidRPr="002521F6" w:rsidRDefault="00EB6F3C" w:rsidP="003274DB"/>
    <w:p w14:paraId="78ABBA83" w14:textId="77777777" w:rsidR="00790277" w:rsidRPr="002521F6" w:rsidRDefault="00790277" w:rsidP="003274DB">
      <w:pPr>
        <w:sectPr w:rsidR="00790277" w:rsidRPr="002521F6" w:rsidSect="00292085">
          <w:headerReference w:type="default" r:id="rId16"/>
          <w:pgSz w:w="11906" w:h="16838" w:code="9"/>
          <w:pgMar w:top="567" w:right="794" w:bottom="567" w:left="907" w:header="567" w:footer="567" w:gutter="0"/>
          <w:cols w:space="708"/>
          <w:docGrid w:linePitch="360"/>
        </w:sectPr>
      </w:pPr>
    </w:p>
    <w:p w14:paraId="6F1F3A9C" w14:textId="77777777" w:rsidR="00465491" w:rsidRPr="002521F6" w:rsidRDefault="00465491" w:rsidP="00465491">
      <w:pPr>
        <w:pStyle w:val="Forward"/>
      </w:pPr>
      <w:bookmarkStart w:id="59" w:name="_Toc419881195"/>
      <w:r w:rsidRPr="002521F6">
        <w:lastRenderedPageBreak/>
        <w:t>FOREWORD</w:t>
      </w:r>
      <w:bookmarkEnd w:id="59"/>
    </w:p>
    <w:p w14:paraId="70D0CDE6" w14:textId="77777777" w:rsidR="00451AE2" w:rsidRPr="002521F6" w:rsidRDefault="00451AE2" w:rsidP="00451AE2">
      <w:pPr>
        <w:pStyle w:val="BodyText"/>
        <w:rPr>
          <w:rFonts w:cs="Arial"/>
          <w:lang w:eastAsia="de-DE"/>
        </w:rPr>
      </w:pPr>
      <w:r w:rsidRPr="002521F6">
        <w:rPr>
          <w:rFonts w:cs="Arial"/>
          <w:lang w:eastAsia="de-DE"/>
        </w:rPr>
        <w:t>The International Association of Marine Aids to Navigation and Lighthouse Authorities (IALA) recognises that training in all aspects of the management of Aids to Navigation (</w:t>
      </w:r>
      <w:proofErr w:type="spellStart"/>
      <w:r w:rsidRPr="002521F6">
        <w:rPr>
          <w:rFonts w:cs="Arial"/>
          <w:lang w:eastAsia="de-DE"/>
        </w:rPr>
        <w:t>AtoN</w:t>
      </w:r>
      <w:proofErr w:type="spellEnd"/>
      <w:r w:rsidRPr="002521F6">
        <w:rPr>
          <w:rFonts w:cs="Arial"/>
          <w:lang w:eastAsia="de-DE"/>
        </w:rPr>
        <w:t xml:space="preserve">) service delivery is critical to the consistent provision of that </w:t>
      </w:r>
      <w:proofErr w:type="spellStart"/>
      <w:r w:rsidRPr="002521F6">
        <w:rPr>
          <w:rFonts w:cs="Arial"/>
          <w:lang w:eastAsia="de-DE"/>
        </w:rPr>
        <w:t>AtoN</w:t>
      </w:r>
      <w:proofErr w:type="spellEnd"/>
      <w:r w:rsidRPr="002521F6">
        <w:rPr>
          <w:rFonts w:cs="Arial"/>
          <w:lang w:eastAsia="de-DE"/>
        </w:rPr>
        <w:t xml:space="preserve"> service.</w:t>
      </w:r>
    </w:p>
    <w:p w14:paraId="1577E080" w14:textId="77777777" w:rsidR="00451AE2" w:rsidRPr="002521F6" w:rsidRDefault="00451AE2" w:rsidP="00451AE2">
      <w:pPr>
        <w:pStyle w:val="BodyText"/>
        <w:rPr>
          <w:rFonts w:cs="Arial"/>
          <w:lang w:eastAsia="de-DE"/>
        </w:rPr>
      </w:pPr>
      <w:r w:rsidRPr="002521F6">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w:t>
      </w:r>
      <w:proofErr w:type="spellStart"/>
      <w:r w:rsidRPr="002521F6">
        <w:rPr>
          <w:rFonts w:cs="Arial"/>
          <w:lang w:eastAsia="de-DE"/>
        </w:rPr>
        <w:t>AtoN</w:t>
      </w:r>
      <w:proofErr w:type="spellEnd"/>
      <w:r w:rsidRPr="002521F6">
        <w:rPr>
          <w:rFonts w:cs="Arial"/>
          <w:lang w:eastAsia="de-DE"/>
        </w:rPr>
        <w:t xml:space="preserve"> managers, IALA has adopted Recommendation E-141 Edition 3 on Standards for Training and Certification of </w:t>
      </w:r>
      <w:proofErr w:type="spellStart"/>
      <w:r w:rsidRPr="002521F6">
        <w:rPr>
          <w:rFonts w:cs="Arial"/>
          <w:lang w:eastAsia="de-DE"/>
        </w:rPr>
        <w:t>AtoN</w:t>
      </w:r>
      <w:proofErr w:type="spellEnd"/>
      <w:r w:rsidRPr="002521F6">
        <w:rPr>
          <w:rFonts w:cs="Arial"/>
          <w:lang w:eastAsia="de-DE"/>
        </w:rPr>
        <w:t xml:space="preserve"> personnel.</w:t>
      </w:r>
    </w:p>
    <w:p w14:paraId="32EC505D" w14:textId="77777777" w:rsidR="00451AE2" w:rsidRPr="002521F6" w:rsidRDefault="00451AE2" w:rsidP="00451AE2">
      <w:pPr>
        <w:pStyle w:val="BodyText"/>
        <w:rPr>
          <w:rFonts w:cs="Arial"/>
          <w:lang w:eastAsia="de-DE"/>
        </w:rPr>
      </w:pPr>
      <w:r w:rsidRPr="002521F6">
        <w:rPr>
          <w:rFonts w:cs="Arial"/>
          <w:lang w:eastAsia="de-DE"/>
        </w:rPr>
        <w:t xml:space="preserve">IALA Committees working closely with the IALA World Wide Academy (The Academy) have developed a series of model courses for </w:t>
      </w:r>
      <w:proofErr w:type="spellStart"/>
      <w:r w:rsidRPr="002521F6">
        <w:rPr>
          <w:rFonts w:cs="Arial"/>
          <w:lang w:eastAsia="de-DE"/>
        </w:rPr>
        <w:t>AtoN</w:t>
      </w:r>
      <w:proofErr w:type="spellEnd"/>
      <w:r w:rsidRPr="002521F6">
        <w:rPr>
          <w:rFonts w:cs="Arial"/>
          <w:lang w:eastAsia="de-DE"/>
        </w:rPr>
        <w:t xml:space="preserve"> personnel having E-141 Level 1 management functions.  This model course on the use of IALA risk management tools should be read in conjunction with IALA Recommendation E-141/1 – Model Course on Level 1 Manager Training, which contains standard guidance for the conduct of all Level 1 model courses.</w:t>
      </w:r>
    </w:p>
    <w:p w14:paraId="1D8FDD75" w14:textId="612C1B20" w:rsidR="00465491" w:rsidRPr="002521F6" w:rsidRDefault="00451AE2" w:rsidP="00451AE2">
      <w:pPr>
        <w:pStyle w:val="BodyText"/>
      </w:pPr>
      <w:r w:rsidRPr="002521F6">
        <w:rPr>
          <w:rFonts w:cs="Arial"/>
          <w:lang w:eastAsia="de-DE"/>
        </w:rPr>
        <w:t xml:space="preserve">This model course is intended to be delivered by The Academy in conjunction with a national member and other appropriate authorities charged with the provision of </w:t>
      </w:r>
      <w:proofErr w:type="spellStart"/>
      <w:r w:rsidRPr="002521F6">
        <w:rPr>
          <w:rFonts w:cs="Arial"/>
          <w:lang w:eastAsia="de-DE"/>
        </w:rPr>
        <w:t>AtoN</w:t>
      </w:r>
      <w:proofErr w:type="spellEnd"/>
      <w:r w:rsidRPr="002521F6">
        <w:rPr>
          <w:rFonts w:cs="Arial"/>
          <w:lang w:eastAsia="de-DE"/>
        </w:rPr>
        <w:t xml:space="preserve"> services in a </w:t>
      </w:r>
      <w:proofErr w:type="gramStart"/>
      <w:r w:rsidRPr="002521F6">
        <w:rPr>
          <w:rFonts w:cs="Arial"/>
          <w:lang w:eastAsia="de-DE"/>
        </w:rPr>
        <w:t>particular region</w:t>
      </w:r>
      <w:proofErr w:type="gramEnd"/>
      <w:r w:rsidRPr="002521F6">
        <w:rPr>
          <w:rFonts w:cs="Arial"/>
          <w:lang w:eastAsia="de-DE"/>
        </w:rPr>
        <w:t xml:space="preserve">. </w:t>
      </w:r>
      <w:r w:rsidR="00357F84">
        <w:rPr>
          <w:rFonts w:cs="Arial"/>
          <w:lang w:eastAsia="de-DE"/>
        </w:rPr>
        <w:t xml:space="preserve"> </w:t>
      </w:r>
      <w:r w:rsidRPr="002521F6">
        <w:rPr>
          <w:rFonts w:cs="Arial"/>
          <w:lang w:eastAsia="de-DE"/>
        </w:rPr>
        <w:t xml:space="preserve">It contains specific guidance on the training of </w:t>
      </w:r>
      <w:proofErr w:type="spellStart"/>
      <w:r w:rsidRPr="002521F6">
        <w:rPr>
          <w:rFonts w:cs="Arial"/>
          <w:lang w:eastAsia="de-DE"/>
        </w:rPr>
        <w:t>AtoN</w:t>
      </w:r>
      <w:proofErr w:type="spellEnd"/>
      <w:r w:rsidRPr="002521F6">
        <w:rPr>
          <w:rFonts w:cs="Arial"/>
          <w:lang w:eastAsia="de-DE"/>
        </w:rPr>
        <w:t xml:space="preserve"> managers in the use of the IALA Risk Management Toolbox. </w:t>
      </w:r>
      <w:r w:rsidR="00357F84">
        <w:rPr>
          <w:rFonts w:cs="Arial"/>
          <w:lang w:eastAsia="de-DE"/>
        </w:rPr>
        <w:t xml:space="preserve"> </w:t>
      </w:r>
      <w:r w:rsidRPr="002521F6">
        <w:rPr>
          <w:rFonts w:cs="Arial"/>
          <w:lang w:eastAsia="de-DE"/>
        </w:rPr>
        <w:t>Assistance in implementing this and other model courses may be obtained from the IALA World Wide Academy at the following address:</w:t>
      </w:r>
    </w:p>
    <w:p w14:paraId="332F831C" w14:textId="77777777" w:rsidR="00D95BDA" w:rsidRPr="002521F6" w:rsidRDefault="00D95BDA" w:rsidP="00465491">
      <w:pPr>
        <w:pStyle w:val="BodyText"/>
      </w:pPr>
    </w:p>
    <w:p w14:paraId="40C58617" w14:textId="77777777" w:rsidR="00D95BDA" w:rsidRDefault="00D95BDA" w:rsidP="00465491">
      <w:pPr>
        <w:pStyle w:val="BodyText"/>
      </w:pPr>
    </w:p>
    <w:p w14:paraId="6170300F" w14:textId="77777777" w:rsidR="00D75348" w:rsidRPr="002521F6" w:rsidRDefault="00D75348" w:rsidP="00465491">
      <w:pPr>
        <w:pStyle w:val="BodyText"/>
      </w:pPr>
    </w:p>
    <w:p w14:paraId="1707F39B" w14:textId="77777777" w:rsidR="008577FC" w:rsidRPr="003322BB" w:rsidRDefault="008577FC" w:rsidP="008577FC">
      <w:pPr>
        <w:pStyle w:val="BodyText"/>
        <w:tabs>
          <w:tab w:val="left" w:pos="6521"/>
          <w:tab w:val="left" w:pos="7513"/>
        </w:tabs>
        <w:spacing w:after="0"/>
        <w:rPr>
          <w:lang w:eastAsia="de-DE"/>
        </w:rPr>
      </w:pPr>
      <w:r w:rsidRPr="003322BB">
        <w:rPr>
          <w:lang w:eastAsia="de-DE"/>
        </w:rPr>
        <w:t xml:space="preserve">The </w:t>
      </w:r>
      <w:r>
        <w:rPr>
          <w:lang w:eastAsia="de-DE"/>
        </w:rPr>
        <w:t>Secretary-General</w:t>
      </w:r>
    </w:p>
    <w:p w14:paraId="27192FD7" w14:textId="77777777" w:rsidR="008577FC" w:rsidRPr="003322BB" w:rsidRDefault="008577FC" w:rsidP="008577FC">
      <w:pPr>
        <w:pStyle w:val="BodyText"/>
        <w:tabs>
          <w:tab w:val="left" w:pos="6521"/>
          <w:tab w:val="left" w:pos="7513"/>
        </w:tabs>
        <w:spacing w:after="0"/>
        <w:rPr>
          <w:lang w:eastAsia="de-DE"/>
        </w:rPr>
      </w:pPr>
      <w:r w:rsidRPr="003322BB">
        <w:rPr>
          <w:lang w:eastAsia="de-DE"/>
        </w:rPr>
        <w:t>IALA</w:t>
      </w:r>
      <w:r w:rsidRPr="003322BB">
        <w:rPr>
          <w:lang w:eastAsia="de-DE"/>
        </w:rPr>
        <w:tab/>
        <w:t>Tel:</w:t>
      </w:r>
      <w:r w:rsidRPr="003322BB">
        <w:rPr>
          <w:lang w:eastAsia="de-DE"/>
        </w:rPr>
        <w:tab/>
        <w:t>(+) 33 1 34 51 70 01</w:t>
      </w:r>
    </w:p>
    <w:p w14:paraId="0C4D1D3B" w14:textId="77777777" w:rsidR="008577FC" w:rsidRPr="003322BB" w:rsidRDefault="008577FC" w:rsidP="008577FC">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056716E9" w14:textId="77777777" w:rsidR="008577FC" w:rsidRPr="003322BB" w:rsidRDefault="008577FC" w:rsidP="008577FC">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w:t>
      </w:r>
      <w:proofErr w:type="spellStart"/>
      <w:r w:rsidRPr="003322BB">
        <w:rPr>
          <w:lang w:eastAsia="de-DE"/>
        </w:rPr>
        <w:t>en</w:t>
      </w:r>
      <w:proofErr w:type="spellEnd"/>
      <w:r w:rsidRPr="003322BB">
        <w:rPr>
          <w:lang w:eastAsia="de-DE"/>
        </w:rPr>
        <w:t>-</w:t>
      </w:r>
      <w:proofErr w:type="spellStart"/>
      <w:r w:rsidRPr="003322BB">
        <w:rPr>
          <w:lang w:eastAsia="de-DE"/>
        </w:rPr>
        <w:t>Laye</w:t>
      </w:r>
      <w:proofErr w:type="spellEnd"/>
      <w:r w:rsidRPr="003322BB">
        <w:rPr>
          <w:lang w:eastAsia="de-DE"/>
        </w:rPr>
        <w:tab/>
        <w:t>e-mail:</w:t>
      </w:r>
      <w:r w:rsidRPr="003322BB">
        <w:rPr>
          <w:lang w:eastAsia="de-DE"/>
        </w:rPr>
        <w:tab/>
      </w:r>
      <w:hyperlink r:id="rId17" w:history="1">
        <w:r w:rsidRPr="003322BB">
          <w:rPr>
            <w:rStyle w:val="Hyperlink"/>
            <w:rFonts w:eastAsia="Calibri"/>
          </w:rPr>
          <w:t>academy@iala-aism.org</w:t>
        </w:r>
      </w:hyperlink>
    </w:p>
    <w:p w14:paraId="5EE69E24" w14:textId="77777777" w:rsidR="008577FC" w:rsidRPr="003322BB" w:rsidRDefault="008577FC" w:rsidP="008577FC">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8" w:history="1">
        <w:r w:rsidRPr="003322BB">
          <w:rPr>
            <w:rStyle w:val="Hyperlink"/>
            <w:rFonts w:cs="Arial"/>
            <w:lang w:eastAsia="de-DE"/>
          </w:rPr>
          <w:t>www.iala-aism.org</w:t>
        </w:r>
      </w:hyperlink>
    </w:p>
    <w:p w14:paraId="19961472" w14:textId="77777777" w:rsidR="00465491" w:rsidRPr="002521F6" w:rsidRDefault="00465491" w:rsidP="00465491">
      <w:pPr>
        <w:spacing w:after="200" w:line="276" w:lineRule="auto"/>
        <w:rPr>
          <w:rFonts w:asciiTheme="majorHAnsi" w:eastAsiaTheme="majorEastAsia" w:hAnsiTheme="majorHAnsi" w:cstheme="majorBidi"/>
          <w:b/>
          <w:bCs/>
          <w:caps/>
          <w:color w:val="00AFAA"/>
          <w:sz w:val="28"/>
          <w:szCs w:val="24"/>
        </w:rPr>
      </w:pPr>
      <w:r w:rsidRPr="002521F6">
        <w:br w:type="page"/>
      </w:r>
    </w:p>
    <w:p w14:paraId="2D9B1FD9" w14:textId="313D0ACB" w:rsidR="00465491" w:rsidRPr="002521F6" w:rsidRDefault="00E058DF" w:rsidP="006F0449">
      <w:pPr>
        <w:pStyle w:val="Part"/>
      </w:pPr>
      <w:bookmarkStart w:id="60" w:name="_Toc442348085"/>
      <w:r w:rsidRPr="002521F6">
        <w:rPr>
          <w:caps w:val="0"/>
        </w:rPr>
        <w:lastRenderedPageBreak/>
        <w:t xml:space="preserve"> </w:t>
      </w:r>
      <w:bookmarkStart w:id="61" w:name="_Toc449169080"/>
      <w:r w:rsidRPr="002521F6">
        <w:rPr>
          <w:caps w:val="0"/>
        </w:rPr>
        <w:t>- COURSE OVERVIEW</w:t>
      </w:r>
      <w:bookmarkEnd w:id="60"/>
      <w:bookmarkEnd w:id="61"/>
    </w:p>
    <w:p w14:paraId="332197C8" w14:textId="564CF129" w:rsidR="00465491" w:rsidRPr="002521F6" w:rsidRDefault="00451AE2" w:rsidP="00451AE2">
      <w:pPr>
        <w:pStyle w:val="Heading1"/>
      </w:pPr>
      <w:bookmarkStart w:id="62" w:name="_Toc449169081"/>
      <w:r w:rsidRPr="002521F6">
        <w:t>S</w:t>
      </w:r>
      <w:r w:rsidR="00E058DF" w:rsidRPr="002521F6">
        <w:rPr>
          <w:caps w:val="0"/>
        </w:rPr>
        <w:t>COPE</w:t>
      </w:r>
      <w:bookmarkEnd w:id="62"/>
    </w:p>
    <w:p w14:paraId="2AC8A63B" w14:textId="77777777" w:rsidR="00465491" w:rsidRPr="002521F6" w:rsidRDefault="00465491" w:rsidP="00465491">
      <w:pPr>
        <w:pStyle w:val="Heading1separatationline"/>
      </w:pPr>
    </w:p>
    <w:p w14:paraId="6E9DDF5A" w14:textId="0570AF2D" w:rsidR="00465491" w:rsidRPr="002521F6" w:rsidRDefault="00451AE2" w:rsidP="00465491">
      <w:pPr>
        <w:pStyle w:val="BodyText"/>
      </w:pPr>
      <w:r w:rsidRPr="002521F6">
        <w:t xml:space="preserve">This course is intended to provide </w:t>
      </w:r>
      <w:ins w:id="63" w:author="Kevin Gregory" w:date="2018-10-19T10:01:00Z">
        <w:r w:rsidR="007C5DEF">
          <w:t xml:space="preserve">marine </w:t>
        </w:r>
      </w:ins>
      <w:r w:rsidRPr="002521F6">
        <w:t>aids to navigation managers and other interested parties with the theoretical and practical training necessary to have a satisfactory understanding of the three IALA risk management tools; IALA Waterway Risk Assessment Program (IWRAP Mk2); Port and Waterway Safety Assessment tool (PAWSA)</w:t>
      </w:r>
      <w:ins w:id="64" w:author="Kevin Gregory" w:date="2018-10-19T10:01:00Z">
        <w:r w:rsidR="007C5DEF">
          <w:t>, Simplified IALA Risk Assessment Method (SIRA)</w:t>
        </w:r>
        <w:r w:rsidR="007C5DEF" w:rsidRPr="002521F6">
          <w:t xml:space="preserve"> </w:t>
        </w:r>
      </w:ins>
      <w:del w:id="65" w:author="Kevin Gregory" w:date="2018-10-19T10:01:00Z">
        <w:r w:rsidRPr="002521F6" w:rsidDel="007C5DEF">
          <w:delText xml:space="preserve"> </w:delText>
        </w:r>
      </w:del>
      <w:r w:rsidRPr="002521F6">
        <w:t>and simulation.</w:t>
      </w:r>
    </w:p>
    <w:p w14:paraId="398E6932" w14:textId="53464100" w:rsidR="00465491" w:rsidRPr="002521F6" w:rsidRDefault="00451AE2" w:rsidP="00451AE2">
      <w:pPr>
        <w:pStyle w:val="Heading1"/>
      </w:pPr>
      <w:bookmarkStart w:id="66" w:name="_Toc449169082"/>
      <w:r w:rsidRPr="002521F6">
        <w:t>O</w:t>
      </w:r>
      <w:r w:rsidR="00E058DF" w:rsidRPr="002521F6">
        <w:rPr>
          <w:caps w:val="0"/>
        </w:rPr>
        <w:t>BJECTIVE</w:t>
      </w:r>
      <w:bookmarkEnd w:id="66"/>
    </w:p>
    <w:p w14:paraId="2766736A" w14:textId="77777777" w:rsidR="00465491" w:rsidRPr="002521F6" w:rsidRDefault="00465491" w:rsidP="00465491">
      <w:pPr>
        <w:pStyle w:val="Heading1separatationline"/>
      </w:pPr>
    </w:p>
    <w:p w14:paraId="20667197" w14:textId="151756A6" w:rsidR="00465491" w:rsidRPr="002521F6" w:rsidRDefault="00451AE2" w:rsidP="00465491">
      <w:pPr>
        <w:pStyle w:val="BodyText"/>
      </w:pPr>
      <w:r w:rsidRPr="002521F6">
        <w:t xml:space="preserve">Upon successful completion of this course, participants will have acquired </w:t>
      </w:r>
      <w:proofErr w:type="gramStart"/>
      <w:r w:rsidRPr="002521F6">
        <w:t>sufficient</w:t>
      </w:r>
      <w:proofErr w:type="gramEnd"/>
      <w:r w:rsidRPr="002521F6">
        <w:t xml:space="preserve"> knowledge and skill to use IWRAP Mk2 within their organisations; organise a PAWSA workshop</w:t>
      </w:r>
      <w:ins w:id="67" w:author="Kevin Gregory" w:date="2018-10-19T10:02:00Z">
        <w:r w:rsidR="00E102D9">
          <w:t>, organise a SIRA workshop</w:t>
        </w:r>
      </w:ins>
      <w:r w:rsidRPr="002521F6">
        <w:t xml:space="preserve"> and recognise the use to which simulation techniques can be put in risk management and effective </w:t>
      </w:r>
      <w:proofErr w:type="spellStart"/>
      <w:r w:rsidRPr="002521F6">
        <w:t>AtoN</w:t>
      </w:r>
      <w:proofErr w:type="spellEnd"/>
      <w:r w:rsidRPr="002521F6">
        <w:t xml:space="preserve"> waterway design.</w:t>
      </w:r>
    </w:p>
    <w:p w14:paraId="15207DA8" w14:textId="5FFE9F4E" w:rsidR="00465491" w:rsidRPr="002521F6" w:rsidRDefault="00465491" w:rsidP="00815E10">
      <w:pPr>
        <w:pStyle w:val="Heading1"/>
      </w:pPr>
      <w:bookmarkStart w:id="68" w:name="_Toc419881200"/>
      <w:bookmarkStart w:id="69" w:name="_Toc442348088"/>
      <w:bookmarkStart w:id="70" w:name="_Toc449169083"/>
      <w:r w:rsidRPr="002521F6">
        <w:t>C</w:t>
      </w:r>
      <w:r w:rsidR="00E058DF" w:rsidRPr="002521F6">
        <w:rPr>
          <w:caps w:val="0"/>
        </w:rPr>
        <w:t>OURSE</w:t>
      </w:r>
      <w:bookmarkEnd w:id="68"/>
      <w:bookmarkEnd w:id="69"/>
      <w:r w:rsidR="00E058DF" w:rsidRPr="002521F6">
        <w:rPr>
          <w:caps w:val="0"/>
        </w:rPr>
        <w:t xml:space="preserve"> OUTLINE</w:t>
      </w:r>
      <w:bookmarkEnd w:id="70"/>
    </w:p>
    <w:p w14:paraId="1A815AAB" w14:textId="77777777" w:rsidR="00465491" w:rsidRPr="002521F6" w:rsidRDefault="00465491" w:rsidP="00465491">
      <w:pPr>
        <w:pStyle w:val="Heading1separatationline"/>
      </w:pPr>
    </w:p>
    <w:p w14:paraId="1F96F6E9" w14:textId="5F018358" w:rsidR="00465491" w:rsidRPr="002521F6" w:rsidRDefault="00451AE2" w:rsidP="00465491">
      <w:pPr>
        <w:pStyle w:val="BodyText"/>
      </w:pPr>
      <w:r w:rsidRPr="002521F6">
        <w:t>This course is intended to cover the knowledge required for a</w:t>
      </w:r>
      <w:del w:id="71" w:author="Kevin Gregory" w:date="2018-10-19T10:02:00Z">
        <w:r w:rsidRPr="002521F6" w:rsidDel="00E102D9">
          <w:delText>n</w:delText>
        </w:r>
      </w:del>
      <w:ins w:id="72" w:author="Kevin Gregory" w:date="2018-10-19T10:02:00Z">
        <w:r w:rsidR="00E102D9">
          <w:t xml:space="preserve"> </w:t>
        </w:r>
      </w:ins>
      <w:ins w:id="73" w:author="Kevin Gregory" w:date="2018-10-19T10:03:00Z">
        <w:r w:rsidR="00E102D9">
          <w:t>marine</w:t>
        </w:r>
      </w:ins>
      <w:r w:rsidRPr="002521F6">
        <w:t xml:space="preserve"> aids to navigation manager to understand the use of IALA risk management tools within their organisations. </w:t>
      </w:r>
      <w:r w:rsidR="00855455">
        <w:t xml:space="preserve"> </w:t>
      </w:r>
      <w:r w:rsidRPr="002521F6">
        <w:t>The complete course comprises 7 teaching modules with the emphasis placed on the practical use of IWRAP Mk2.</w:t>
      </w:r>
    </w:p>
    <w:p w14:paraId="507292AD" w14:textId="3EE2CAB0" w:rsidR="00273C59" w:rsidRPr="002521F6" w:rsidRDefault="00273C59" w:rsidP="00273C59">
      <w:pPr>
        <w:pStyle w:val="Tablecaption"/>
      </w:pPr>
      <w:bookmarkStart w:id="74" w:name="_Toc527707334"/>
      <w:r w:rsidRPr="002521F6">
        <w:t>Teaching modules</w:t>
      </w:r>
      <w:bookmarkEnd w:id="74"/>
    </w:p>
    <w:tbl>
      <w:tblPr>
        <w:tblW w:w="8949" w:type="dxa"/>
        <w:jc w:val="center"/>
        <w:tblLayout w:type="fixed"/>
        <w:tblLook w:val="0000" w:firstRow="0" w:lastRow="0" w:firstColumn="0" w:lastColumn="0" w:noHBand="0" w:noVBand="0"/>
      </w:tblPr>
      <w:tblGrid>
        <w:gridCol w:w="2775"/>
        <w:gridCol w:w="992"/>
        <w:gridCol w:w="5182"/>
      </w:tblGrid>
      <w:tr w:rsidR="00273C59" w:rsidRPr="002521F6" w14:paraId="6A50E96D" w14:textId="77777777" w:rsidTr="00981FD9">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1E84F" w14:textId="77777777" w:rsidR="00273C59" w:rsidRPr="002521F6" w:rsidRDefault="00273C59" w:rsidP="00273C59">
            <w:pPr>
              <w:pStyle w:val="Tableheading"/>
              <w:rPr>
                <w:lang w:val="en-GB"/>
              </w:rPr>
            </w:pPr>
            <w:r w:rsidRPr="002521F6">
              <w:rPr>
                <w:lang w:val="en-GB"/>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5A69DB9D" w14:textId="77777777" w:rsidR="00273C59" w:rsidRPr="002521F6" w:rsidRDefault="00273C59" w:rsidP="00273C59">
            <w:pPr>
              <w:pStyle w:val="Tableheading"/>
              <w:jc w:val="center"/>
              <w:rPr>
                <w:lang w:val="en-GB"/>
              </w:rPr>
            </w:pPr>
            <w:r w:rsidRPr="002521F6">
              <w:rPr>
                <w:lang w:val="en-GB"/>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2A1B09BA" w14:textId="77777777" w:rsidR="00273C59" w:rsidRPr="002521F6" w:rsidRDefault="00273C59" w:rsidP="00273C59">
            <w:pPr>
              <w:pStyle w:val="Tableheading"/>
              <w:rPr>
                <w:lang w:val="en-GB"/>
              </w:rPr>
            </w:pPr>
            <w:r w:rsidRPr="002521F6">
              <w:rPr>
                <w:lang w:val="en-GB"/>
              </w:rPr>
              <w:t>Overview</w:t>
            </w:r>
          </w:p>
        </w:tc>
      </w:tr>
      <w:tr w:rsidR="00273C59" w:rsidRPr="002521F6" w14:paraId="1C84B21B"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D17F807" w14:textId="77777777" w:rsidR="00273C59" w:rsidRPr="002521F6" w:rsidRDefault="00273C59" w:rsidP="00273C59">
            <w:pPr>
              <w:pStyle w:val="Tabletext"/>
            </w:pPr>
            <w:r w:rsidRPr="002521F6">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5B9300EE" w14:textId="77777777" w:rsidR="00273C59" w:rsidRPr="002521F6" w:rsidRDefault="00273C59" w:rsidP="00273C59">
            <w:pPr>
              <w:pStyle w:val="Tabletext"/>
            </w:pPr>
            <w:r w:rsidRPr="002521F6">
              <w:t>2</w:t>
            </w:r>
          </w:p>
        </w:tc>
        <w:tc>
          <w:tcPr>
            <w:tcW w:w="5182" w:type="dxa"/>
            <w:tcBorders>
              <w:top w:val="single" w:sz="6" w:space="0" w:color="000000"/>
              <w:left w:val="single" w:sz="4" w:space="0" w:color="000000"/>
              <w:bottom w:val="single" w:sz="4" w:space="0" w:color="000000"/>
              <w:right w:val="single" w:sz="4" w:space="0" w:color="000000"/>
            </w:tcBorders>
          </w:tcPr>
          <w:p w14:paraId="319782E1" w14:textId="77777777" w:rsidR="00273C59" w:rsidRPr="002521F6" w:rsidRDefault="00273C59" w:rsidP="00273C59">
            <w:pPr>
              <w:pStyle w:val="Tabletext"/>
              <w:rPr>
                <w:rFonts w:cs="Arial"/>
              </w:rPr>
            </w:pPr>
            <w:r w:rsidRPr="002521F6">
              <w:rPr>
                <w:rFonts w:cs="Arial"/>
              </w:rPr>
              <w:t>This module describes the role of IALA and its publications; the importance of stakeholder liaison and the obligations placed on States under SOLAS Chapter V.</w:t>
            </w:r>
          </w:p>
        </w:tc>
      </w:tr>
      <w:tr w:rsidR="00273C59" w:rsidRPr="002521F6" w14:paraId="2589051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29B16A69" w14:textId="77777777" w:rsidR="00273C59" w:rsidRPr="002521F6" w:rsidRDefault="00273C59" w:rsidP="00273C59">
            <w:pPr>
              <w:pStyle w:val="Tabletext"/>
            </w:pPr>
            <w:r w:rsidRPr="002521F6">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164C0541"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7D72508C" w14:textId="77777777" w:rsidR="00273C59" w:rsidRPr="002521F6" w:rsidRDefault="00273C59" w:rsidP="00273C59">
            <w:pPr>
              <w:pStyle w:val="Tabletext"/>
              <w:rPr>
                <w:rFonts w:cs="Arial"/>
              </w:rPr>
            </w:pPr>
            <w:r w:rsidRPr="002521F6">
              <w:rPr>
                <w:rFonts w:cs="Arial"/>
              </w:rPr>
              <w:t>This module describes risk and risk mitigation measures before giving an overview of the three IALA Risk Management Tools: IWRAP Mk2; PAWSA and simulation</w:t>
            </w:r>
          </w:p>
        </w:tc>
      </w:tr>
      <w:tr w:rsidR="00273C59" w:rsidRPr="002521F6" w14:paraId="43B2C97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49440E9" w14:textId="77777777" w:rsidR="00273C59" w:rsidRPr="002521F6" w:rsidRDefault="00273C59" w:rsidP="00273C59">
            <w:pPr>
              <w:pStyle w:val="Tabletext"/>
            </w:pPr>
            <w:r w:rsidRPr="002521F6">
              <w:t>IWRAP Mk2</w:t>
            </w:r>
          </w:p>
        </w:tc>
        <w:tc>
          <w:tcPr>
            <w:tcW w:w="992" w:type="dxa"/>
            <w:tcBorders>
              <w:top w:val="single" w:sz="6" w:space="0" w:color="000000"/>
              <w:left w:val="single" w:sz="4" w:space="0" w:color="000000"/>
              <w:bottom w:val="single" w:sz="4" w:space="0" w:color="000000"/>
              <w:right w:val="single" w:sz="4" w:space="0" w:color="000000"/>
            </w:tcBorders>
            <w:vAlign w:val="center"/>
          </w:tcPr>
          <w:p w14:paraId="168AD50F" w14:textId="77777777" w:rsidR="00273C59" w:rsidRPr="002521F6" w:rsidRDefault="00273C59" w:rsidP="00273C59">
            <w:pPr>
              <w:pStyle w:val="Tabletext"/>
            </w:pPr>
            <w:r w:rsidRPr="002521F6">
              <w:t>9</w:t>
            </w:r>
          </w:p>
        </w:tc>
        <w:tc>
          <w:tcPr>
            <w:tcW w:w="5182" w:type="dxa"/>
            <w:tcBorders>
              <w:top w:val="single" w:sz="6" w:space="0" w:color="000000"/>
              <w:left w:val="single" w:sz="4" w:space="0" w:color="000000"/>
              <w:bottom w:val="single" w:sz="4" w:space="0" w:color="000000"/>
              <w:right w:val="single" w:sz="4" w:space="0" w:color="000000"/>
            </w:tcBorders>
          </w:tcPr>
          <w:p w14:paraId="671C4C94" w14:textId="77777777" w:rsidR="00273C59" w:rsidRPr="002521F6" w:rsidRDefault="00273C59" w:rsidP="00273C59">
            <w:pPr>
              <w:pStyle w:val="Tabletext"/>
              <w:rPr>
                <w:rFonts w:cs="Arial"/>
              </w:rPr>
            </w:pPr>
            <w:r w:rsidRPr="002521F6">
              <w:rPr>
                <w:rFonts w:cs="Arial"/>
              </w:rPr>
              <w:t>This module describes the development, principles and use of IWRAP Mk2 before guiding participants through increasingly complex practical applications based on a specific region</w:t>
            </w:r>
          </w:p>
        </w:tc>
      </w:tr>
      <w:tr w:rsidR="00273C59" w:rsidRPr="002521F6" w14:paraId="21281696"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CE6E1AC" w14:textId="77777777" w:rsidR="00273C59" w:rsidRPr="002521F6" w:rsidRDefault="00273C59" w:rsidP="00273C59">
            <w:pPr>
              <w:pStyle w:val="Tabletext"/>
            </w:pPr>
            <w:r w:rsidRPr="002521F6">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006C535D" w14:textId="77777777" w:rsidR="00273C59" w:rsidRPr="002521F6" w:rsidRDefault="00273C59" w:rsidP="00273C59">
            <w:pPr>
              <w:pStyle w:val="Tabletext"/>
            </w:pPr>
            <w:r w:rsidRPr="002521F6">
              <w:t>6.5</w:t>
            </w:r>
          </w:p>
        </w:tc>
        <w:tc>
          <w:tcPr>
            <w:tcW w:w="5182" w:type="dxa"/>
            <w:tcBorders>
              <w:top w:val="single" w:sz="6" w:space="0" w:color="000000"/>
              <w:left w:val="single" w:sz="4" w:space="0" w:color="000000"/>
              <w:bottom w:val="single" w:sz="4" w:space="0" w:color="000000"/>
              <w:right w:val="single" w:sz="4" w:space="0" w:color="000000"/>
            </w:tcBorders>
          </w:tcPr>
          <w:p w14:paraId="56C6BC06" w14:textId="77777777" w:rsidR="00273C59" w:rsidRPr="002521F6" w:rsidRDefault="00273C59" w:rsidP="00273C59">
            <w:pPr>
              <w:pStyle w:val="Tabletext"/>
              <w:rPr>
                <w:rFonts w:cs="Arial"/>
              </w:rPr>
            </w:pPr>
            <w:r w:rsidRPr="002521F6">
              <w:rPr>
                <w:rFonts w:cs="Arial"/>
              </w:rPr>
              <w:t>This module describes the development and use of PAWSA and its 5 Workbooks before demonstrating its use in a regional scenario</w:t>
            </w:r>
          </w:p>
        </w:tc>
      </w:tr>
      <w:tr w:rsidR="00E102D9" w:rsidRPr="002521F6" w14:paraId="0D7681D8" w14:textId="77777777" w:rsidTr="00981FD9">
        <w:trPr>
          <w:trHeight w:val="566"/>
          <w:jc w:val="center"/>
          <w:ins w:id="75" w:author="Kevin Gregory" w:date="2018-10-19T10:03:00Z"/>
        </w:trPr>
        <w:tc>
          <w:tcPr>
            <w:tcW w:w="2775" w:type="dxa"/>
            <w:tcBorders>
              <w:top w:val="single" w:sz="6" w:space="0" w:color="000000"/>
              <w:left w:val="single" w:sz="4" w:space="0" w:color="000000"/>
              <w:bottom w:val="single" w:sz="4" w:space="0" w:color="000000"/>
              <w:right w:val="single" w:sz="4" w:space="0" w:color="000000"/>
            </w:tcBorders>
            <w:vAlign w:val="center"/>
          </w:tcPr>
          <w:p w14:paraId="18556D38" w14:textId="0EC3D43F" w:rsidR="00E102D9" w:rsidRPr="002521F6" w:rsidRDefault="00E102D9" w:rsidP="00273C59">
            <w:pPr>
              <w:pStyle w:val="Tabletext"/>
              <w:rPr>
                <w:ins w:id="76" w:author="Kevin Gregory" w:date="2018-10-19T10:03:00Z"/>
              </w:rPr>
            </w:pPr>
            <w:ins w:id="77" w:author="Kevin Gregory" w:date="2018-10-19T10:03:00Z">
              <w:r>
                <w:t>SIRA</w:t>
              </w:r>
            </w:ins>
          </w:p>
        </w:tc>
        <w:tc>
          <w:tcPr>
            <w:tcW w:w="992" w:type="dxa"/>
            <w:tcBorders>
              <w:top w:val="single" w:sz="6" w:space="0" w:color="000000"/>
              <w:left w:val="single" w:sz="4" w:space="0" w:color="000000"/>
              <w:bottom w:val="single" w:sz="4" w:space="0" w:color="000000"/>
              <w:right w:val="single" w:sz="4" w:space="0" w:color="000000"/>
            </w:tcBorders>
            <w:vAlign w:val="center"/>
          </w:tcPr>
          <w:p w14:paraId="204BB8FD" w14:textId="49E22648" w:rsidR="00E102D9" w:rsidRPr="002521F6" w:rsidRDefault="00FB2EF1" w:rsidP="00273C59">
            <w:pPr>
              <w:pStyle w:val="Tabletext"/>
              <w:rPr>
                <w:ins w:id="78" w:author="Kevin Gregory" w:date="2018-10-19T10:03:00Z"/>
              </w:rPr>
            </w:pPr>
            <w:ins w:id="79" w:author="Kevin Gregory" w:date="2019-03-14T11:39:00Z">
              <w:r>
                <w:t>3</w:t>
              </w:r>
            </w:ins>
          </w:p>
        </w:tc>
        <w:tc>
          <w:tcPr>
            <w:tcW w:w="5182" w:type="dxa"/>
            <w:tcBorders>
              <w:top w:val="single" w:sz="6" w:space="0" w:color="000000"/>
              <w:left w:val="single" w:sz="4" w:space="0" w:color="000000"/>
              <w:bottom w:val="single" w:sz="4" w:space="0" w:color="000000"/>
              <w:right w:val="single" w:sz="4" w:space="0" w:color="000000"/>
            </w:tcBorders>
          </w:tcPr>
          <w:p w14:paraId="14048BDE" w14:textId="4FCD810B" w:rsidR="00E102D9" w:rsidRPr="00FB2EF1" w:rsidRDefault="00FB2EF1">
            <w:pPr>
              <w:spacing w:after="120"/>
              <w:ind w:left="89"/>
              <w:rPr>
                <w:ins w:id="80" w:author="Kevin Gregory" w:date="2018-10-19T10:03:00Z"/>
                <w:rFonts w:ascii="Calibri" w:eastAsia="Calibri" w:hAnsi="Calibri" w:cs="Times New Roman"/>
                <w:highlight w:val="yellow"/>
                <w:lang w:eastAsia="de-DE"/>
                <w:rPrChange w:id="81" w:author="Kevin Gregory" w:date="2019-03-14T11:40:00Z">
                  <w:rPr>
                    <w:ins w:id="82" w:author="Kevin Gregory" w:date="2018-10-19T10:03:00Z"/>
                    <w:rFonts w:cs="Arial"/>
                  </w:rPr>
                </w:rPrChange>
              </w:rPr>
              <w:pPrChange w:id="83" w:author="Kevin Gregory" w:date="2019-03-14T11:40:00Z">
                <w:pPr>
                  <w:pStyle w:val="Tabletext"/>
                </w:pPr>
              </w:pPrChange>
            </w:pPr>
            <w:ins w:id="84" w:author="Kevin Gregory" w:date="2019-03-14T11:40:00Z">
              <w:r w:rsidRPr="00FB2EF1">
                <w:rPr>
                  <w:rFonts w:ascii="Calibri" w:eastAsia="Calibri" w:hAnsi="Calibri" w:cs="Times New Roman"/>
                  <w:lang w:eastAsia="de-DE"/>
                  <w:rPrChange w:id="85" w:author="Kevin Gregory" w:date="2019-03-14T11:40:00Z">
                    <w:rPr>
                      <w:rFonts w:ascii="Calibri" w:eastAsia="Calibri" w:hAnsi="Calibri" w:cs="Times New Roman"/>
                      <w:highlight w:val="yellow"/>
                      <w:lang w:eastAsia="de-DE"/>
                    </w:rPr>
                  </w:rPrChange>
                </w:rPr>
                <w:t xml:space="preserve">This module </w:t>
              </w:r>
              <w:r w:rsidRPr="00FB2EF1">
                <w:rPr>
                  <w:rFonts w:ascii="Calibri" w:eastAsia="Calibri" w:hAnsi="Calibri" w:cs="Times New Roman"/>
                  <w:rPrChange w:id="86" w:author="Kevin Gregory" w:date="2019-03-14T11:40:00Z">
                    <w:rPr>
                      <w:rFonts w:ascii="Calibri" w:eastAsia="Calibri" w:hAnsi="Calibri" w:cs="Times New Roman"/>
                      <w:highlight w:val="yellow"/>
                    </w:rPr>
                  </w:rPrChange>
                </w:rPr>
                <w:t>describes the development and use of the Simplified IALA Risk Assessment Method (SIRA) in the context of its use in a regional scenario.</w:t>
              </w:r>
            </w:ins>
          </w:p>
        </w:tc>
      </w:tr>
      <w:tr w:rsidR="00273C59" w:rsidRPr="002521F6" w14:paraId="692EAFD4"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9F746B8" w14:textId="77777777" w:rsidR="00273C59" w:rsidRPr="002521F6" w:rsidRDefault="00273C59" w:rsidP="00273C59">
            <w:pPr>
              <w:pStyle w:val="Tabletext"/>
            </w:pPr>
            <w:r w:rsidRPr="002521F6">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E60CC99"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2295D590" w14:textId="77777777" w:rsidR="00273C59" w:rsidRPr="002521F6" w:rsidRDefault="00273C59" w:rsidP="00273C59">
            <w:pPr>
              <w:pStyle w:val="Tabletext"/>
            </w:pPr>
            <w:r w:rsidRPr="002521F6">
              <w:rPr>
                <w:rFonts w:cs="Arial"/>
              </w:rPr>
              <w:t>This module provides an overview of maritime simulators before showing of simulation techniques can be used in risk management</w:t>
            </w:r>
          </w:p>
        </w:tc>
      </w:tr>
      <w:tr w:rsidR="00273C59" w:rsidRPr="002521F6" w14:paraId="22A4764D" w14:textId="77777777" w:rsidTr="00981FD9">
        <w:trPr>
          <w:trHeight w:val="54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3F1C52E6" w14:textId="77777777" w:rsidR="00273C59" w:rsidRPr="002521F6" w:rsidRDefault="00273C59" w:rsidP="00273C59">
            <w:pPr>
              <w:pStyle w:val="Tabletext"/>
            </w:pPr>
            <w:r w:rsidRPr="002521F6">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3CA51733" w14:textId="77777777" w:rsidR="00273C59" w:rsidRPr="002521F6" w:rsidRDefault="00273C59" w:rsidP="00273C59">
            <w:pPr>
              <w:pStyle w:val="Tabletext"/>
            </w:pPr>
            <w:r w:rsidRPr="002521F6">
              <w:t>2</w:t>
            </w:r>
          </w:p>
        </w:tc>
        <w:tc>
          <w:tcPr>
            <w:tcW w:w="5182" w:type="dxa"/>
            <w:tcBorders>
              <w:top w:val="single" w:sz="4" w:space="0" w:color="000000"/>
              <w:left w:val="single" w:sz="4" w:space="0" w:color="000000"/>
              <w:bottom w:val="single" w:sz="4" w:space="0" w:color="000000"/>
              <w:right w:val="single" w:sz="4" w:space="0" w:color="000000"/>
            </w:tcBorders>
          </w:tcPr>
          <w:p w14:paraId="2477CA9C" w14:textId="77777777" w:rsidR="00273C59" w:rsidRPr="002521F6" w:rsidRDefault="00273C59" w:rsidP="00273C59">
            <w:pPr>
              <w:pStyle w:val="Tabletext"/>
            </w:pPr>
            <w:r w:rsidRPr="002521F6">
              <w:t>This module describes the interaction between IALA risk management tools in a regional scenario and the human resource and cost implications generated by selected risk mitigation measures</w:t>
            </w:r>
          </w:p>
        </w:tc>
      </w:tr>
      <w:tr w:rsidR="00273C59" w:rsidRPr="002521F6" w14:paraId="0923BC77" w14:textId="77777777" w:rsidTr="00981FD9">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1A5B2138" w14:textId="77777777" w:rsidR="00273C59" w:rsidRPr="002521F6" w:rsidRDefault="00273C59" w:rsidP="00273C59">
            <w:pPr>
              <w:pStyle w:val="Tabletext"/>
            </w:pPr>
            <w:r w:rsidRPr="002521F6">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3516327E" w14:textId="77777777" w:rsidR="00273C59" w:rsidRPr="002521F6" w:rsidRDefault="00273C59" w:rsidP="00273C59">
            <w:pPr>
              <w:pStyle w:val="Tabletext"/>
            </w:pPr>
            <w:r w:rsidRPr="002521F6">
              <w:t>1.5</w:t>
            </w:r>
          </w:p>
        </w:tc>
        <w:tc>
          <w:tcPr>
            <w:tcW w:w="5182" w:type="dxa"/>
            <w:tcBorders>
              <w:top w:val="single" w:sz="4" w:space="0" w:color="000000"/>
              <w:left w:val="single" w:sz="4" w:space="0" w:color="000000"/>
              <w:bottom w:val="single" w:sz="4" w:space="0" w:color="000000"/>
              <w:right w:val="single" w:sz="4" w:space="0" w:color="000000"/>
            </w:tcBorders>
          </w:tcPr>
          <w:p w14:paraId="2F9BDAC0" w14:textId="77777777" w:rsidR="00273C59" w:rsidRPr="002521F6" w:rsidRDefault="00273C59" w:rsidP="00273C59">
            <w:pPr>
              <w:pStyle w:val="Tabletext"/>
              <w:rPr>
                <w:color w:val="auto"/>
              </w:rPr>
            </w:pPr>
            <w:r w:rsidRPr="002521F6">
              <w:t>This module uses a panel of experts to review the elements comprising the IALA Risk management toolbox with the aim of consolidating an understanding of how they interact</w:t>
            </w:r>
          </w:p>
        </w:tc>
      </w:tr>
      <w:tr w:rsidR="00273C59" w:rsidRPr="002521F6" w14:paraId="5918EDEB" w14:textId="77777777" w:rsidTr="00981FD9">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3B01C3FF" w14:textId="77777777" w:rsidR="00273C59" w:rsidRPr="002521F6" w:rsidRDefault="00273C59" w:rsidP="00273C59">
            <w:pPr>
              <w:pStyle w:val="Tabletext"/>
              <w:rPr>
                <w:b/>
              </w:rPr>
            </w:pPr>
            <w:r w:rsidRPr="002521F6">
              <w:rPr>
                <w:b/>
                <w:bCs/>
              </w:rPr>
              <w:lastRenderedPageBreak/>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DC8F244" w14:textId="13E9BC7B" w:rsidR="00273C59" w:rsidRPr="002521F6" w:rsidRDefault="00273C59" w:rsidP="00273C59">
            <w:pPr>
              <w:pStyle w:val="Tabletext"/>
              <w:rPr>
                <w:b/>
              </w:rPr>
            </w:pPr>
            <w:r w:rsidRPr="002521F6">
              <w:rPr>
                <w:b/>
              </w:rPr>
              <w:t>2</w:t>
            </w:r>
            <w:ins w:id="87" w:author="Kevin Gregory" w:date="2019-03-14T11:41:00Z">
              <w:r w:rsidR="00FB2EF1">
                <w:rPr>
                  <w:b/>
                </w:rPr>
                <w:t>9</w:t>
              </w:r>
            </w:ins>
            <w:del w:id="88" w:author="Kevin Gregory" w:date="2019-03-14T11:41:00Z">
              <w:r w:rsidRPr="002521F6" w:rsidDel="00FB2EF1">
                <w:rPr>
                  <w:b/>
                </w:rPr>
                <w:delText>6</w:delText>
              </w:r>
            </w:del>
          </w:p>
        </w:tc>
        <w:tc>
          <w:tcPr>
            <w:tcW w:w="5182" w:type="dxa"/>
            <w:tcBorders>
              <w:top w:val="single" w:sz="4" w:space="0" w:color="000000"/>
              <w:left w:val="single" w:sz="4" w:space="0" w:color="000000"/>
              <w:bottom w:val="single" w:sz="6" w:space="0" w:color="000000"/>
              <w:right w:val="single" w:sz="4" w:space="0" w:color="000000"/>
            </w:tcBorders>
          </w:tcPr>
          <w:p w14:paraId="3102F25F" w14:textId="77777777" w:rsidR="00273C59" w:rsidRPr="002521F6" w:rsidRDefault="00273C59" w:rsidP="00273C59">
            <w:pPr>
              <w:pStyle w:val="Tabletext"/>
              <w:rPr>
                <w:color w:val="auto"/>
              </w:rPr>
            </w:pPr>
            <w:proofErr w:type="gramStart"/>
            <w:r w:rsidRPr="002521F6">
              <w:rPr>
                <w:color w:val="auto"/>
              </w:rPr>
              <w:t>Five day</w:t>
            </w:r>
            <w:proofErr w:type="gramEnd"/>
            <w:r w:rsidRPr="002521F6">
              <w:rPr>
                <w:color w:val="auto"/>
              </w:rPr>
              <w:t xml:space="preserve"> course</w:t>
            </w:r>
          </w:p>
        </w:tc>
      </w:tr>
    </w:tbl>
    <w:p w14:paraId="5671EA29" w14:textId="77777777" w:rsidR="00273C59" w:rsidRPr="002521F6" w:rsidRDefault="00273C59" w:rsidP="00273C59"/>
    <w:p w14:paraId="38E5A262" w14:textId="77777777" w:rsidR="00E102D9" w:rsidRDefault="00E102D9" w:rsidP="00E102D9">
      <w:pPr>
        <w:pStyle w:val="BodyText"/>
        <w:rPr>
          <w:ins w:id="89" w:author="Kevin Gregory" w:date="2018-10-19T10:03:00Z"/>
          <w:lang w:eastAsia="de-DE"/>
        </w:rPr>
      </w:pPr>
      <w:ins w:id="90" w:author="Kevin Gregory" w:date="2018-10-19T10:03:00Z">
        <w:r w:rsidRPr="00A4164D">
          <w:rPr>
            <w:lang w:eastAsia="de-DE"/>
          </w:rPr>
          <w:t xml:space="preserve">A subject outline for each module is shown in tabular form in Part </w:t>
        </w:r>
        <w:r>
          <w:rPr>
            <w:lang w:eastAsia="de-DE"/>
          </w:rPr>
          <w:t>2</w:t>
        </w:r>
        <w:r w:rsidRPr="00A4164D">
          <w:rPr>
            <w:lang w:eastAsia="de-DE"/>
          </w:rPr>
          <w:t xml:space="preserve"> of this document.  This lists the minimum recommended level of competence for each subject element or sub-element. </w:t>
        </w:r>
      </w:ins>
    </w:p>
    <w:p w14:paraId="5C935BA6" w14:textId="77777777" w:rsidR="00E102D9" w:rsidRDefault="00E102D9">
      <w:pPr>
        <w:pStyle w:val="Tablecaption"/>
        <w:tabs>
          <w:tab w:val="clear" w:pos="851"/>
        </w:tabs>
        <w:ind w:left="992" w:hanging="992"/>
        <w:rPr>
          <w:ins w:id="91" w:author="Kevin Gregory" w:date="2018-10-19T10:03:00Z"/>
        </w:rPr>
        <w:pPrChange w:id="92" w:author="Kevin Gregory" w:date="2018-10-19T10:14:00Z">
          <w:pPr>
            <w:pStyle w:val="Tablecaption"/>
            <w:tabs>
              <w:tab w:val="clear" w:pos="851"/>
            </w:tabs>
            <w:ind w:left="992" w:hanging="992"/>
            <w:jc w:val="center"/>
          </w:pPr>
        </w:pPrChange>
      </w:pPr>
      <w:bookmarkStart w:id="93" w:name="_Toc498511305"/>
      <w:bookmarkStart w:id="94" w:name="_Toc527543686"/>
      <w:bookmarkStart w:id="95" w:name="_Toc527707335"/>
      <w:ins w:id="96" w:author="Kevin Gregory" w:date="2018-10-19T10:03:00Z">
        <w:r w:rsidRPr="0062795B">
          <w:t xml:space="preserve">Levels of </w:t>
        </w:r>
        <w:r w:rsidRPr="00030170">
          <w:t>Competence</w:t>
        </w:r>
        <w:bookmarkEnd w:id="93"/>
        <w:bookmarkEnd w:id="94"/>
        <w:bookmarkEnd w:id="95"/>
      </w:ins>
    </w:p>
    <w:tbl>
      <w:tblPr>
        <w:tblStyle w:val="TableGrid"/>
        <w:tblW w:w="0" w:type="auto"/>
        <w:jc w:val="center"/>
        <w:tblLayout w:type="fixed"/>
        <w:tblLook w:val="04A0" w:firstRow="1" w:lastRow="0" w:firstColumn="1" w:lastColumn="0" w:noHBand="0" w:noVBand="1"/>
      </w:tblPr>
      <w:tblGrid>
        <w:gridCol w:w="817"/>
        <w:gridCol w:w="2126"/>
        <w:gridCol w:w="2977"/>
        <w:gridCol w:w="3322"/>
      </w:tblGrid>
      <w:tr w:rsidR="00E102D9" w:rsidRPr="00A4164D" w14:paraId="2D18D259" w14:textId="77777777" w:rsidTr="0089607C">
        <w:trPr>
          <w:jc w:val="center"/>
          <w:ins w:id="97" w:author="Kevin Gregory" w:date="2018-10-19T10:03:00Z"/>
        </w:trPr>
        <w:tc>
          <w:tcPr>
            <w:tcW w:w="817" w:type="dxa"/>
            <w:shd w:val="clear" w:color="auto" w:fill="auto"/>
            <w:tcMar>
              <w:top w:w="57" w:type="dxa"/>
              <w:bottom w:w="57" w:type="dxa"/>
            </w:tcMar>
          </w:tcPr>
          <w:p w14:paraId="1C2FC52D" w14:textId="77777777" w:rsidR="00E102D9" w:rsidRPr="0062795B" w:rsidRDefault="00E102D9" w:rsidP="0089607C">
            <w:pPr>
              <w:jc w:val="center"/>
              <w:rPr>
                <w:ins w:id="98" w:author="Kevin Gregory" w:date="2018-10-19T10:03:00Z"/>
                <w:rFonts w:cs="Arial"/>
                <w:b/>
                <w:color w:val="00AFAA"/>
                <w:sz w:val="20"/>
                <w:szCs w:val="20"/>
              </w:rPr>
            </w:pPr>
            <w:ins w:id="99" w:author="Kevin Gregory" w:date="2018-10-19T10:03:00Z">
              <w:r w:rsidRPr="0062795B">
                <w:rPr>
                  <w:rFonts w:cs="Arial"/>
                  <w:b/>
                  <w:color w:val="00AFAA"/>
                  <w:sz w:val="20"/>
                  <w:szCs w:val="20"/>
                </w:rPr>
                <w:t>Level</w:t>
              </w:r>
            </w:ins>
          </w:p>
        </w:tc>
        <w:tc>
          <w:tcPr>
            <w:tcW w:w="2126" w:type="dxa"/>
            <w:tcMar>
              <w:top w:w="57" w:type="dxa"/>
              <w:bottom w:w="57" w:type="dxa"/>
            </w:tcMar>
          </w:tcPr>
          <w:p w14:paraId="6FAC08F7" w14:textId="77777777" w:rsidR="00E102D9" w:rsidRPr="0062795B" w:rsidRDefault="00E102D9" w:rsidP="0089607C">
            <w:pPr>
              <w:jc w:val="center"/>
              <w:rPr>
                <w:ins w:id="100" w:author="Kevin Gregory" w:date="2018-10-19T10:03:00Z"/>
                <w:rFonts w:cs="Arial"/>
                <w:b/>
                <w:color w:val="00AFAA"/>
                <w:sz w:val="20"/>
                <w:szCs w:val="20"/>
              </w:rPr>
            </w:pPr>
            <w:ins w:id="101" w:author="Kevin Gregory" w:date="2018-10-19T10:03:00Z">
              <w:r w:rsidRPr="0062795B">
                <w:rPr>
                  <w:rFonts w:cs="Arial"/>
                  <w:b/>
                  <w:color w:val="00AFAA"/>
                  <w:sz w:val="20"/>
                  <w:szCs w:val="20"/>
                </w:rPr>
                <w:t>Learning Outcome</w:t>
              </w:r>
            </w:ins>
          </w:p>
        </w:tc>
        <w:tc>
          <w:tcPr>
            <w:tcW w:w="2977" w:type="dxa"/>
            <w:tcMar>
              <w:top w:w="57" w:type="dxa"/>
              <w:bottom w:w="57" w:type="dxa"/>
            </w:tcMar>
          </w:tcPr>
          <w:p w14:paraId="35E0DFB8" w14:textId="77777777" w:rsidR="00E102D9" w:rsidRPr="0062795B" w:rsidRDefault="00E102D9" w:rsidP="0089607C">
            <w:pPr>
              <w:jc w:val="center"/>
              <w:rPr>
                <w:ins w:id="102" w:author="Kevin Gregory" w:date="2018-10-19T10:03:00Z"/>
                <w:rFonts w:cs="Arial"/>
                <w:b/>
                <w:color w:val="00AFAA"/>
                <w:sz w:val="20"/>
                <w:szCs w:val="20"/>
              </w:rPr>
            </w:pPr>
            <w:ins w:id="103" w:author="Kevin Gregory" w:date="2018-10-19T10:03:00Z">
              <w:r w:rsidRPr="0062795B">
                <w:rPr>
                  <w:rFonts w:cs="Arial"/>
                  <w:b/>
                  <w:color w:val="00AFAA"/>
                  <w:sz w:val="20"/>
                  <w:szCs w:val="20"/>
                </w:rPr>
                <w:t>Instructional Objectives</w:t>
              </w:r>
            </w:ins>
          </w:p>
        </w:tc>
        <w:tc>
          <w:tcPr>
            <w:tcW w:w="3322" w:type="dxa"/>
            <w:tcMar>
              <w:top w:w="57" w:type="dxa"/>
              <w:bottom w:w="57" w:type="dxa"/>
            </w:tcMar>
          </w:tcPr>
          <w:p w14:paraId="0EF37694" w14:textId="77777777" w:rsidR="00E102D9" w:rsidRPr="0062795B" w:rsidRDefault="00E102D9" w:rsidP="0089607C">
            <w:pPr>
              <w:jc w:val="center"/>
              <w:rPr>
                <w:ins w:id="104" w:author="Kevin Gregory" w:date="2018-10-19T10:03:00Z"/>
                <w:rFonts w:cs="Arial"/>
                <w:b/>
                <w:color w:val="00AFAA"/>
                <w:sz w:val="20"/>
                <w:szCs w:val="20"/>
              </w:rPr>
            </w:pPr>
            <w:ins w:id="105" w:author="Kevin Gregory" w:date="2018-10-19T10:03:00Z">
              <w:r w:rsidRPr="0062795B">
                <w:rPr>
                  <w:rFonts w:cs="Arial"/>
                  <w:b/>
                  <w:color w:val="00AFAA"/>
                  <w:sz w:val="20"/>
                  <w:szCs w:val="20"/>
                </w:rPr>
                <w:t>Required skills</w:t>
              </w:r>
            </w:ins>
          </w:p>
        </w:tc>
      </w:tr>
      <w:tr w:rsidR="00E102D9" w:rsidRPr="00A4164D" w14:paraId="21B72E8C" w14:textId="77777777" w:rsidTr="0089607C">
        <w:trPr>
          <w:jc w:val="center"/>
          <w:ins w:id="106" w:author="Kevin Gregory" w:date="2018-10-19T10:03:00Z"/>
        </w:trPr>
        <w:tc>
          <w:tcPr>
            <w:tcW w:w="817" w:type="dxa"/>
            <w:tcMar>
              <w:top w:w="57" w:type="dxa"/>
              <w:bottom w:w="57" w:type="dxa"/>
            </w:tcMar>
          </w:tcPr>
          <w:p w14:paraId="2C4A7E38" w14:textId="77777777" w:rsidR="00E102D9" w:rsidRPr="0062795B" w:rsidRDefault="00E102D9" w:rsidP="0089607C">
            <w:pPr>
              <w:jc w:val="center"/>
              <w:rPr>
                <w:ins w:id="107" w:author="Kevin Gregory" w:date="2018-10-19T10:03:00Z"/>
                <w:rFonts w:cs="Arial"/>
                <w:sz w:val="20"/>
                <w:szCs w:val="20"/>
              </w:rPr>
            </w:pPr>
            <w:ins w:id="108" w:author="Kevin Gregory" w:date="2018-10-19T10:03:00Z">
              <w:r w:rsidRPr="0062795B">
                <w:rPr>
                  <w:rFonts w:cs="Arial"/>
                  <w:sz w:val="20"/>
                  <w:szCs w:val="20"/>
                </w:rPr>
                <w:t>1</w:t>
              </w:r>
            </w:ins>
          </w:p>
        </w:tc>
        <w:tc>
          <w:tcPr>
            <w:tcW w:w="2126" w:type="dxa"/>
            <w:tcMar>
              <w:top w:w="57" w:type="dxa"/>
              <w:bottom w:w="57" w:type="dxa"/>
            </w:tcMar>
          </w:tcPr>
          <w:p w14:paraId="40D8F4AC" w14:textId="77777777" w:rsidR="00E102D9" w:rsidRPr="0062795B" w:rsidRDefault="00E102D9" w:rsidP="0089607C">
            <w:pPr>
              <w:rPr>
                <w:ins w:id="109" w:author="Kevin Gregory" w:date="2018-10-19T10:03:00Z"/>
                <w:rFonts w:cs="Arial"/>
                <w:sz w:val="20"/>
                <w:szCs w:val="20"/>
              </w:rPr>
            </w:pPr>
            <w:ins w:id="110" w:author="Kevin Gregory" w:date="2018-10-19T10:03:00Z">
              <w:r w:rsidRPr="0062795B">
                <w:rPr>
                  <w:rFonts w:cs="Arial"/>
                  <w:sz w:val="20"/>
                  <w:szCs w:val="20"/>
                </w:rPr>
                <w:t>The conduct of routine tasks with some supervision</w:t>
              </w:r>
            </w:ins>
          </w:p>
        </w:tc>
        <w:tc>
          <w:tcPr>
            <w:tcW w:w="2977" w:type="dxa"/>
            <w:tcMar>
              <w:top w:w="57" w:type="dxa"/>
              <w:bottom w:w="57" w:type="dxa"/>
            </w:tcMar>
          </w:tcPr>
          <w:p w14:paraId="5E2F4B84" w14:textId="77777777" w:rsidR="00E102D9" w:rsidRPr="0062795B" w:rsidRDefault="00E102D9" w:rsidP="0089607C">
            <w:pPr>
              <w:rPr>
                <w:ins w:id="111" w:author="Kevin Gregory" w:date="2018-10-19T10:03:00Z"/>
                <w:rFonts w:cs="Arial"/>
                <w:sz w:val="20"/>
                <w:szCs w:val="20"/>
              </w:rPr>
            </w:pPr>
            <w:ins w:id="112" w:author="Kevin Gregory" w:date="2018-10-19T10:03:00Z">
              <w:r w:rsidRPr="0062795B">
                <w:rPr>
                  <w:rFonts w:cs="Arial"/>
                  <w:sz w:val="20"/>
                  <w:szCs w:val="20"/>
                </w:rPr>
                <w:t xml:space="preserve">A </w:t>
              </w:r>
              <w:r w:rsidRPr="0062795B">
                <w:rPr>
                  <w:rFonts w:cs="Arial"/>
                  <w:b/>
                  <w:sz w:val="20"/>
                  <w:szCs w:val="20"/>
                </w:rPr>
                <w:t>basic</w:t>
              </w:r>
              <w:r w:rsidRPr="0062795B">
                <w:rPr>
                  <w:rFonts w:cs="Arial"/>
                  <w:sz w:val="20"/>
                  <w:szCs w:val="20"/>
                </w:rPr>
                <w:t xml:space="preserve"> understanding of facts and principles </w:t>
              </w:r>
            </w:ins>
          </w:p>
        </w:tc>
        <w:tc>
          <w:tcPr>
            <w:tcW w:w="3322" w:type="dxa"/>
            <w:tcMar>
              <w:top w:w="57" w:type="dxa"/>
              <w:bottom w:w="57" w:type="dxa"/>
            </w:tcMar>
          </w:tcPr>
          <w:p w14:paraId="5770E968" w14:textId="77777777" w:rsidR="00E102D9" w:rsidRPr="0062795B" w:rsidRDefault="00E102D9" w:rsidP="0089607C">
            <w:pPr>
              <w:rPr>
                <w:ins w:id="113" w:author="Kevin Gregory" w:date="2018-10-19T10:03:00Z"/>
                <w:rFonts w:cs="Arial"/>
                <w:sz w:val="20"/>
                <w:szCs w:val="20"/>
              </w:rPr>
            </w:pPr>
            <w:ins w:id="114" w:author="Kevin Gregory" w:date="2018-10-19T10:03:00Z">
              <w:r w:rsidRPr="0062795B">
                <w:rPr>
                  <w:rFonts w:cs="Arial"/>
                  <w:sz w:val="20"/>
                  <w:szCs w:val="20"/>
                </w:rPr>
                <w:t>First stage in acquiring competency of a complex skill.  Appropriate responses are identified through trial and error</w:t>
              </w:r>
            </w:ins>
          </w:p>
        </w:tc>
      </w:tr>
      <w:tr w:rsidR="00E102D9" w:rsidRPr="00A4164D" w14:paraId="44474972" w14:textId="77777777" w:rsidTr="0089607C">
        <w:trPr>
          <w:jc w:val="center"/>
          <w:ins w:id="115" w:author="Kevin Gregory" w:date="2018-10-19T10:03:00Z"/>
        </w:trPr>
        <w:tc>
          <w:tcPr>
            <w:tcW w:w="817" w:type="dxa"/>
            <w:tcMar>
              <w:top w:w="57" w:type="dxa"/>
              <w:bottom w:w="57" w:type="dxa"/>
            </w:tcMar>
          </w:tcPr>
          <w:p w14:paraId="0B817CB1" w14:textId="77777777" w:rsidR="00E102D9" w:rsidRPr="0062795B" w:rsidRDefault="00E102D9" w:rsidP="0089607C">
            <w:pPr>
              <w:jc w:val="center"/>
              <w:rPr>
                <w:ins w:id="116" w:author="Kevin Gregory" w:date="2018-10-19T10:03:00Z"/>
                <w:rFonts w:cs="Arial"/>
                <w:sz w:val="20"/>
                <w:szCs w:val="20"/>
              </w:rPr>
            </w:pPr>
            <w:ins w:id="117" w:author="Kevin Gregory" w:date="2018-10-19T10:03:00Z">
              <w:r w:rsidRPr="0062795B">
                <w:rPr>
                  <w:rFonts w:cs="Arial"/>
                  <w:sz w:val="20"/>
                  <w:szCs w:val="20"/>
                </w:rPr>
                <w:t>2</w:t>
              </w:r>
            </w:ins>
          </w:p>
        </w:tc>
        <w:tc>
          <w:tcPr>
            <w:tcW w:w="2126" w:type="dxa"/>
            <w:tcMar>
              <w:top w:w="57" w:type="dxa"/>
              <w:bottom w:w="57" w:type="dxa"/>
            </w:tcMar>
          </w:tcPr>
          <w:p w14:paraId="01993EE3" w14:textId="77777777" w:rsidR="00E102D9" w:rsidRPr="0062795B" w:rsidRDefault="00E102D9" w:rsidP="0089607C">
            <w:pPr>
              <w:rPr>
                <w:ins w:id="118" w:author="Kevin Gregory" w:date="2018-10-19T10:03:00Z"/>
                <w:rFonts w:cs="Arial"/>
                <w:sz w:val="20"/>
                <w:szCs w:val="20"/>
              </w:rPr>
            </w:pPr>
            <w:ins w:id="119" w:author="Kevin Gregory" w:date="2018-10-19T10:03:00Z">
              <w:r w:rsidRPr="0062795B">
                <w:rPr>
                  <w:rFonts w:cs="Arial"/>
                  <w:sz w:val="20"/>
                  <w:szCs w:val="20"/>
                </w:rPr>
                <w:t>The conduct of routine tasks unsupervised and some more complex tasks under guidance</w:t>
              </w:r>
            </w:ins>
          </w:p>
        </w:tc>
        <w:tc>
          <w:tcPr>
            <w:tcW w:w="2977" w:type="dxa"/>
            <w:tcMar>
              <w:top w:w="57" w:type="dxa"/>
              <w:bottom w:w="57" w:type="dxa"/>
            </w:tcMar>
          </w:tcPr>
          <w:p w14:paraId="6F0E40DC" w14:textId="77777777" w:rsidR="00E102D9" w:rsidRPr="0062795B" w:rsidRDefault="00E102D9" w:rsidP="0089607C">
            <w:pPr>
              <w:rPr>
                <w:ins w:id="120" w:author="Kevin Gregory" w:date="2018-10-19T10:03:00Z"/>
                <w:rFonts w:cs="Arial"/>
                <w:sz w:val="20"/>
                <w:szCs w:val="20"/>
              </w:rPr>
            </w:pPr>
            <w:ins w:id="121" w:author="Kevin Gregory" w:date="2018-10-19T10:03:00Z">
              <w:r w:rsidRPr="0062795B">
                <w:rPr>
                  <w:rFonts w:cs="Arial"/>
                  <w:sz w:val="20"/>
                  <w:szCs w:val="20"/>
                </w:rPr>
                <w:t xml:space="preserve">A </w:t>
              </w:r>
              <w:r w:rsidRPr="0062795B">
                <w:rPr>
                  <w:rFonts w:cs="Arial"/>
                  <w:b/>
                  <w:sz w:val="20"/>
                  <w:szCs w:val="20"/>
                </w:rPr>
                <w:t>satisfactory</w:t>
              </w:r>
              <w:r w:rsidRPr="0062795B">
                <w:rPr>
                  <w:rFonts w:cs="Arial"/>
                  <w:sz w:val="20"/>
                  <w:szCs w:val="20"/>
                </w:rPr>
                <w:t xml:space="preserve"> understanding of theoretical concepts and principles so that they can be applied in practice</w:t>
              </w:r>
            </w:ins>
          </w:p>
        </w:tc>
        <w:tc>
          <w:tcPr>
            <w:tcW w:w="3322" w:type="dxa"/>
            <w:tcMar>
              <w:top w:w="57" w:type="dxa"/>
              <w:bottom w:w="57" w:type="dxa"/>
            </w:tcMar>
          </w:tcPr>
          <w:p w14:paraId="10DB332F" w14:textId="77777777" w:rsidR="00E102D9" w:rsidRPr="0062795B" w:rsidRDefault="00E102D9" w:rsidP="0089607C">
            <w:pPr>
              <w:rPr>
                <w:ins w:id="122" w:author="Kevin Gregory" w:date="2018-10-19T10:03:00Z"/>
                <w:rFonts w:cs="Arial"/>
                <w:sz w:val="20"/>
                <w:szCs w:val="20"/>
              </w:rPr>
            </w:pPr>
            <w:ins w:id="123" w:author="Kevin Gregory" w:date="2018-10-19T10:03:00Z">
              <w:r w:rsidRPr="0062795B">
                <w:rPr>
                  <w:rFonts w:cs="Arial"/>
                  <w:sz w:val="20"/>
                  <w:szCs w:val="20"/>
                </w:rPr>
                <w:t>Correctly acquired responses have become habitual.  Actions can be performed confidently and efficiently</w:t>
              </w:r>
            </w:ins>
          </w:p>
        </w:tc>
      </w:tr>
      <w:tr w:rsidR="00E102D9" w:rsidRPr="00A4164D" w14:paraId="204CE591" w14:textId="77777777" w:rsidTr="0089607C">
        <w:trPr>
          <w:jc w:val="center"/>
          <w:ins w:id="124" w:author="Kevin Gregory" w:date="2018-10-19T10:03:00Z"/>
        </w:trPr>
        <w:tc>
          <w:tcPr>
            <w:tcW w:w="817" w:type="dxa"/>
            <w:tcMar>
              <w:top w:w="57" w:type="dxa"/>
              <w:bottom w:w="57" w:type="dxa"/>
            </w:tcMar>
          </w:tcPr>
          <w:p w14:paraId="7DD97D2B" w14:textId="77777777" w:rsidR="00E102D9" w:rsidRPr="0062795B" w:rsidRDefault="00E102D9" w:rsidP="0089607C">
            <w:pPr>
              <w:jc w:val="center"/>
              <w:rPr>
                <w:ins w:id="125" w:author="Kevin Gregory" w:date="2018-10-19T10:03:00Z"/>
                <w:rFonts w:cs="Arial"/>
                <w:sz w:val="20"/>
                <w:szCs w:val="20"/>
              </w:rPr>
            </w:pPr>
            <w:ins w:id="126" w:author="Kevin Gregory" w:date="2018-10-19T10:03:00Z">
              <w:r w:rsidRPr="0062795B">
                <w:rPr>
                  <w:rFonts w:cs="Arial"/>
                  <w:sz w:val="20"/>
                  <w:szCs w:val="20"/>
                </w:rPr>
                <w:t>3</w:t>
              </w:r>
            </w:ins>
          </w:p>
        </w:tc>
        <w:tc>
          <w:tcPr>
            <w:tcW w:w="2126" w:type="dxa"/>
            <w:tcMar>
              <w:top w:w="57" w:type="dxa"/>
              <w:bottom w:w="57" w:type="dxa"/>
            </w:tcMar>
          </w:tcPr>
          <w:p w14:paraId="1BA3C3E6" w14:textId="77777777" w:rsidR="00E102D9" w:rsidRPr="0062795B" w:rsidRDefault="00E102D9" w:rsidP="0089607C">
            <w:pPr>
              <w:rPr>
                <w:ins w:id="127" w:author="Kevin Gregory" w:date="2018-10-19T10:03:00Z"/>
                <w:rFonts w:cs="Arial"/>
                <w:sz w:val="20"/>
                <w:szCs w:val="20"/>
              </w:rPr>
            </w:pPr>
            <w:ins w:id="128" w:author="Kevin Gregory" w:date="2018-10-19T10:03:00Z">
              <w:r w:rsidRPr="0062795B">
                <w:rPr>
                  <w:rFonts w:cs="Arial"/>
                  <w:sz w:val="20"/>
                  <w:szCs w:val="20"/>
                </w:rPr>
                <w:t xml:space="preserve">The skilful conduct of many complex and non-routine tasks </w:t>
              </w:r>
            </w:ins>
          </w:p>
        </w:tc>
        <w:tc>
          <w:tcPr>
            <w:tcW w:w="2977" w:type="dxa"/>
            <w:tcMar>
              <w:top w:w="57" w:type="dxa"/>
              <w:bottom w:w="57" w:type="dxa"/>
            </w:tcMar>
          </w:tcPr>
          <w:p w14:paraId="749F09F8" w14:textId="77777777" w:rsidR="00E102D9" w:rsidRPr="0062795B" w:rsidRDefault="00E102D9" w:rsidP="0089607C">
            <w:pPr>
              <w:rPr>
                <w:ins w:id="129" w:author="Kevin Gregory" w:date="2018-10-19T10:03:00Z"/>
                <w:rFonts w:cs="Arial"/>
                <w:sz w:val="20"/>
                <w:szCs w:val="20"/>
              </w:rPr>
            </w:pPr>
            <w:ins w:id="130" w:author="Kevin Gregory" w:date="2018-10-19T10:03:00Z">
              <w:r w:rsidRPr="0062795B">
                <w:rPr>
                  <w:rFonts w:cs="Arial"/>
                  <w:sz w:val="20"/>
                  <w:szCs w:val="20"/>
                </w:rPr>
                <w:t xml:space="preserve">A </w:t>
              </w:r>
              <w:r w:rsidRPr="0062795B">
                <w:rPr>
                  <w:rFonts w:cs="Arial"/>
                  <w:b/>
                  <w:sz w:val="20"/>
                  <w:szCs w:val="20"/>
                </w:rPr>
                <w:t xml:space="preserve">good </w:t>
              </w:r>
              <w:r w:rsidRPr="0062795B">
                <w:rPr>
                  <w:rFonts w:cs="Arial"/>
                  <w:sz w:val="20"/>
                  <w:szCs w:val="20"/>
                </w:rPr>
                <w:t>understanding of the subject matter and its interaction with others leading to an analytical distinction between facts and inferences</w:t>
              </w:r>
            </w:ins>
          </w:p>
        </w:tc>
        <w:tc>
          <w:tcPr>
            <w:tcW w:w="3322" w:type="dxa"/>
            <w:tcMar>
              <w:top w:w="57" w:type="dxa"/>
              <w:bottom w:w="57" w:type="dxa"/>
            </w:tcMar>
          </w:tcPr>
          <w:p w14:paraId="144E70DF" w14:textId="77777777" w:rsidR="00E102D9" w:rsidRPr="0062795B" w:rsidRDefault="00E102D9" w:rsidP="0089607C">
            <w:pPr>
              <w:rPr>
                <w:ins w:id="131" w:author="Kevin Gregory" w:date="2018-10-19T10:03:00Z"/>
                <w:rFonts w:cs="Arial"/>
                <w:sz w:val="20"/>
                <w:szCs w:val="20"/>
              </w:rPr>
            </w:pPr>
            <w:ins w:id="132" w:author="Kevin Gregory" w:date="2018-10-19T10:03:00Z">
              <w:r w:rsidRPr="0062795B">
                <w:rPr>
                  <w:rFonts w:cs="Arial"/>
                  <w:sz w:val="20"/>
                  <w:szCs w:val="20"/>
                </w:rPr>
                <w:t xml:space="preserve">Complex actions are inherently co-ordinated and performed smoothly, accurately and skilfully </w:t>
              </w:r>
            </w:ins>
          </w:p>
        </w:tc>
      </w:tr>
      <w:tr w:rsidR="00E102D9" w:rsidRPr="00A4164D" w14:paraId="5D1969FC" w14:textId="77777777" w:rsidTr="0089607C">
        <w:trPr>
          <w:jc w:val="center"/>
          <w:ins w:id="133" w:author="Kevin Gregory" w:date="2018-10-19T10:03:00Z"/>
        </w:trPr>
        <w:tc>
          <w:tcPr>
            <w:tcW w:w="817" w:type="dxa"/>
            <w:tcMar>
              <w:top w:w="57" w:type="dxa"/>
              <w:bottom w:w="57" w:type="dxa"/>
            </w:tcMar>
          </w:tcPr>
          <w:p w14:paraId="410FBB40" w14:textId="77777777" w:rsidR="00E102D9" w:rsidRPr="0062795B" w:rsidRDefault="00E102D9" w:rsidP="0089607C">
            <w:pPr>
              <w:jc w:val="center"/>
              <w:rPr>
                <w:ins w:id="134" w:author="Kevin Gregory" w:date="2018-10-19T10:03:00Z"/>
                <w:rFonts w:cs="Arial"/>
                <w:sz w:val="20"/>
                <w:szCs w:val="20"/>
              </w:rPr>
            </w:pPr>
            <w:ins w:id="135" w:author="Kevin Gregory" w:date="2018-10-19T10:03:00Z">
              <w:r w:rsidRPr="0062795B">
                <w:rPr>
                  <w:rFonts w:cs="Arial"/>
                  <w:sz w:val="20"/>
                  <w:szCs w:val="20"/>
                </w:rPr>
                <w:t>4</w:t>
              </w:r>
            </w:ins>
          </w:p>
        </w:tc>
        <w:tc>
          <w:tcPr>
            <w:tcW w:w="2126" w:type="dxa"/>
            <w:tcMar>
              <w:top w:w="57" w:type="dxa"/>
              <w:bottom w:w="57" w:type="dxa"/>
            </w:tcMar>
          </w:tcPr>
          <w:p w14:paraId="138F5C58" w14:textId="77777777" w:rsidR="00E102D9" w:rsidRPr="0062795B" w:rsidRDefault="00E102D9" w:rsidP="0089607C">
            <w:pPr>
              <w:rPr>
                <w:ins w:id="136" w:author="Kevin Gregory" w:date="2018-10-19T10:03:00Z"/>
                <w:rFonts w:cs="Arial"/>
                <w:sz w:val="20"/>
                <w:szCs w:val="20"/>
              </w:rPr>
            </w:pPr>
            <w:ins w:id="137" w:author="Kevin Gregory" w:date="2018-10-19T10:03:00Z">
              <w:r w:rsidRPr="0062795B">
                <w:rPr>
                  <w:rFonts w:cs="Arial"/>
                  <w:sz w:val="20"/>
                  <w:szCs w:val="20"/>
                </w:rPr>
                <w:t xml:space="preserve">The professional conduct of unsupervised technical and managerial tasks </w:t>
              </w:r>
            </w:ins>
          </w:p>
        </w:tc>
        <w:tc>
          <w:tcPr>
            <w:tcW w:w="2977" w:type="dxa"/>
            <w:tcMar>
              <w:top w:w="57" w:type="dxa"/>
              <w:bottom w:w="57" w:type="dxa"/>
            </w:tcMar>
          </w:tcPr>
          <w:p w14:paraId="7DD66A7D" w14:textId="77777777" w:rsidR="00E102D9" w:rsidRPr="0062795B" w:rsidRDefault="00E102D9" w:rsidP="0089607C">
            <w:pPr>
              <w:rPr>
                <w:ins w:id="138" w:author="Kevin Gregory" w:date="2018-10-19T10:03:00Z"/>
                <w:rFonts w:cs="Arial"/>
                <w:sz w:val="20"/>
                <w:szCs w:val="20"/>
              </w:rPr>
            </w:pPr>
            <w:ins w:id="139" w:author="Kevin Gregory" w:date="2018-10-19T10:03:00Z">
              <w:r w:rsidRPr="0062795B">
                <w:rPr>
                  <w:rFonts w:cs="Arial"/>
                  <w:sz w:val="20"/>
                  <w:szCs w:val="20"/>
                </w:rPr>
                <w:t xml:space="preserve">A </w:t>
              </w:r>
              <w:r w:rsidRPr="0062795B">
                <w:rPr>
                  <w:rFonts w:cs="Arial"/>
                  <w:b/>
                  <w:sz w:val="20"/>
                  <w:szCs w:val="20"/>
                </w:rPr>
                <w:t>detailed</w:t>
              </w:r>
              <w:r w:rsidRPr="0062795B">
                <w:rPr>
                  <w:rFonts w:cs="Arial"/>
                  <w:sz w:val="20"/>
                  <w:szCs w:val="20"/>
                </w:rPr>
                <w:t xml:space="preserve"> understanding of facts, theories and practical applications which enables problem solving and prioritisation</w:t>
              </w:r>
            </w:ins>
          </w:p>
        </w:tc>
        <w:tc>
          <w:tcPr>
            <w:tcW w:w="3322" w:type="dxa"/>
            <w:tcMar>
              <w:top w:w="57" w:type="dxa"/>
              <w:bottom w:w="57" w:type="dxa"/>
            </w:tcMar>
          </w:tcPr>
          <w:p w14:paraId="25C04B67" w14:textId="77777777" w:rsidR="00E102D9" w:rsidRPr="0062795B" w:rsidRDefault="00E102D9" w:rsidP="0089607C">
            <w:pPr>
              <w:rPr>
                <w:ins w:id="140" w:author="Kevin Gregory" w:date="2018-10-19T10:03:00Z"/>
                <w:rFonts w:cs="Arial"/>
                <w:sz w:val="20"/>
                <w:szCs w:val="20"/>
              </w:rPr>
            </w:pPr>
            <w:ins w:id="141" w:author="Kevin Gregory" w:date="2018-10-19T10:03:00Z">
              <w:r w:rsidRPr="0062795B">
                <w:rPr>
                  <w:rFonts w:cs="Arial"/>
                  <w:sz w:val="20"/>
                  <w:szCs w:val="20"/>
                </w:rPr>
                <w:t xml:space="preserve">Acquired skills are developed to the extent that rapid reaction and adaptation to unforeseen situations is second nature </w:t>
              </w:r>
            </w:ins>
          </w:p>
        </w:tc>
      </w:tr>
    </w:tbl>
    <w:p w14:paraId="5517F9E3" w14:textId="77777777" w:rsidR="00273C59" w:rsidRPr="002521F6" w:rsidRDefault="00273C59" w:rsidP="00273C59"/>
    <w:p w14:paraId="6A514B09" w14:textId="238E7055" w:rsidR="00273C59" w:rsidRPr="002521F6" w:rsidRDefault="00273C59" w:rsidP="00273C59">
      <w:pPr>
        <w:pStyle w:val="Heading1"/>
      </w:pPr>
      <w:bookmarkStart w:id="142" w:name="_Toc449169084"/>
      <w:bookmarkStart w:id="143" w:name="_Toc442348089"/>
      <w:r w:rsidRPr="002521F6">
        <w:t>S</w:t>
      </w:r>
      <w:r w:rsidR="00E058DF" w:rsidRPr="002521F6">
        <w:rPr>
          <w:caps w:val="0"/>
        </w:rPr>
        <w:t>PECIFIC COURSE RELATED TEACHING AIDS AND NOTES</w:t>
      </w:r>
      <w:bookmarkEnd w:id="142"/>
    </w:p>
    <w:p w14:paraId="4BB89925" w14:textId="77777777" w:rsidR="00273C59" w:rsidRPr="002521F6" w:rsidRDefault="00273C59" w:rsidP="00273C59">
      <w:pPr>
        <w:pStyle w:val="Heading1separatationline"/>
      </w:pPr>
    </w:p>
    <w:p w14:paraId="6569D750" w14:textId="72E32866" w:rsidR="00273C59" w:rsidRPr="002521F6" w:rsidRDefault="00273C59" w:rsidP="00273C59">
      <w:pPr>
        <w:pStyle w:val="List1"/>
      </w:pPr>
      <w:r w:rsidRPr="002521F6">
        <w:t>This course will be classroom based with presentations delivered using MS PowerPoint</w:t>
      </w:r>
      <w:r w:rsidRPr="002521F6">
        <w:rPr>
          <w:rFonts w:cs="Arial"/>
        </w:rPr>
        <w:t>®</w:t>
      </w:r>
      <w:r w:rsidRPr="002521F6">
        <w:t xml:space="preserve">. </w:t>
      </w:r>
      <w:r w:rsidR="005D319A">
        <w:t xml:space="preserve"> </w:t>
      </w:r>
      <w:r w:rsidRPr="002521F6">
        <w:t xml:space="preserve">Although the course is limited to 40 participants, the seminar room should be big enough to permit the participants to sit at desks large enough to operate a laptop computer with room for printed material to hand. </w:t>
      </w:r>
      <w:r w:rsidR="005D319A">
        <w:t xml:space="preserve"> </w:t>
      </w:r>
      <w:r w:rsidRPr="002521F6">
        <w:t>Each desk should be provided with a power socket.</w:t>
      </w:r>
    </w:p>
    <w:p w14:paraId="28761233" w14:textId="77777777" w:rsidR="00273C59" w:rsidRPr="002521F6" w:rsidRDefault="00273C59" w:rsidP="00273C59">
      <w:pPr>
        <w:pStyle w:val="List1"/>
      </w:pPr>
      <w:r w:rsidRPr="002521F6">
        <w:t>The seminar room should be equipped with overhead projectors and screens to enable presentation of the subject matter.</w:t>
      </w:r>
    </w:p>
    <w:p w14:paraId="54A4E4D9" w14:textId="77777777" w:rsidR="00273C59" w:rsidRPr="002521F6" w:rsidRDefault="00273C59" w:rsidP="00273C59">
      <w:pPr>
        <w:pStyle w:val="List1"/>
      </w:pPr>
      <w:r w:rsidRPr="002521F6">
        <w:t>To enable all participants to receive clear guidance from instructors and to raise questions that can be heard throughout the classroom, lapel or fixed lectern microphones should be provided together with a roving microphone for use by participants.</w:t>
      </w:r>
    </w:p>
    <w:p w14:paraId="54EC4D1F" w14:textId="77777777" w:rsidR="00273C59" w:rsidRPr="002521F6" w:rsidRDefault="00273C59" w:rsidP="00273C59">
      <w:pPr>
        <w:pStyle w:val="List1"/>
      </w:pPr>
      <w:r w:rsidRPr="002521F6">
        <w:t>IWRAP Mk2 presentations require participants to have Wi-Fi internet access.</w:t>
      </w:r>
    </w:p>
    <w:p w14:paraId="08577482" w14:textId="0F91B816" w:rsidR="00273C59" w:rsidRPr="002521F6" w:rsidRDefault="00273C59" w:rsidP="00273C59">
      <w:pPr>
        <w:pStyle w:val="List1"/>
      </w:pPr>
      <w:r w:rsidRPr="002521F6">
        <w:t xml:space="preserve">It is expected that each participant will have the use of a personal laptop computer with a Windows OS. </w:t>
      </w:r>
      <w:r w:rsidR="005D319A">
        <w:t xml:space="preserve"> </w:t>
      </w:r>
      <w:r w:rsidRPr="002521F6">
        <w:t>As IWRAP Mk2 requires participants to select tools regularly from screen menus, each participant should be advised to use a computer mouse.</w:t>
      </w:r>
    </w:p>
    <w:p w14:paraId="1E1D5554" w14:textId="644FCE2D" w:rsidR="00273C59" w:rsidRPr="002521F6" w:rsidRDefault="00273C59" w:rsidP="00273C59">
      <w:pPr>
        <w:pStyle w:val="List1"/>
      </w:pPr>
      <w:r w:rsidRPr="002521F6">
        <w:t xml:space="preserve">It may be that some participants will have little experience in operating computer models. </w:t>
      </w:r>
      <w:r w:rsidR="005D319A">
        <w:t xml:space="preserve"> </w:t>
      </w:r>
      <w:r w:rsidRPr="002521F6">
        <w:t>Consideration should be given to running a two-stream delivery of Module 3 Elements 3.3 – 3.5 to permit participants who are unlikely to use IWRAP Mk2 in practice to gain a satisfactory understanding of its principles without moving to its advanced use.</w:t>
      </w:r>
    </w:p>
    <w:p w14:paraId="57CE8F31" w14:textId="7A8BA4E9" w:rsidR="00273C59" w:rsidRPr="002521F6" w:rsidRDefault="00273C59" w:rsidP="00273C59">
      <w:pPr>
        <w:pStyle w:val="Heading1"/>
      </w:pPr>
      <w:bookmarkStart w:id="144" w:name="_Toc449169085"/>
      <w:r w:rsidRPr="002521F6">
        <w:t>P</w:t>
      </w:r>
      <w:r w:rsidR="00E058DF" w:rsidRPr="00E058DF">
        <w:rPr>
          <w:caps w:val="0"/>
        </w:rPr>
        <w:t>RE-COURSE READING</w:t>
      </w:r>
      <w:bookmarkEnd w:id="144"/>
    </w:p>
    <w:p w14:paraId="7E1BC417" w14:textId="77777777" w:rsidR="00EB3077" w:rsidRPr="002521F6" w:rsidRDefault="00EB3077" w:rsidP="00EB3077">
      <w:pPr>
        <w:pStyle w:val="Heading1separatationline"/>
      </w:pPr>
    </w:p>
    <w:p w14:paraId="0E671B36" w14:textId="77777777" w:rsidR="00EB3077" w:rsidRPr="002521F6" w:rsidRDefault="00EB3077" w:rsidP="00EB3077">
      <w:pPr>
        <w:pStyle w:val="Bullet1"/>
        <w:numPr>
          <w:ilvl w:val="0"/>
          <w:numId w:val="0"/>
        </w:numPr>
      </w:pPr>
      <w:r w:rsidRPr="002521F6">
        <w:lastRenderedPageBreak/>
        <w:t>Participants should be encouraged to study:</w:t>
      </w:r>
    </w:p>
    <w:p w14:paraId="248B8C62" w14:textId="77777777" w:rsidR="00EB3077" w:rsidRPr="002521F6" w:rsidRDefault="00EB3077" w:rsidP="004324F5">
      <w:pPr>
        <w:pStyle w:val="Bullet1"/>
        <w:numPr>
          <w:ilvl w:val="0"/>
          <w:numId w:val="1"/>
        </w:numPr>
        <w:spacing w:line="240" w:lineRule="auto"/>
        <w:jc w:val="both"/>
        <w:outlineLvl w:val="0"/>
      </w:pPr>
      <w:r w:rsidRPr="002521F6">
        <w:t>IALA Recommendation O-134;</w:t>
      </w:r>
    </w:p>
    <w:p w14:paraId="3194F572" w14:textId="77777777" w:rsidR="00E102D9" w:rsidRDefault="00EB3077" w:rsidP="004324F5">
      <w:pPr>
        <w:pStyle w:val="Bullet1"/>
        <w:numPr>
          <w:ilvl w:val="0"/>
          <w:numId w:val="1"/>
        </w:numPr>
        <w:spacing w:line="240" w:lineRule="auto"/>
        <w:jc w:val="both"/>
        <w:outlineLvl w:val="0"/>
        <w:rPr>
          <w:ins w:id="145" w:author="Kevin Gregory" w:date="2018-10-19T10:04:00Z"/>
        </w:rPr>
      </w:pPr>
      <w:r w:rsidRPr="002521F6">
        <w:t>IALA Guideline 1018</w:t>
      </w:r>
      <w:ins w:id="146" w:author="Kevin Gregory" w:date="2018-10-19T10:04:00Z">
        <w:r w:rsidR="00E102D9">
          <w:t>;</w:t>
        </w:r>
      </w:ins>
    </w:p>
    <w:p w14:paraId="33C68FBA" w14:textId="49CBBB0B" w:rsidR="00EB3077" w:rsidRPr="002521F6" w:rsidRDefault="00E102D9" w:rsidP="004324F5">
      <w:pPr>
        <w:pStyle w:val="Bullet1"/>
        <w:numPr>
          <w:ilvl w:val="0"/>
          <w:numId w:val="1"/>
        </w:numPr>
        <w:spacing w:line="240" w:lineRule="auto"/>
        <w:jc w:val="both"/>
        <w:outlineLvl w:val="0"/>
      </w:pPr>
      <w:ins w:id="147" w:author="Kevin Gregory" w:date="2018-10-19T10:04:00Z">
        <w:r>
          <w:t>IALA Guideline 1138</w:t>
        </w:r>
      </w:ins>
      <w:r w:rsidR="00EB3077" w:rsidRPr="002521F6">
        <w:t>.</w:t>
      </w:r>
    </w:p>
    <w:p w14:paraId="6384A8F6" w14:textId="585F85B6" w:rsidR="00EB3077" w:rsidRPr="002521F6" w:rsidRDefault="00EB3077" w:rsidP="00EB3077">
      <w:pPr>
        <w:pStyle w:val="Heading1"/>
      </w:pPr>
      <w:bookmarkStart w:id="148" w:name="_Toc434431155"/>
      <w:bookmarkStart w:id="149" w:name="_Toc449169086"/>
      <w:r w:rsidRPr="002521F6">
        <w:t>C</w:t>
      </w:r>
      <w:r w:rsidR="00E058DF" w:rsidRPr="002521F6">
        <w:rPr>
          <w:caps w:val="0"/>
        </w:rPr>
        <w:t>ERTIFICATION</w:t>
      </w:r>
      <w:bookmarkEnd w:id="148"/>
      <w:bookmarkEnd w:id="149"/>
    </w:p>
    <w:p w14:paraId="74736D32" w14:textId="77777777" w:rsidR="00EB3077" w:rsidRPr="002521F6" w:rsidRDefault="00EB3077" w:rsidP="00EB3077">
      <w:pPr>
        <w:pStyle w:val="Heading1separatationline"/>
      </w:pPr>
    </w:p>
    <w:p w14:paraId="0A3E910F" w14:textId="1A7EE91B" w:rsidR="00EB3077" w:rsidRDefault="00EB3077" w:rsidP="00EB3077">
      <w:pPr>
        <w:pStyle w:val="BodyText"/>
        <w:rPr>
          <w:ins w:id="150" w:author="Kevin Gregory" w:date="2018-10-19T10:05:00Z"/>
        </w:rPr>
      </w:pPr>
      <w:r w:rsidRPr="002521F6">
        <w:t xml:space="preserve">Participants who attend all Teaching Modules can be presented with an </w:t>
      </w:r>
      <w:proofErr w:type="spellStart"/>
      <w:r w:rsidRPr="002521F6">
        <w:t>AtoN</w:t>
      </w:r>
      <w:proofErr w:type="spellEnd"/>
      <w:r w:rsidRPr="002521F6">
        <w:t xml:space="preserve"> Level 1 Manager certificate which states that they have completed successfully the Complementary Module on the IALA Risk Management Toolbox.</w:t>
      </w:r>
      <w:del w:id="151" w:author="Kevin Gregory" w:date="2018-10-19T10:05:00Z">
        <w:r w:rsidRPr="002521F6" w:rsidDel="007E1AAF">
          <w:delText xml:space="preserve"> An example is at Annex A.</w:delText>
        </w:r>
      </w:del>
      <w:r w:rsidR="005D319A">
        <w:t xml:space="preserve"> </w:t>
      </w:r>
      <w:r w:rsidRPr="002521F6">
        <w:t xml:space="preserve"> It should be noted that such a certificate should </w:t>
      </w:r>
      <w:r w:rsidRPr="002521F6">
        <w:rPr>
          <w:b/>
        </w:rPr>
        <w:t>not</w:t>
      </w:r>
      <w:r w:rsidRPr="002521F6">
        <w:t xml:space="preserve"> be considered a formal Certificate of Competence to operate any of the IALA Risk Management Tools without supervision.</w:t>
      </w:r>
    </w:p>
    <w:p w14:paraId="2839373E" w14:textId="5360EC3E" w:rsidR="00603DC9" w:rsidRDefault="00603DC9" w:rsidP="00603DC9">
      <w:pPr>
        <w:pStyle w:val="BodyText"/>
        <w:rPr>
          <w:ins w:id="152" w:author="Kevin Gregory" w:date="2018-10-19T10:05:00Z"/>
        </w:rPr>
      </w:pPr>
      <w:ins w:id="153" w:author="Kevin Gregory" w:date="2018-10-19T10:05:00Z">
        <w:r>
          <w:t xml:space="preserve">This course may be delivered on a modular basis to provide an enhanced level of knowledge and skill on </w:t>
        </w:r>
        <w:proofErr w:type="gramStart"/>
        <w:r>
          <w:t>particular elements</w:t>
        </w:r>
        <w:proofErr w:type="gramEnd"/>
        <w:r>
          <w:t xml:space="preserve"> of the IALA Risk Management Tools to meet specific national or local requirements. In such circumstances, certification will be issued for the specific modules that have been completed. </w:t>
        </w:r>
      </w:ins>
    </w:p>
    <w:p w14:paraId="11C15EAB" w14:textId="77777777" w:rsidR="00603DC9" w:rsidRDefault="00603DC9" w:rsidP="00EB3077">
      <w:pPr>
        <w:pStyle w:val="BodyText"/>
      </w:pPr>
    </w:p>
    <w:p w14:paraId="7405F1ED" w14:textId="77777777" w:rsidR="00214898" w:rsidRDefault="00214898" w:rsidP="00214898">
      <w:pPr>
        <w:pStyle w:val="Heading1"/>
      </w:pPr>
      <w:bookmarkStart w:id="154" w:name="_Toc449169087"/>
      <w:r>
        <w:t>ACRONYMS</w:t>
      </w:r>
      <w:bookmarkEnd w:id="154"/>
    </w:p>
    <w:p w14:paraId="231EF56E" w14:textId="77777777" w:rsidR="00214898" w:rsidRDefault="00214898" w:rsidP="00214898">
      <w:pPr>
        <w:pStyle w:val="Heading1separatationline"/>
      </w:pPr>
    </w:p>
    <w:p w14:paraId="75BA38D3" w14:textId="77777777" w:rsidR="00214898" w:rsidRPr="00DE10DD" w:rsidRDefault="00214898" w:rsidP="00214898">
      <w:pPr>
        <w:pStyle w:val="BodyText"/>
        <w:ind w:left="1418" w:hanging="1418"/>
      </w:pPr>
      <w:r w:rsidRPr="00DE10DD">
        <w:t>GL</w:t>
      </w:r>
      <w:r w:rsidRPr="00DE10DD">
        <w:tab/>
        <w:t>Guideline (IALA)</w:t>
      </w:r>
    </w:p>
    <w:p w14:paraId="0422FBE1" w14:textId="77777777" w:rsidR="00214898" w:rsidRPr="00DE10DD" w:rsidRDefault="00214898" w:rsidP="00214898">
      <w:pPr>
        <w:pStyle w:val="BodyText"/>
        <w:ind w:left="1418" w:hanging="1418"/>
      </w:pPr>
      <w:r w:rsidRPr="00DE10DD">
        <w:t>IALA</w:t>
      </w:r>
      <w:r w:rsidRPr="00DE10DD">
        <w:tab/>
        <w:t>International Association of Marine Aids to Navigation and Lighthouse Authorities</w:t>
      </w:r>
    </w:p>
    <w:p w14:paraId="4D2598B7" w14:textId="77777777" w:rsidR="00214898" w:rsidRPr="00DE10DD" w:rsidRDefault="00214898" w:rsidP="00214898">
      <w:pPr>
        <w:pStyle w:val="BodyText"/>
        <w:ind w:left="1418" w:hanging="1418"/>
      </w:pPr>
      <w:r w:rsidRPr="00DE10DD">
        <w:t>IWRAP</w:t>
      </w:r>
      <w:r w:rsidRPr="00DE10DD">
        <w:tab/>
        <w:t>IALA Waterways Risk Assessment Program</w:t>
      </w:r>
    </w:p>
    <w:p w14:paraId="3660843D" w14:textId="77777777" w:rsidR="00214898" w:rsidRPr="00DE10DD" w:rsidRDefault="00214898" w:rsidP="00214898">
      <w:pPr>
        <w:pStyle w:val="BodyText"/>
        <w:ind w:left="1418" w:hanging="1418"/>
      </w:pPr>
      <w:r w:rsidRPr="00DE10DD">
        <w:t>OS</w:t>
      </w:r>
      <w:r w:rsidRPr="00DE10DD">
        <w:tab/>
        <w:t>Operating System</w:t>
      </w:r>
    </w:p>
    <w:p w14:paraId="2FBDF73F" w14:textId="77777777" w:rsidR="00214898" w:rsidRPr="00DE10DD" w:rsidRDefault="00214898" w:rsidP="00214898">
      <w:pPr>
        <w:pStyle w:val="BodyText"/>
        <w:ind w:left="1418" w:hanging="1418"/>
      </w:pPr>
      <w:r w:rsidRPr="00DE10DD">
        <w:t>PAWSA</w:t>
      </w:r>
      <w:r w:rsidRPr="00DE10DD">
        <w:tab/>
        <w:t>Ports and Waterways Safety Assessment tool</w:t>
      </w:r>
    </w:p>
    <w:p w14:paraId="25C2F29F" w14:textId="17B69B0A" w:rsidR="00214898" w:rsidRDefault="00214898" w:rsidP="00214898">
      <w:pPr>
        <w:pStyle w:val="BodyText"/>
        <w:ind w:left="1418" w:hanging="1418"/>
        <w:rPr>
          <w:ins w:id="155" w:author="Kevin Gregory" w:date="2018-10-19T10:04:00Z"/>
        </w:rPr>
      </w:pPr>
      <w:r w:rsidRPr="00DE10DD">
        <w:t>Rec</w:t>
      </w:r>
      <w:r w:rsidRPr="00DE10DD">
        <w:tab/>
        <w:t>Recommendation(s) (IALA)</w:t>
      </w:r>
    </w:p>
    <w:p w14:paraId="53669FC7" w14:textId="6A898FFD" w:rsidR="00BE29E7" w:rsidRPr="00DE10DD" w:rsidRDefault="00BE29E7" w:rsidP="00214898">
      <w:pPr>
        <w:pStyle w:val="BodyText"/>
        <w:ind w:left="1418" w:hanging="1418"/>
      </w:pPr>
      <w:ins w:id="156" w:author="Kevin Gregory" w:date="2018-10-19T10:04:00Z">
        <w:r>
          <w:t>SIRA</w:t>
        </w:r>
        <w:r>
          <w:tab/>
          <w:t>Simplified IALA Risk Assessment</w:t>
        </w:r>
      </w:ins>
      <w:ins w:id="157" w:author="Kevin Gregory" w:date="2018-10-19T10:05:00Z">
        <w:r>
          <w:t xml:space="preserve"> Method</w:t>
        </w:r>
      </w:ins>
    </w:p>
    <w:p w14:paraId="42E28338" w14:textId="77777777" w:rsidR="00214898" w:rsidRPr="00DE10DD" w:rsidRDefault="00214898" w:rsidP="00214898">
      <w:pPr>
        <w:pStyle w:val="BodyText"/>
        <w:ind w:left="1418" w:hanging="1418"/>
      </w:pPr>
      <w:r w:rsidRPr="00DE10DD">
        <w:t>SOLAS</w:t>
      </w:r>
      <w:r w:rsidRPr="00DE10DD">
        <w:tab/>
      </w:r>
      <w:r w:rsidRPr="00DE10DD">
        <w:rPr>
          <w:rFonts w:cs="Arial"/>
          <w:bCs/>
          <w:color w:val="000000" w:themeColor="text1"/>
        </w:rPr>
        <w:t>International Convention for the Safety of Life at Sea (SOLAS), 1974 (as amended)</w:t>
      </w:r>
    </w:p>
    <w:p w14:paraId="06D0E3CC" w14:textId="77777777" w:rsidR="00214898" w:rsidRPr="00DE10DD" w:rsidRDefault="00214898" w:rsidP="00214898">
      <w:pPr>
        <w:pStyle w:val="BodyText"/>
        <w:ind w:left="1418" w:hanging="1418"/>
      </w:pPr>
      <w:r w:rsidRPr="00DE10DD">
        <w:t>VTS</w:t>
      </w:r>
      <w:r w:rsidRPr="00DE10DD">
        <w:tab/>
        <w:t>Vessel Traffic Services</w:t>
      </w:r>
    </w:p>
    <w:p w14:paraId="16BFC488" w14:textId="77777777" w:rsidR="00214898" w:rsidRDefault="00214898" w:rsidP="00214898">
      <w:pPr>
        <w:pStyle w:val="BodyText"/>
        <w:ind w:left="1418" w:hanging="1418"/>
      </w:pPr>
      <w:r w:rsidRPr="00DE10DD">
        <w:t>WWA</w:t>
      </w:r>
      <w:r>
        <w:tab/>
        <w:t>World Wide Academy (The Academy)</w:t>
      </w:r>
    </w:p>
    <w:p w14:paraId="48FCC882" w14:textId="6B33A853" w:rsidR="007E3079" w:rsidRDefault="007E3079" w:rsidP="00214898">
      <w:pPr>
        <w:pStyle w:val="Heading1"/>
      </w:pPr>
      <w:bookmarkStart w:id="158" w:name="_Toc449169088"/>
      <w:r>
        <w:t>DEFINITIONS</w:t>
      </w:r>
      <w:bookmarkEnd w:id="158"/>
    </w:p>
    <w:p w14:paraId="24A50EC0" w14:textId="77777777" w:rsidR="007E3079" w:rsidRDefault="007E3079" w:rsidP="007E3079">
      <w:pPr>
        <w:pStyle w:val="Heading1separatationline"/>
      </w:pPr>
    </w:p>
    <w:p w14:paraId="4BC22B88" w14:textId="77777777" w:rsidR="007E3079" w:rsidRPr="00EE7D9E" w:rsidRDefault="007E3079" w:rsidP="007E3079">
      <w:pPr>
        <w:pStyle w:val="BodyText"/>
      </w:pPr>
      <w:r w:rsidRPr="00EE7D9E">
        <w:rPr>
          <w:lang w:val="en-US"/>
        </w:rPr>
        <w:t xml:space="preserve">The definition of terms used in this Guideline can be found in the International Dictionary of Marine Aids to Navigation (IALA Dictionary) at </w:t>
      </w:r>
      <w:hyperlink r:id="rId19" w:history="1">
        <w:r w:rsidRPr="00EE7D9E">
          <w:rPr>
            <w:rStyle w:val="Hyperlink"/>
            <w:lang w:val="en-US"/>
          </w:rPr>
          <w:t>http://www.iala-aism.org/wiki/dictionary</w:t>
        </w:r>
      </w:hyperlink>
    </w:p>
    <w:p w14:paraId="55E34A74" w14:textId="77777777" w:rsidR="00214898" w:rsidRPr="002521F6" w:rsidRDefault="00214898" w:rsidP="00214898">
      <w:pPr>
        <w:pStyle w:val="Heading1"/>
      </w:pPr>
      <w:bookmarkStart w:id="159" w:name="_Toc449169089"/>
      <w:r w:rsidRPr="002521F6">
        <w:t>R</w:t>
      </w:r>
      <w:r w:rsidRPr="002521F6">
        <w:rPr>
          <w:caps w:val="0"/>
        </w:rPr>
        <w:t>EFERENCES</w:t>
      </w:r>
      <w:bookmarkEnd w:id="159"/>
    </w:p>
    <w:p w14:paraId="0BAC3510" w14:textId="77777777" w:rsidR="00214898" w:rsidRPr="002521F6" w:rsidRDefault="00214898" w:rsidP="00214898">
      <w:pPr>
        <w:pStyle w:val="Heading1separatationline"/>
      </w:pPr>
    </w:p>
    <w:p w14:paraId="687C5005" w14:textId="77777777" w:rsidR="00214898" w:rsidRPr="002521F6" w:rsidRDefault="00214898" w:rsidP="00214898">
      <w:pPr>
        <w:pStyle w:val="BodyText"/>
      </w:pPr>
      <w:r w:rsidRPr="002521F6">
        <w:t>In addition to any specific references required by the Competent Authority, the following material is relevant to this course:</w:t>
      </w:r>
    </w:p>
    <w:p w14:paraId="0416CC47" w14:textId="77777777" w:rsidR="00214898" w:rsidRPr="002521F6" w:rsidRDefault="00214898" w:rsidP="00214898">
      <w:pPr>
        <w:pStyle w:val="Bullet1"/>
      </w:pPr>
      <w:r w:rsidRPr="002521F6">
        <w:t>SOLAS V Chapters 12 and 13;</w:t>
      </w:r>
    </w:p>
    <w:p w14:paraId="79A767F4" w14:textId="77777777" w:rsidR="00214898" w:rsidRPr="002521F6" w:rsidRDefault="00214898" w:rsidP="00214898">
      <w:pPr>
        <w:pStyle w:val="Bullet1"/>
      </w:pPr>
      <w:r w:rsidRPr="002521F6">
        <w:t>IALA Recommendation O-134 on the IALA Risk Management Tool for Ports and Restricted Waterways;</w:t>
      </w:r>
    </w:p>
    <w:p w14:paraId="264BE345" w14:textId="77777777" w:rsidR="00214898" w:rsidRPr="002521F6" w:rsidRDefault="00214898" w:rsidP="00214898">
      <w:pPr>
        <w:pStyle w:val="Bullet1"/>
      </w:pPr>
      <w:r w:rsidRPr="002521F6">
        <w:t>IALA Guideline 1018 on Risk Management;</w:t>
      </w:r>
    </w:p>
    <w:p w14:paraId="485A89A2" w14:textId="77777777" w:rsidR="00214898" w:rsidRPr="002521F6" w:rsidRDefault="00214898" w:rsidP="00214898">
      <w:pPr>
        <w:pStyle w:val="Bullet1"/>
      </w:pPr>
      <w:r w:rsidRPr="002521F6">
        <w:t xml:space="preserve">IALA Guideline 1058 on the Use of Simulation as a Tool for Waterway Design and </w:t>
      </w:r>
      <w:proofErr w:type="spellStart"/>
      <w:r w:rsidRPr="002521F6">
        <w:t>AtoN</w:t>
      </w:r>
      <w:proofErr w:type="spellEnd"/>
      <w:r w:rsidRPr="002521F6">
        <w:t xml:space="preserve"> Planning;</w:t>
      </w:r>
    </w:p>
    <w:p w14:paraId="545EF533" w14:textId="26DD8C80" w:rsidR="00214898" w:rsidRDefault="00214898" w:rsidP="00214898">
      <w:pPr>
        <w:pStyle w:val="Bullet1"/>
        <w:rPr>
          <w:ins w:id="160" w:author="Kevin Gregory" w:date="2018-10-19T10:06:00Z"/>
        </w:rPr>
      </w:pPr>
      <w:r w:rsidRPr="002521F6">
        <w:lastRenderedPageBreak/>
        <w:t xml:space="preserve">IALA Guideline 1079 on Establishing and Conducting User Consultancy by </w:t>
      </w:r>
      <w:proofErr w:type="spellStart"/>
      <w:r w:rsidRPr="002521F6">
        <w:t>AtoN</w:t>
      </w:r>
      <w:proofErr w:type="spellEnd"/>
      <w:r w:rsidRPr="002521F6">
        <w:t xml:space="preserve"> Authorities;</w:t>
      </w:r>
    </w:p>
    <w:p w14:paraId="1C63D787" w14:textId="4115BBBB" w:rsidR="004134AD" w:rsidRPr="002521F6" w:rsidRDefault="004134AD" w:rsidP="00214898">
      <w:pPr>
        <w:pStyle w:val="Bullet1"/>
      </w:pPr>
      <w:ins w:id="161" w:author="Kevin Gregory" w:date="2018-10-19T10:06:00Z">
        <w:r>
          <w:t xml:space="preserve">IALA </w:t>
        </w:r>
        <w:r w:rsidRPr="00D364FB">
          <w:t>Guideline 1138 on</w:t>
        </w:r>
      </w:ins>
      <w:ins w:id="162" w:author="Kevin Gregory" w:date="2018-10-19T12:11:00Z">
        <w:r w:rsidR="00D364FB" w:rsidRPr="00D364FB">
          <w:rPr>
            <w:rPrChange w:id="163" w:author="Kevin Gregory" w:date="2018-10-19T12:11:00Z">
              <w:rPr>
                <w:highlight w:val="yellow"/>
              </w:rPr>
            </w:rPrChange>
          </w:rPr>
          <w:t xml:space="preserve"> the use of the Simplified IALA Risk Assessment Method (SIRA)</w:t>
        </w:r>
      </w:ins>
      <w:ins w:id="164" w:author="Kevin Gregory" w:date="2018-10-19T10:06:00Z">
        <w:r>
          <w:t xml:space="preserve"> </w:t>
        </w:r>
      </w:ins>
    </w:p>
    <w:p w14:paraId="59F18E33" w14:textId="77777777" w:rsidR="00214898" w:rsidRPr="002521F6" w:rsidRDefault="00214898" w:rsidP="00214898">
      <w:pPr>
        <w:pStyle w:val="Bullet1"/>
      </w:pPr>
      <w:r w:rsidRPr="002521F6">
        <w:t>IWRAP Mk2 Theory Handbook;</w:t>
      </w:r>
    </w:p>
    <w:p w14:paraId="22E93137" w14:textId="77777777" w:rsidR="00214898" w:rsidRPr="002521F6" w:rsidRDefault="00214898" w:rsidP="00214898">
      <w:pPr>
        <w:pStyle w:val="Bullet1"/>
      </w:pPr>
      <w:r w:rsidRPr="002521F6">
        <w:t>IWRAP Mk2 Exercise Handbook;</w:t>
      </w:r>
    </w:p>
    <w:p w14:paraId="4A4EAE8A" w14:textId="43EAEAA9" w:rsidR="00214898" w:rsidRPr="002521F6" w:rsidRDefault="00214898" w:rsidP="00EB3077">
      <w:pPr>
        <w:pStyle w:val="Bullet1"/>
      </w:pPr>
      <w:r w:rsidRPr="002521F6">
        <w:t>IALA IWRAP W</w:t>
      </w:r>
      <w:r>
        <w:t>ik</w:t>
      </w:r>
      <w:r w:rsidRPr="002521F6">
        <w:t>i (accessible through the IALA website).</w:t>
      </w:r>
    </w:p>
    <w:p w14:paraId="6394A3C2" w14:textId="77777777" w:rsidR="00473D57" w:rsidRPr="002521F6" w:rsidRDefault="00473D57" w:rsidP="00EB3077">
      <w:pPr>
        <w:pStyle w:val="BodyText"/>
      </w:pPr>
    </w:p>
    <w:p w14:paraId="43B03329" w14:textId="77777777" w:rsidR="00EB3077" w:rsidRPr="002521F6" w:rsidRDefault="00EB3077">
      <w:pPr>
        <w:spacing w:after="200" w:line="276" w:lineRule="auto"/>
        <w:rPr>
          <w:b/>
          <w:caps/>
          <w:color w:val="009FDF"/>
          <w:sz w:val="32"/>
        </w:rPr>
        <w:sectPr w:rsidR="00EB3077" w:rsidRPr="002521F6" w:rsidSect="00292085">
          <w:headerReference w:type="even" r:id="rId20"/>
          <w:headerReference w:type="default" r:id="rId21"/>
          <w:footerReference w:type="default" r:id="rId22"/>
          <w:headerReference w:type="first" r:id="rId23"/>
          <w:pgSz w:w="11906" w:h="16838" w:code="9"/>
          <w:pgMar w:top="1134" w:right="794" w:bottom="1134" w:left="907" w:header="851" w:footer="851" w:gutter="0"/>
          <w:cols w:space="708"/>
          <w:docGrid w:linePitch="360"/>
        </w:sectPr>
      </w:pPr>
    </w:p>
    <w:p w14:paraId="579B0712" w14:textId="7BF93263" w:rsidR="00465491" w:rsidRPr="002521F6" w:rsidRDefault="00E058DF" w:rsidP="00E50CEB">
      <w:pPr>
        <w:pStyle w:val="Part"/>
      </w:pPr>
      <w:r>
        <w:lastRenderedPageBreak/>
        <w:t xml:space="preserve"> </w:t>
      </w:r>
      <w:bookmarkStart w:id="165" w:name="_Toc449169090"/>
      <w:r>
        <w:t xml:space="preserve">- </w:t>
      </w:r>
      <w:r w:rsidRPr="002521F6">
        <w:rPr>
          <w:caps w:val="0"/>
        </w:rPr>
        <w:t>DELIVERY OF THE MODEL C</w:t>
      </w:r>
      <w:bookmarkEnd w:id="143"/>
      <w:r w:rsidRPr="002521F6">
        <w:rPr>
          <w:caps w:val="0"/>
        </w:rPr>
        <w:t>OURSE</w:t>
      </w:r>
      <w:bookmarkEnd w:id="165"/>
    </w:p>
    <w:p w14:paraId="5CAE5F47" w14:textId="12D55A92" w:rsidR="00FD2DA3" w:rsidRPr="00FD2DA3" w:rsidRDefault="00FD2DA3" w:rsidP="00FD2DA3">
      <w:pPr>
        <w:spacing w:after="120"/>
        <w:ind w:left="425"/>
        <w:rPr>
          <w:sz w:val="22"/>
        </w:rPr>
      </w:pPr>
    </w:p>
    <w:p w14:paraId="2889FC96"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166" w:name="_Toc527543736"/>
      <w:r w:rsidRPr="00FD2DA3">
        <w:rPr>
          <w:rFonts w:eastAsia="Times New Roman" w:cs="Times New Roman"/>
          <w:b/>
          <w:color w:val="009FDF"/>
          <w:sz w:val="32"/>
          <w:szCs w:val="24"/>
          <w:u w:val="single" w:color="009FDF"/>
        </w:rPr>
        <w:t>INTERNATIONAL AND REGIONAL OVERVIEW</w:t>
      </w:r>
      <w:bookmarkEnd w:id="166"/>
    </w:p>
    <w:p w14:paraId="50ABDF82"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67" w:name="_Toc527543737"/>
      <w:r w:rsidRPr="00FD2DA3">
        <w:rPr>
          <w:rFonts w:asciiTheme="majorHAnsi" w:eastAsiaTheme="majorEastAsia" w:hAnsiTheme="majorHAnsi" w:cstheme="majorBidi"/>
          <w:b/>
          <w:bCs/>
          <w:caps/>
          <w:color w:val="00AFAA"/>
          <w:sz w:val="28"/>
          <w:szCs w:val="24"/>
        </w:rPr>
        <w:t>S</w:t>
      </w:r>
      <w:r w:rsidRPr="00FD2DA3">
        <w:rPr>
          <w:rFonts w:asciiTheme="majorHAnsi" w:eastAsiaTheme="majorEastAsia" w:hAnsiTheme="majorHAnsi" w:cstheme="majorBidi"/>
          <w:b/>
          <w:bCs/>
          <w:color w:val="00AFAA"/>
          <w:sz w:val="28"/>
          <w:szCs w:val="24"/>
        </w:rPr>
        <w:t>COPE</w:t>
      </w:r>
      <w:bookmarkEnd w:id="167"/>
    </w:p>
    <w:p w14:paraId="6CAA4FF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CCAE3D0" w14:textId="77777777" w:rsidR="00FD2DA3" w:rsidRPr="00FD2DA3" w:rsidRDefault="00FD2DA3" w:rsidP="00FD2DA3">
      <w:pPr>
        <w:spacing w:after="120"/>
        <w:rPr>
          <w:sz w:val="22"/>
        </w:rPr>
      </w:pPr>
      <w:r w:rsidRPr="00FD2DA3">
        <w:rPr>
          <w:rFonts w:cs="Arial"/>
          <w:sz w:val="22"/>
        </w:rPr>
        <w:t>This module describes the role of IALA and its publications; the importance of stakeholder liaison; the obligations placed on States under SOLAS Chapter V and the maritime situation in the region under consideration</w:t>
      </w:r>
      <w:r w:rsidRPr="00FD2DA3">
        <w:rPr>
          <w:sz w:val="22"/>
        </w:rPr>
        <w:t>.</w:t>
      </w:r>
    </w:p>
    <w:p w14:paraId="6E92932D"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68" w:name="_Toc527543738"/>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168"/>
    </w:p>
    <w:p w14:paraId="082525C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42703A9" w14:textId="77777777" w:rsidR="00FD2DA3" w:rsidRPr="00FD2DA3" w:rsidRDefault="00FD2DA3" w:rsidP="00FD2DA3">
      <w:pPr>
        <w:spacing w:after="120"/>
        <w:rPr>
          <w:sz w:val="22"/>
        </w:rPr>
      </w:pPr>
      <w:r w:rsidRPr="00FD2DA3">
        <w:rPr>
          <w:sz w:val="22"/>
        </w:rPr>
        <w:t xml:space="preserve">To gain a </w:t>
      </w:r>
      <w:r w:rsidRPr="00FD2DA3">
        <w:rPr>
          <w:b/>
          <w:sz w:val="22"/>
        </w:rPr>
        <w:t>satisfactory</w:t>
      </w:r>
      <w:del w:id="169" w:author="Kevin Gregory" w:date="2018-10-19T10:47:00Z">
        <w:r w:rsidRPr="00FD2DA3" w:rsidDel="00554F06">
          <w:rPr>
            <w:sz w:val="22"/>
          </w:rPr>
          <w:delText xml:space="preserve"> </w:delText>
        </w:r>
      </w:del>
      <w:r w:rsidRPr="00FD2DA3">
        <w:rPr>
          <w:sz w:val="22"/>
        </w:rPr>
        <w:t xml:space="preserve"> understanding of the function of IALA and its outputs; a </w:t>
      </w:r>
      <w:r w:rsidRPr="00FD2DA3">
        <w:rPr>
          <w:b/>
          <w:sz w:val="22"/>
        </w:rPr>
        <w:t>good</w:t>
      </w:r>
      <w:r w:rsidRPr="00FD2DA3">
        <w:rPr>
          <w:sz w:val="22"/>
        </w:rPr>
        <w:t xml:space="preserve"> </w:t>
      </w:r>
      <w:del w:id="170" w:author="Kevin Gregory" w:date="2018-10-19T10:47:00Z">
        <w:r w:rsidRPr="00FD2DA3" w:rsidDel="00554F06">
          <w:rPr>
            <w:sz w:val="22"/>
          </w:rPr>
          <w:delText xml:space="preserve"> </w:delText>
        </w:r>
      </w:del>
      <w:r w:rsidRPr="00FD2DA3">
        <w:rPr>
          <w:sz w:val="22"/>
        </w:rPr>
        <w:t xml:space="preserve">understanding of the obligations set out in SOLAS Chapter V and a </w:t>
      </w:r>
      <w:r w:rsidRPr="00FD2DA3">
        <w:rPr>
          <w:b/>
          <w:sz w:val="22"/>
        </w:rPr>
        <w:t xml:space="preserve">basic </w:t>
      </w:r>
      <w:del w:id="171" w:author="Kevin Gregory" w:date="2018-10-19T10:47:00Z">
        <w:r w:rsidRPr="00FD2DA3" w:rsidDel="00554F06">
          <w:rPr>
            <w:b/>
            <w:sz w:val="22"/>
          </w:rPr>
          <w:delText xml:space="preserve"> </w:delText>
        </w:r>
      </w:del>
      <w:r w:rsidRPr="00FD2DA3">
        <w:rPr>
          <w:sz w:val="22"/>
        </w:rPr>
        <w:t>understanding of sources of vessel traffic information and the maritime character of the region under consideration.</w:t>
      </w:r>
    </w:p>
    <w:p w14:paraId="37C41EFF"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olor w:val="00AFAA"/>
          <w:sz w:val="28"/>
          <w:szCs w:val="24"/>
        </w:rPr>
      </w:pPr>
      <w:bookmarkStart w:id="172" w:name="_Toc527543739"/>
      <w:r w:rsidRPr="00FD2DA3">
        <w:rPr>
          <w:rFonts w:asciiTheme="majorHAnsi" w:eastAsiaTheme="majorEastAsia" w:hAnsiTheme="majorHAnsi" w:cstheme="majorBidi"/>
          <w:b/>
          <w:bCs/>
          <w:color w:val="00AFAA"/>
          <w:sz w:val="28"/>
          <w:szCs w:val="24"/>
        </w:rPr>
        <w:t>DETAILED TEACHING SYLLABUS FOR MODULE 1 – INTERNATIONAL AND REGIONAL OVERVIEW</w:t>
      </w:r>
      <w:bookmarkEnd w:id="172"/>
    </w:p>
    <w:p w14:paraId="79E5E3BE"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035ED854" w14:textId="77777777" w:rsidR="00FD2DA3" w:rsidRPr="00FD2DA3" w:rsidRDefault="00FD2DA3" w:rsidP="00AA3A21">
      <w:pPr>
        <w:pStyle w:val="Tablecaption"/>
      </w:pPr>
      <w:bookmarkStart w:id="173" w:name="_Toc527543687"/>
      <w:bookmarkStart w:id="174" w:name="_Toc527707336"/>
      <w:r w:rsidRPr="00FD2DA3">
        <w:t>Detailed Teaching Syllabus - Module 1</w:t>
      </w:r>
      <w:bookmarkEnd w:id="173"/>
      <w:bookmarkEnd w:id="174"/>
    </w:p>
    <w:tbl>
      <w:tblPr>
        <w:tblStyle w:val="TableGrid"/>
        <w:tblW w:w="14148" w:type="dxa"/>
        <w:jc w:val="center"/>
        <w:tblLook w:val="04A0" w:firstRow="1" w:lastRow="0" w:firstColumn="1" w:lastColumn="0" w:noHBand="0" w:noVBand="1"/>
      </w:tblPr>
      <w:tblGrid>
        <w:gridCol w:w="544"/>
        <w:gridCol w:w="699"/>
        <w:gridCol w:w="898"/>
        <w:gridCol w:w="5936"/>
        <w:gridCol w:w="640"/>
        <w:gridCol w:w="1696"/>
        <w:gridCol w:w="3062"/>
        <w:gridCol w:w="673"/>
      </w:tblGrid>
      <w:tr w:rsidR="00FD2DA3" w:rsidRPr="00FD2DA3" w14:paraId="19B8F37F" w14:textId="77777777" w:rsidTr="00FD2DA3">
        <w:trPr>
          <w:cantSplit/>
          <w:trHeight w:val="1514"/>
          <w:tblHeader/>
          <w:jc w:val="center"/>
        </w:trPr>
        <w:tc>
          <w:tcPr>
            <w:tcW w:w="495" w:type="dxa"/>
            <w:textDirection w:val="btLr"/>
            <w:vAlign w:val="center"/>
          </w:tcPr>
          <w:p w14:paraId="689DBBFF"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0642094C"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2E6B4C0D"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65516556"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7EA9938B"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4A8E2CA3"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4B534DD8" w14:textId="77777777" w:rsidR="00FD2DA3" w:rsidRPr="00FD2DA3" w:rsidRDefault="00FD2DA3" w:rsidP="00FD2DA3">
            <w:pPr>
              <w:ind w:left="113" w:right="113"/>
              <w:rPr>
                <w:b/>
                <w:color w:val="00AFAA"/>
                <w:sz w:val="20"/>
              </w:rPr>
            </w:pPr>
            <w:r w:rsidRPr="00FD2DA3">
              <w:rPr>
                <w:b/>
                <w:color w:val="00AFAA"/>
                <w:sz w:val="20"/>
              </w:rPr>
              <w:t>References</w:t>
            </w:r>
          </w:p>
          <w:p w14:paraId="55DE2F22" w14:textId="77777777" w:rsidR="00FD2DA3" w:rsidRPr="00FD2DA3" w:rsidRDefault="00FD2DA3" w:rsidP="00FD2DA3">
            <w:pPr>
              <w:ind w:left="113" w:right="113"/>
              <w:rPr>
                <w:b/>
                <w:color w:val="00AFAA"/>
                <w:sz w:val="20"/>
              </w:rPr>
            </w:pPr>
          </w:p>
          <w:p w14:paraId="47C3191F" w14:textId="77777777" w:rsidR="00FD2DA3" w:rsidRPr="00FD2DA3" w:rsidRDefault="00FD2DA3" w:rsidP="00FD2DA3">
            <w:pPr>
              <w:ind w:left="113" w:right="113"/>
              <w:rPr>
                <w:b/>
                <w:color w:val="00AFAA"/>
                <w:sz w:val="20"/>
              </w:rPr>
            </w:pPr>
            <w:r w:rsidRPr="00FD2DA3">
              <w:rPr>
                <w:b/>
                <w:color w:val="00AFAA"/>
                <w:sz w:val="20"/>
              </w:rPr>
              <w:t>Rec = Recommendation</w:t>
            </w:r>
          </w:p>
          <w:p w14:paraId="22A79813"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1281D444"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4CAA6C0F" w14:textId="77777777" w:rsidTr="00FD2DA3">
        <w:trPr>
          <w:jc w:val="center"/>
        </w:trPr>
        <w:tc>
          <w:tcPr>
            <w:tcW w:w="495" w:type="dxa"/>
          </w:tcPr>
          <w:p w14:paraId="67620ADA" w14:textId="77777777" w:rsidR="00FD2DA3" w:rsidRPr="00FD2DA3" w:rsidRDefault="00FD2DA3" w:rsidP="00FD2DA3">
            <w:pPr>
              <w:ind w:left="113" w:right="113"/>
              <w:rPr>
                <w:b/>
                <w:color w:val="000000" w:themeColor="text1"/>
                <w:sz w:val="20"/>
              </w:rPr>
            </w:pPr>
            <w:r w:rsidRPr="00FD2DA3">
              <w:rPr>
                <w:b/>
                <w:color w:val="000000" w:themeColor="text1"/>
                <w:sz w:val="20"/>
              </w:rPr>
              <w:t>1</w:t>
            </w:r>
          </w:p>
        </w:tc>
        <w:tc>
          <w:tcPr>
            <w:tcW w:w="525" w:type="dxa"/>
            <w:shd w:val="clear" w:color="auto" w:fill="00AFAA"/>
          </w:tcPr>
          <w:p w14:paraId="3747447B" w14:textId="77777777" w:rsidR="00FD2DA3" w:rsidRPr="00FD2DA3" w:rsidRDefault="00FD2DA3" w:rsidP="00FD2DA3">
            <w:pPr>
              <w:ind w:left="113" w:right="113"/>
              <w:rPr>
                <w:b/>
                <w:color w:val="000000" w:themeColor="text1"/>
                <w:sz w:val="20"/>
              </w:rPr>
            </w:pPr>
          </w:p>
        </w:tc>
        <w:tc>
          <w:tcPr>
            <w:tcW w:w="717" w:type="dxa"/>
            <w:vMerge w:val="restart"/>
            <w:shd w:val="clear" w:color="auto" w:fill="00AFAA"/>
          </w:tcPr>
          <w:p w14:paraId="441B031E" w14:textId="77777777" w:rsidR="00FD2DA3" w:rsidRPr="00FD2DA3" w:rsidRDefault="00FD2DA3" w:rsidP="00FD2DA3">
            <w:pPr>
              <w:ind w:left="113" w:right="113"/>
              <w:rPr>
                <w:b/>
                <w:color w:val="000000" w:themeColor="text1"/>
                <w:sz w:val="20"/>
              </w:rPr>
            </w:pPr>
          </w:p>
        </w:tc>
        <w:tc>
          <w:tcPr>
            <w:tcW w:w="6271" w:type="dxa"/>
          </w:tcPr>
          <w:p w14:paraId="5B5366F8" w14:textId="77777777" w:rsidR="00FD2DA3" w:rsidRPr="00FD2DA3" w:rsidRDefault="00FD2DA3" w:rsidP="00FD2DA3">
            <w:pPr>
              <w:ind w:left="113" w:right="113"/>
              <w:jc w:val="center"/>
              <w:rPr>
                <w:b/>
                <w:color w:val="000000" w:themeColor="text1"/>
                <w:sz w:val="20"/>
              </w:rPr>
            </w:pPr>
            <w:r w:rsidRPr="00FD2DA3">
              <w:rPr>
                <w:b/>
                <w:color w:val="000000" w:themeColor="text1"/>
                <w:sz w:val="20"/>
              </w:rPr>
              <w:t>INTERNATIONAL AND REGIONAL OVERVIEW</w:t>
            </w:r>
          </w:p>
        </w:tc>
        <w:tc>
          <w:tcPr>
            <w:tcW w:w="6140" w:type="dxa"/>
            <w:gridSpan w:val="4"/>
            <w:vMerge w:val="restart"/>
            <w:shd w:val="clear" w:color="auto" w:fill="00AFAA"/>
          </w:tcPr>
          <w:p w14:paraId="29A22677" w14:textId="77777777" w:rsidR="00FD2DA3" w:rsidRPr="00FD2DA3" w:rsidRDefault="00FD2DA3" w:rsidP="00FD2DA3">
            <w:pPr>
              <w:ind w:right="113"/>
              <w:rPr>
                <w:b/>
                <w:color w:val="000000" w:themeColor="text1"/>
                <w:sz w:val="20"/>
              </w:rPr>
            </w:pPr>
          </w:p>
        </w:tc>
      </w:tr>
      <w:tr w:rsidR="00FD2DA3" w:rsidRPr="00FD2DA3" w14:paraId="5D0B7BF1" w14:textId="77777777" w:rsidTr="00FD2DA3">
        <w:trPr>
          <w:jc w:val="center"/>
        </w:trPr>
        <w:tc>
          <w:tcPr>
            <w:tcW w:w="495" w:type="dxa"/>
          </w:tcPr>
          <w:p w14:paraId="41006A91" w14:textId="77777777" w:rsidR="00FD2DA3" w:rsidRPr="00FD2DA3" w:rsidRDefault="00FD2DA3" w:rsidP="00FD2DA3">
            <w:pPr>
              <w:ind w:left="113" w:right="113"/>
              <w:rPr>
                <w:b/>
                <w:color w:val="000000" w:themeColor="text1"/>
                <w:sz w:val="20"/>
              </w:rPr>
            </w:pPr>
          </w:p>
        </w:tc>
        <w:tc>
          <w:tcPr>
            <w:tcW w:w="525" w:type="dxa"/>
          </w:tcPr>
          <w:p w14:paraId="480524D3" w14:textId="77777777" w:rsidR="00FD2DA3" w:rsidRPr="00FD2DA3" w:rsidRDefault="00FD2DA3" w:rsidP="00FD2DA3">
            <w:pPr>
              <w:ind w:left="113" w:right="113"/>
              <w:rPr>
                <w:b/>
                <w:color w:val="000000" w:themeColor="text1"/>
                <w:sz w:val="20"/>
              </w:rPr>
            </w:pPr>
            <w:r w:rsidRPr="00FD2DA3">
              <w:rPr>
                <w:b/>
                <w:color w:val="000000" w:themeColor="text1"/>
                <w:sz w:val="20"/>
              </w:rPr>
              <w:t>1.1</w:t>
            </w:r>
          </w:p>
        </w:tc>
        <w:tc>
          <w:tcPr>
            <w:tcW w:w="717" w:type="dxa"/>
            <w:vMerge/>
            <w:shd w:val="clear" w:color="auto" w:fill="00AFAA"/>
          </w:tcPr>
          <w:p w14:paraId="08629EED" w14:textId="77777777" w:rsidR="00FD2DA3" w:rsidRPr="00FD2DA3" w:rsidRDefault="00FD2DA3" w:rsidP="00FD2DA3">
            <w:pPr>
              <w:ind w:left="113" w:right="113"/>
              <w:rPr>
                <w:b/>
                <w:color w:val="000000" w:themeColor="text1"/>
                <w:sz w:val="20"/>
              </w:rPr>
            </w:pPr>
          </w:p>
        </w:tc>
        <w:tc>
          <w:tcPr>
            <w:tcW w:w="6271" w:type="dxa"/>
          </w:tcPr>
          <w:p w14:paraId="4A77AFA1" w14:textId="77777777" w:rsidR="00FD2DA3" w:rsidRPr="00FD2DA3" w:rsidRDefault="00FD2DA3" w:rsidP="00FD2DA3">
            <w:pPr>
              <w:ind w:left="113" w:right="113"/>
              <w:rPr>
                <w:b/>
                <w:color w:val="000000" w:themeColor="text1"/>
                <w:sz w:val="20"/>
              </w:rPr>
            </w:pPr>
            <w:r w:rsidRPr="00FD2DA3">
              <w:rPr>
                <w:b/>
                <w:color w:val="000000" w:themeColor="text1"/>
                <w:sz w:val="20"/>
              </w:rPr>
              <w:t>Introduction to IALA and International Obligations</w:t>
            </w:r>
          </w:p>
        </w:tc>
        <w:tc>
          <w:tcPr>
            <w:tcW w:w="6140" w:type="dxa"/>
            <w:gridSpan w:val="4"/>
            <w:vMerge/>
            <w:shd w:val="clear" w:color="auto" w:fill="00AFAA"/>
          </w:tcPr>
          <w:p w14:paraId="6C99A2E7" w14:textId="77777777" w:rsidR="00FD2DA3" w:rsidRPr="00FD2DA3" w:rsidRDefault="00FD2DA3" w:rsidP="00FD2DA3">
            <w:pPr>
              <w:ind w:left="113" w:right="113"/>
              <w:rPr>
                <w:b/>
                <w:color w:val="000000" w:themeColor="text1"/>
                <w:sz w:val="20"/>
              </w:rPr>
            </w:pPr>
          </w:p>
        </w:tc>
      </w:tr>
      <w:tr w:rsidR="00FD2DA3" w:rsidRPr="00FD2DA3" w14:paraId="45AFBF96" w14:textId="77777777" w:rsidTr="00FD2DA3">
        <w:trPr>
          <w:jc w:val="center"/>
        </w:trPr>
        <w:tc>
          <w:tcPr>
            <w:tcW w:w="495" w:type="dxa"/>
          </w:tcPr>
          <w:p w14:paraId="1C9EA87E" w14:textId="77777777" w:rsidR="00FD2DA3" w:rsidRPr="00FD2DA3" w:rsidRDefault="00FD2DA3" w:rsidP="00FD2DA3">
            <w:pPr>
              <w:ind w:left="113" w:right="113"/>
              <w:rPr>
                <w:color w:val="000000" w:themeColor="text1"/>
                <w:sz w:val="20"/>
              </w:rPr>
            </w:pPr>
          </w:p>
        </w:tc>
        <w:tc>
          <w:tcPr>
            <w:tcW w:w="525" w:type="dxa"/>
          </w:tcPr>
          <w:p w14:paraId="0DB29862" w14:textId="77777777" w:rsidR="00FD2DA3" w:rsidRPr="00FD2DA3" w:rsidRDefault="00FD2DA3" w:rsidP="00FD2DA3">
            <w:pPr>
              <w:ind w:left="113" w:right="113"/>
              <w:rPr>
                <w:color w:val="000000" w:themeColor="text1"/>
                <w:sz w:val="20"/>
              </w:rPr>
            </w:pPr>
          </w:p>
        </w:tc>
        <w:tc>
          <w:tcPr>
            <w:tcW w:w="717" w:type="dxa"/>
          </w:tcPr>
          <w:p w14:paraId="178C9A55" w14:textId="77777777" w:rsidR="00FD2DA3" w:rsidRPr="00FD2DA3" w:rsidRDefault="00FD2DA3" w:rsidP="00FD2DA3">
            <w:pPr>
              <w:ind w:left="113" w:right="113"/>
              <w:rPr>
                <w:color w:val="000000" w:themeColor="text1"/>
                <w:sz w:val="20"/>
              </w:rPr>
            </w:pPr>
            <w:r w:rsidRPr="00FD2DA3">
              <w:rPr>
                <w:color w:val="000000" w:themeColor="text1"/>
                <w:sz w:val="20"/>
              </w:rPr>
              <w:t>1.1.1</w:t>
            </w:r>
          </w:p>
        </w:tc>
        <w:tc>
          <w:tcPr>
            <w:tcW w:w="6271" w:type="dxa"/>
          </w:tcPr>
          <w:p w14:paraId="0809613C"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IALA and the IALA World-Wide Academy</w:t>
            </w:r>
          </w:p>
        </w:tc>
        <w:tc>
          <w:tcPr>
            <w:tcW w:w="648" w:type="dxa"/>
          </w:tcPr>
          <w:p w14:paraId="6AE3F0AB"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tcPr>
          <w:p w14:paraId="4594C0F7" w14:textId="77777777" w:rsidR="00FD2DA3" w:rsidRPr="00FD2DA3" w:rsidRDefault="00FD2DA3" w:rsidP="00FD2DA3">
            <w:pPr>
              <w:ind w:left="113" w:right="113"/>
              <w:rPr>
                <w:color w:val="000000" w:themeColor="text1"/>
                <w:sz w:val="20"/>
              </w:rPr>
            </w:pPr>
          </w:p>
        </w:tc>
        <w:tc>
          <w:tcPr>
            <w:tcW w:w="3158" w:type="dxa"/>
          </w:tcPr>
          <w:p w14:paraId="76BB8C7C" w14:textId="77777777" w:rsidR="00FD2DA3" w:rsidRPr="00FD2DA3" w:rsidRDefault="00FD2DA3" w:rsidP="00FD2DA3">
            <w:pPr>
              <w:ind w:left="113" w:right="113"/>
              <w:rPr>
                <w:color w:val="000000" w:themeColor="text1"/>
                <w:sz w:val="20"/>
              </w:rPr>
            </w:pPr>
            <w:r w:rsidRPr="00FD2DA3">
              <w:rPr>
                <w:color w:val="000000" w:themeColor="text1"/>
                <w:sz w:val="20"/>
              </w:rPr>
              <w:t>IALA NAVGUIDE Chapter 1</w:t>
            </w:r>
          </w:p>
        </w:tc>
        <w:tc>
          <w:tcPr>
            <w:tcW w:w="684" w:type="dxa"/>
            <w:vMerge w:val="restart"/>
            <w:vAlign w:val="center"/>
          </w:tcPr>
          <w:p w14:paraId="14095933" w14:textId="77777777" w:rsidR="00FD2DA3" w:rsidRPr="00FD2DA3" w:rsidRDefault="00FD2DA3" w:rsidP="00FD2DA3">
            <w:pPr>
              <w:ind w:left="113" w:right="113"/>
              <w:rPr>
                <w:color w:val="000000" w:themeColor="text1"/>
                <w:sz w:val="20"/>
              </w:rPr>
            </w:pPr>
            <w:r w:rsidRPr="00FD2DA3">
              <w:rPr>
                <w:color w:val="000000" w:themeColor="text1"/>
                <w:sz w:val="20"/>
              </w:rPr>
              <w:t>1</w:t>
            </w:r>
          </w:p>
        </w:tc>
      </w:tr>
      <w:tr w:rsidR="00FD2DA3" w:rsidRPr="00FD2DA3" w14:paraId="7BF9B857" w14:textId="77777777" w:rsidTr="00FD2DA3">
        <w:trPr>
          <w:jc w:val="center"/>
        </w:trPr>
        <w:tc>
          <w:tcPr>
            <w:tcW w:w="495" w:type="dxa"/>
          </w:tcPr>
          <w:p w14:paraId="0255B0F7" w14:textId="77777777" w:rsidR="00FD2DA3" w:rsidRPr="00FD2DA3" w:rsidRDefault="00FD2DA3" w:rsidP="00FD2DA3">
            <w:pPr>
              <w:ind w:left="113" w:right="113"/>
              <w:rPr>
                <w:color w:val="000000" w:themeColor="text1"/>
                <w:sz w:val="20"/>
              </w:rPr>
            </w:pPr>
          </w:p>
        </w:tc>
        <w:tc>
          <w:tcPr>
            <w:tcW w:w="525" w:type="dxa"/>
          </w:tcPr>
          <w:p w14:paraId="2C72B48C" w14:textId="77777777" w:rsidR="00FD2DA3" w:rsidRPr="00FD2DA3" w:rsidRDefault="00FD2DA3" w:rsidP="00FD2DA3">
            <w:pPr>
              <w:ind w:left="113" w:right="113"/>
              <w:rPr>
                <w:color w:val="000000" w:themeColor="text1"/>
                <w:sz w:val="20"/>
              </w:rPr>
            </w:pPr>
          </w:p>
        </w:tc>
        <w:tc>
          <w:tcPr>
            <w:tcW w:w="717" w:type="dxa"/>
          </w:tcPr>
          <w:p w14:paraId="478516E8" w14:textId="77777777" w:rsidR="00FD2DA3" w:rsidRPr="00FD2DA3" w:rsidRDefault="00FD2DA3" w:rsidP="00FD2DA3">
            <w:pPr>
              <w:ind w:left="113" w:right="113"/>
              <w:rPr>
                <w:color w:val="000000" w:themeColor="text1"/>
                <w:sz w:val="20"/>
              </w:rPr>
            </w:pPr>
            <w:r w:rsidRPr="00FD2DA3">
              <w:rPr>
                <w:color w:val="000000" w:themeColor="text1"/>
                <w:sz w:val="20"/>
              </w:rPr>
              <w:t>1.1.2</w:t>
            </w:r>
            <w:del w:id="175" w:author="Kevin Gregory" w:date="2018-10-19T10:14:00Z">
              <w:r w:rsidRPr="00FD2DA3" w:rsidDel="0089607C">
                <w:rPr>
                  <w:color w:val="000000" w:themeColor="text1"/>
                  <w:sz w:val="20"/>
                </w:rPr>
                <w:delText>.</w:delText>
              </w:r>
            </w:del>
          </w:p>
        </w:tc>
        <w:tc>
          <w:tcPr>
            <w:tcW w:w="6271" w:type="dxa"/>
          </w:tcPr>
          <w:p w14:paraId="57CCAE07" w14:textId="77777777" w:rsidR="00FD2DA3" w:rsidRPr="00FD2DA3" w:rsidRDefault="00FD2DA3" w:rsidP="00FD2DA3">
            <w:pPr>
              <w:ind w:left="113" w:right="113"/>
              <w:jc w:val="right"/>
              <w:rPr>
                <w:color w:val="000000" w:themeColor="text1"/>
                <w:sz w:val="20"/>
              </w:rPr>
            </w:pPr>
            <w:r w:rsidRPr="00FD2DA3">
              <w:rPr>
                <w:color w:val="000000" w:themeColor="text1"/>
                <w:sz w:val="20"/>
              </w:rPr>
              <w:t>Obligations under SOLAS Chapter V 12; 13</w:t>
            </w:r>
          </w:p>
        </w:tc>
        <w:tc>
          <w:tcPr>
            <w:tcW w:w="648" w:type="dxa"/>
          </w:tcPr>
          <w:p w14:paraId="623D2406" w14:textId="77777777" w:rsidR="00FD2DA3" w:rsidRPr="00FD2DA3" w:rsidRDefault="00FD2DA3" w:rsidP="00FD2DA3">
            <w:pPr>
              <w:ind w:left="113" w:right="113"/>
              <w:rPr>
                <w:color w:val="000000" w:themeColor="text1"/>
                <w:sz w:val="20"/>
              </w:rPr>
            </w:pPr>
            <w:r w:rsidRPr="00FD2DA3">
              <w:rPr>
                <w:color w:val="000000" w:themeColor="text1"/>
                <w:sz w:val="20"/>
              </w:rPr>
              <w:t>3</w:t>
            </w:r>
          </w:p>
        </w:tc>
        <w:tc>
          <w:tcPr>
            <w:tcW w:w="1650" w:type="dxa"/>
            <w:vMerge/>
          </w:tcPr>
          <w:p w14:paraId="5E9BE015" w14:textId="77777777" w:rsidR="00FD2DA3" w:rsidRPr="00FD2DA3" w:rsidRDefault="00FD2DA3" w:rsidP="00FD2DA3">
            <w:pPr>
              <w:ind w:left="113" w:right="113"/>
              <w:rPr>
                <w:color w:val="000000" w:themeColor="text1"/>
                <w:sz w:val="20"/>
              </w:rPr>
            </w:pPr>
          </w:p>
        </w:tc>
        <w:tc>
          <w:tcPr>
            <w:tcW w:w="3158" w:type="dxa"/>
          </w:tcPr>
          <w:p w14:paraId="1CF060AB" w14:textId="77777777" w:rsidR="00FD2DA3" w:rsidRPr="00FD2DA3" w:rsidRDefault="00FD2DA3" w:rsidP="00FD2DA3">
            <w:pPr>
              <w:ind w:left="113" w:right="113"/>
              <w:rPr>
                <w:color w:val="000000" w:themeColor="text1"/>
                <w:sz w:val="20"/>
              </w:rPr>
            </w:pPr>
            <w:r w:rsidRPr="00FD2DA3">
              <w:rPr>
                <w:color w:val="000000" w:themeColor="text1"/>
                <w:sz w:val="20"/>
              </w:rPr>
              <w:t>SOLAS Chapter V</w:t>
            </w:r>
          </w:p>
        </w:tc>
        <w:tc>
          <w:tcPr>
            <w:tcW w:w="684" w:type="dxa"/>
            <w:vMerge/>
          </w:tcPr>
          <w:p w14:paraId="4CB94E32" w14:textId="77777777" w:rsidR="00FD2DA3" w:rsidRPr="00FD2DA3" w:rsidRDefault="00FD2DA3" w:rsidP="00FD2DA3">
            <w:pPr>
              <w:ind w:left="113" w:right="113"/>
              <w:rPr>
                <w:color w:val="000000" w:themeColor="text1"/>
                <w:sz w:val="20"/>
              </w:rPr>
            </w:pPr>
          </w:p>
        </w:tc>
      </w:tr>
      <w:tr w:rsidR="00FD2DA3" w:rsidRPr="00FD2DA3" w14:paraId="7EA01CC4" w14:textId="77777777" w:rsidTr="00FD2DA3">
        <w:trPr>
          <w:jc w:val="center"/>
        </w:trPr>
        <w:tc>
          <w:tcPr>
            <w:tcW w:w="495" w:type="dxa"/>
          </w:tcPr>
          <w:p w14:paraId="3621DC30" w14:textId="77777777" w:rsidR="00FD2DA3" w:rsidRPr="00FD2DA3" w:rsidRDefault="00FD2DA3" w:rsidP="00FD2DA3">
            <w:pPr>
              <w:ind w:left="113" w:right="113"/>
              <w:rPr>
                <w:color w:val="000000" w:themeColor="text1"/>
                <w:sz w:val="20"/>
              </w:rPr>
            </w:pPr>
          </w:p>
        </w:tc>
        <w:tc>
          <w:tcPr>
            <w:tcW w:w="525" w:type="dxa"/>
          </w:tcPr>
          <w:p w14:paraId="4C08FD92" w14:textId="77777777" w:rsidR="00FD2DA3" w:rsidRPr="00FD2DA3" w:rsidRDefault="00FD2DA3" w:rsidP="00FD2DA3">
            <w:pPr>
              <w:ind w:left="113" w:right="113"/>
              <w:rPr>
                <w:color w:val="000000" w:themeColor="text1"/>
                <w:sz w:val="20"/>
              </w:rPr>
            </w:pPr>
          </w:p>
        </w:tc>
        <w:tc>
          <w:tcPr>
            <w:tcW w:w="717" w:type="dxa"/>
          </w:tcPr>
          <w:p w14:paraId="0FF4A59B" w14:textId="77777777" w:rsidR="00FD2DA3" w:rsidRPr="00FD2DA3" w:rsidRDefault="00FD2DA3" w:rsidP="00FD2DA3">
            <w:pPr>
              <w:ind w:left="113" w:right="113"/>
              <w:rPr>
                <w:color w:val="000000" w:themeColor="text1"/>
                <w:sz w:val="20"/>
              </w:rPr>
            </w:pPr>
            <w:r w:rsidRPr="00FD2DA3">
              <w:rPr>
                <w:color w:val="000000" w:themeColor="text1"/>
                <w:sz w:val="20"/>
              </w:rPr>
              <w:t>1.1.3</w:t>
            </w:r>
          </w:p>
        </w:tc>
        <w:tc>
          <w:tcPr>
            <w:tcW w:w="6271" w:type="dxa"/>
          </w:tcPr>
          <w:p w14:paraId="3781DD70" w14:textId="7E6FCED0" w:rsidR="00FD2DA3" w:rsidRPr="00FD2DA3" w:rsidRDefault="00FD2DA3" w:rsidP="00FD2DA3">
            <w:pPr>
              <w:ind w:left="113" w:right="113"/>
              <w:jc w:val="right"/>
              <w:rPr>
                <w:color w:val="000000" w:themeColor="text1"/>
                <w:sz w:val="20"/>
              </w:rPr>
            </w:pPr>
            <w:r w:rsidRPr="00FD2DA3">
              <w:rPr>
                <w:color w:val="000000" w:themeColor="text1"/>
                <w:sz w:val="20"/>
              </w:rPr>
              <w:t>IALA Recommendations and Guidelines</w:t>
            </w:r>
            <w:ins w:id="176" w:author="Kevin Gregory" w:date="2018-10-19T10:48:00Z">
              <w:r w:rsidR="00554F06">
                <w:rPr>
                  <w:color w:val="000000" w:themeColor="text1"/>
                  <w:sz w:val="20"/>
                </w:rPr>
                <w:t xml:space="preserve"> related to risk management</w:t>
              </w:r>
            </w:ins>
          </w:p>
        </w:tc>
        <w:tc>
          <w:tcPr>
            <w:tcW w:w="648" w:type="dxa"/>
          </w:tcPr>
          <w:p w14:paraId="0C18D906"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tcPr>
          <w:p w14:paraId="304A6BA9" w14:textId="77777777" w:rsidR="00FD2DA3" w:rsidRPr="00FD2DA3" w:rsidRDefault="00FD2DA3" w:rsidP="00FD2DA3">
            <w:pPr>
              <w:ind w:left="113" w:right="113"/>
              <w:rPr>
                <w:color w:val="000000" w:themeColor="text1"/>
                <w:sz w:val="20"/>
              </w:rPr>
            </w:pPr>
          </w:p>
        </w:tc>
        <w:tc>
          <w:tcPr>
            <w:tcW w:w="3158" w:type="dxa"/>
          </w:tcPr>
          <w:p w14:paraId="3210F9E1" w14:textId="77777777" w:rsidR="00FD2DA3" w:rsidRPr="00FD2DA3" w:rsidRDefault="00FD2DA3" w:rsidP="00FD2DA3">
            <w:pPr>
              <w:ind w:left="113" w:right="113"/>
              <w:rPr>
                <w:color w:val="000000" w:themeColor="text1"/>
                <w:sz w:val="20"/>
              </w:rPr>
            </w:pPr>
            <w:r w:rsidRPr="00FD2DA3">
              <w:rPr>
                <w:color w:val="000000" w:themeColor="text1"/>
                <w:sz w:val="20"/>
              </w:rPr>
              <w:t>www.iala-aism.org</w:t>
            </w:r>
          </w:p>
        </w:tc>
        <w:tc>
          <w:tcPr>
            <w:tcW w:w="684" w:type="dxa"/>
            <w:vMerge/>
          </w:tcPr>
          <w:p w14:paraId="504EEB27" w14:textId="77777777" w:rsidR="00FD2DA3" w:rsidRPr="00FD2DA3" w:rsidRDefault="00FD2DA3" w:rsidP="00FD2DA3">
            <w:pPr>
              <w:ind w:left="113" w:right="113"/>
              <w:rPr>
                <w:color w:val="000000" w:themeColor="text1"/>
                <w:sz w:val="20"/>
              </w:rPr>
            </w:pPr>
          </w:p>
        </w:tc>
      </w:tr>
      <w:tr w:rsidR="00FD2DA3" w:rsidRPr="00FD2DA3" w14:paraId="4A72BD95" w14:textId="77777777" w:rsidTr="00FD2DA3">
        <w:trPr>
          <w:jc w:val="center"/>
        </w:trPr>
        <w:tc>
          <w:tcPr>
            <w:tcW w:w="495" w:type="dxa"/>
          </w:tcPr>
          <w:p w14:paraId="5F7C9718" w14:textId="77777777" w:rsidR="00FD2DA3" w:rsidRPr="00FD2DA3" w:rsidRDefault="00FD2DA3" w:rsidP="00FD2DA3">
            <w:pPr>
              <w:ind w:left="113" w:right="113"/>
              <w:rPr>
                <w:color w:val="000000" w:themeColor="text1"/>
                <w:sz w:val="20"/>
              </w:rPr>
            </w:pPr>
          </w:p>
        </w:tc>
        <w:tc>
          <w:tcPr>
            <w:tcW w:w="525" w:type="dxa"/>
          </w:tcPr>
          <w:p w14:paraId="49BD525A" w14:textId="77777777" w:rsidR="00FD2DA3" w:rsidRPr="00FD2DA3" w:rsidRDefault="00FD2DA3" w:rsidP="00FD2DA3">
            <w:pPr>
              <w:ind w:left="113" w:right="113"/>
              <w:rPr>
                <w:color w:val="000000" w:themeColor="text1"/>
                <w:sz w:val="20"/>
              </w:rPr>
            </w:pPr>
          </w:p>
        </w:tc>
        <w:tc>
          <w:tcPr>
            <w:tcW w:w="717" w:type="dxa"/>
          </w:tcPr>
          <w:p w14:paraId="7F0D3057" w14:textId="77777777" w:rsidR="00FD2DA3" w:rsidRPr="00FD2DA3" w:rsidRDefault="00FD2DA3" w:rsidP="00FD2DA3">
            <w:pPr>
              <w:ind w:left="113" w:right="113"/>
              <w:rPr>
                <w:color w:val="000000" w:themeColor="text1"/>
                <w:sz w:val="20"/>
              </w:rPr>
            </w:pPr>
            <w:r w:rsidRPr="00FD2DA3">
              <w:rPr>
                <w:color w:val="000000" w:themeColor="text1"/>
                <w:sz w:val="20"/>
              </w:rPr>
              <w:t>1.1.4</w:t>
            </w:r>
          </w:p>
        </w:tc>
        <w:tc>
          <w:tcPr>
            <w:tcW w:w="6271" w:type="dxa"/>
          </w:tcPr>
          <w:p w14:paraId="38047E28" w14:textId="0DFB2E95" w:rsidR="00FD2DA3" w:rsidRPr="00FD2DA3" w:rsidRDefault="00554F06" w:rsidP="00FD2DA3">
            <w:pPr>
              <w:ind w:left="113" w:right="113"/>
              <w:jc w:val="right"/>
              <w:rPr>
                <w:color w:val="000000" w:themeColor="text1"/>
                <w:sz w:val="20"/>
              </w:rPr>
            </w:pPr>
            <w:ins w:id="177" w:author="Kevin Gregory" w:date="2018-10-19T10:49:00Z">
              <w:r>
                <w:rPr>
                  <w:color w:val="000000" w:themeColor="text1"/>
                  <w:sz w:val="20"/>
                </w:rPr>
                <w:t xml:space="preserve">Identification and inclusion of </w:t>
              </w:r>
            </w:ins>
            <w:del w:id="178" w:author="Kevin Gregory" w:date="2018-10-19T10:49:00Z">
              <w:r w:rsidR="00FD2DA3" w:rsidRPr="00FD2DA3" w:rsidDel="00BB128F">
                <w:rPr>
                  <w:color w:val="000000" w:themeColor="text1"/>
                  <w:sz w:val="20"/>
                </w:rPr>
                <w:delText>S</w:delText>
              </w:r>
            </w:del>
            <w:ins w:id="179" w:author="Kevin Gregory" w:date="2018-10-19T10:49:00Z">
              <w:r w:rsidR="00BB128F">
                <w:rPr>
                  <w:color w:val="000000" w:themeColor="text1"/>
                  <w:sz w:val="20"/>
                </w:rPr>
                <w:t>s</w:t>
              </w:r>
            </w:ins>
            <w:r w:rsidR="00FD2DA3" w:rsidRPr="00FD2DA3">
              <w:rPr>
                <w:color w:val="000000" w:themeColor="text1"/>
                <w:sz w:val="20"/>
              </w:rPr>
              <w:t>takeholder</w:t>
            </w:r>
            <w:del w:id="180" w:author="Kevin Gregory" w:date="2018-10-19T10:49:00Z">
              <w:r w:rsidR="00FD2DA3" w:rsidRPr="00FD2DA3" w:rsidDel="00BB128F">
                <w:rPr>
                  <w:color w:val="000000" w:themeColor="text1"/>
                  <w:sz w:val="20"/>
                </w:rPr>
                <w:delText>s</w:delText>
              </w:r>
            </w:del>
            <w:ins w:id="181" w:author="Kevin Gregory" w:date="2018-10-19T10:49:00Z">
              <w:r w:rsidR="00BB128F">
                <w:rPr>
                  <w:color w:val="000000" w:themeColor="text1"/>
                  <w:sz w:val="20"/>
                </w:rPr>
                <w:t xml:space="preserve"> groups</w:t>
              </w:r>
            </w:ins>
          </w:p>
        </w:tc>
        <w:tc>
          <w:tcPr>
            <w:tcW w:w="648" w:type="dxa"/>
          </w:tcPr>
          <w:p w14:paraId="1F688473"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tcPr>
          <w:p w14:paraId="07ADE0EF" w14:textId="77777777" w:rsidR="00FD2DA3" w:rsidRPr="00FD2DA3" w:rsidRDefault="00FD2DA3" w:rsidP="00FD2DA3">
            <w:pPr>
              <w:ind w:left="113" w:right="113"/>
              <w:rPr>
                <w:color w:val="000000" w:themeColor="text1"/>
                <w:sz w:val="20"/>
              </w:rPr>
            </w:pPr>
          </w:p>
        </w:tc>
        <w:tc>
          <w:tcPr>
            <w:tcW w:w="3158" w:type="dxa"/>
          </w:tcPr>
          <w:p w14:paraId="349AEA4C" w14:textId="77777777" w:rsidR="00FD2DA3" w:rsidRPr="00FD2DA3" w:rsidRDefault="00FD2DA3" w:rsidP="00FD2DA3">
            <w:pPr>
              <w:ind w:left="113" w:right="113"/>
              <w:rPr>
                <w:color w:val="000000" w:themeColor="text1"/>
                <w:sz w:val="20"/>
              </w:rPr>
            </w:pPr>
            <w:r w:rsidRPr="00FD2DA3">
              <w:rPr>
                <w:color w:val="000000" w:themeColor="text1"/>
                <w:sz w:val="20"/>
              </w:rPr>
              <w:t>GL 1079</w:t>
            </w:r>
          </w:p>
        </w:tc>
        <w:tc>
          <w:tcPr>
            <w:tcW w:w="684" w:type="dxa"/>
            <w:vMerge/>
          </w:tcPr>
          <w:p w14:paraId="361B254D" w14:textId="77777777" w:rsidR="00FD2DA3" w:rsidRPr="00FD2DA3" w:rsidRDefault="00FD2DA3" w:rsidP="00FD2DA3">
            <w:pPr>
              <w:ind w:left="113" w:right="113"/>
              <w:rPr>
                <w:color w:val="000000" w:themeColor="text1"/>
                <w:sz w:val="20"/>
              </w:rPr>
            </w:pPr>
          </w:p>
        </w:tc>
      </w:tr>
      <w:tr w:rsidR="00FD2DA3" w:rsidRPr="00FD2DA3" w14:paraId="02E220AE" w14:textId="77777777" w:rsidTr="00FD2DA3">
        <w:trPr>
          <w:jc w:val="center"/>
        </w:trPr>
        <w:tc>
          <w:tcPr>
            <w:tcW w:w="495" w:type="dxa"/>
          </w:tcPr>
          <w:p w14:paraId="2EDFE954" w14:textId="77777777" w:rsidR="00FD2DA3" w:rsidRPr="00FD2DA3" w:rsidRDefault="00FD2DA3" w:rsidP="00FD2DA3">
            <w:pPr>
              <w:ind w:left="113" w:right="113"/>
              <w:rPr>
                <w:b/>
                <w:color w:val="000000" w:themeColor="text1"/>
                <w:sz w:val="20"/>
              </w:rPr>
            </w:pPr>
          </w:p>
        </w:tc>
        <w:tc>
          <w:tcPr>
            <w:tcW w:w="525" w:type="dxa"/>
          </w:tcPr>
          <w:p w14:paraId="5F06FA14" w14:textId="77777777" w:rsidR="00FD2DA3" w:rsidRPr="00FD2DA3" w:rsidRDefault="00FD2DA3" w:rsidP="00FD2DA3">
            <w:pPr>
              <w:ind w:left="113" w:right="113"/>
              <w:rPr>
                <w:b/>
                <w:color w:val="000000" w:themeColor="text1"/>
                <w:sz w:val="20"/>
              </w:rPr>
            </w:pPr>
            <w:r w:rsidRPr="00FD2DA3">
              <w:rPr>
                <w:b/>
                <w:color w:val="000000" w:themeColor="text1"/>
                <w:sz w:val="20"/>
              </w:rPr>
              <w:t>1.2</w:t>
            </w:r>
          </w:p>
        </w:tc>
        <w:tc>
          <w:tcPr>
            <w:tcW w:w="717" w:type="dxa"/>
            <w:shd w:val="clear" w:color="auto" w:fill="00AFAA"/>
          </w:tcPr>
          <w:p w14:paraId="29B4C4CF" w14:textId="77777777" w:rsidR="00FD2DA3" w:rsidRPr="00FD2DA3" w:rsidRDefault="00FD2DA3" w:rsidP="00FD2DA3">
            <w:pPr>
              <w:ind w:left="113" w:right="113"/>
              <w:rPr>
                <w:b/>
                <w:color w:val="000000" w:themeColor="text1"/>
                <w:sz w:val="20"/>
              </w:rPr>
            </w:pPr>
          </w:p>
        </w:tc>
        <w:tc>
          <w:tcPr>
            <w:tcW w:w="6271" w:type="dxa"/>
          </w:tcPr>
          <w:p w14:paraId="16EEF020" w14:textId="77777777" w:rsidR="00FD2DA3" w:rsidRPr="00FD2DA3" w:rsidRDefault="00FD2DA3" w:rsidP="00FD2DA3">
            <w:pPr>
              <w:ind w:left="113" w:right="113"/>
              <w:rPr>
                <w:b/>
                <w:color w:val="000000" w:themeColor="text1"/>
                <w:sz w:val="20"/>
              </w:rPr>
            </w:pPr>
            <w:r w:rsidRPr="00FD2DA3">
              <w:rPr>
                <w:b/>
                <w:color w:val="000000" w:themeColor="text1"/>
                <w:sz w:val="20"/>
              </w:rPr>
              <w:t xml:space="preserve">Regional Overview </w:t>
            </w:r>
          </w:p>
        </w:tc>
        <w:tc>
          <w:tcPr>
            <w:tcW w:w="6140" w:type="dxa"/>
            <w:gridSpan w:val="4"/>
            <w:shd w:val="clear" w:color="auto" w:fill="00AFAA"/>
          </w:tcPr>
          <w:p w14:paraId="677EB492" w14:textId="77777777" w:rsidR="00FD2DA3" w:rsidRPr="00FD2DA3" w:rsidRDefault="00FD2DA3" w:rsidP="00FD2DA3">
            <w:pPr>
              <w:ind w:left="113" w:right="113"/>
              <w:rPr>
                <w:b/>
                <w:color w:val="000000" w:themeColor="text1"/>
                <w:sz w:val="20"/>
              </w:rPr>
            </w:pPr>
          </w:p>
        </w:tc>
      </w:tr>
      <w:tr w:rsidR="00FD2DA3" w:rsidRPr="00FD2DA3" w14:paraId="68120292" w14:textId="77777777" w:rsidTr="00FD2DA3">
        <w:trPr>
          <w:jc w:val="center"/>
        </w:trPr>
        <w:tc>
          <w:tcPr>
            <w:tcW w:w="495" w:type="dxa"/>
          </w:tcPr>
          <w:p w14:paraId="380C6C4F" w14:textId="77777777" w:rsidR="00FD2DA3" w:rsidRPr="00FD2DA3" w:rsidRDefault="00FD2DA3" w:rsidP="00FD2DA3">
            <w:pPr>
              <w:ind w:left="113" w:right="113"/>
              <w:rPr>
                <w:color w:val="000000" w:themeColor="text1"/>
                <w:sz w:val="20"/>
              </w:rPr>
            </w:pPr>
          </w:p>
        </w:tc>
        <w:tc>
          <w:tcPr>
            <w:tcW w:w="525" w:type="dxa"/>
          </w:tcPr>
          <w:p w14:paraId="4FA3D5E9" w14:textId="77777777" w:rsidR="00FD2DA3" w:rsidRPr="00FD2DA3" w:rsidRDefault="00FD2DA3" w:rsidP="00FD2DA3">
            <w:pPr>
              <w:ind w:left="113" w:right="113"/>
              <w:rPr>
                <w:color w:val="000000" w:themeColor="text1"/>
                <w:sz w:val="20"/>
              </w:rPr>
            </w:pPr>
          </w:p>
        </w:tc>
        <w:tc>
          <w:tcPr>
            <w:tcW w:w="717" w:type="dxa"/>
          </w:tcPr>
          <w:p w14:paraId="5B5239DD" w14:textId="77777777" w:rsidR="00FD2DA3" w:rsidRPr="00FD2DA3" w:rsidRDefault="00FD2DA3" w:rsidP="00FD2DA3">
            <w:pPr>
              <w:ind w:left="113" w:right="113"/>
              <w:rPr>
                <w:color w:val="000000" w:themeColor="text1"/>
                <w:sz w:val="20"/>
              </w:rPr>
            </w:pPr>
            <w:r w:rsidRPr="00FD2DA3">
              <w:rPr>
                <w:color w:val="000000" w:themeColor="text1"/>
                <w:sz w:val="20"/>
              </w:rPr>
              <w:t>1.2.1</w:t>
            </w:r>
          </w:p>
        </w:tc>
        <w:tc>
          <w:tcPr>
            <w:tcW w:w="6271" w:type="dxa"/>
          </w:tcPr>
          <w:p w14:paraId="7C82B48A" w14:textId="77777777" w:rsidR="00FD2DA3" w:rsidRPr="00FD2DA3" w:rsidRDefault="00FD2DA3" w:rsidP="00FD2DA3">
            <w:pPr>
              <w:ind w:left="113" w:right="113"/>
              <w:jc w:val="right"/>
              <w:rPr>
                <w:color w:val="000000" w:themeColor="text1"/>
                <w:sz w:val="20"/>
              </w:rPr>
            </w:pPr>
            <w:r w:rsidRPr="00FD2DA3">
              <w:rPr>
                <w:color w:val="000000" w:themeColor="text1"/>
                <w:sz w:val="20"/>
              </w:rPr>
              <w:t>Maritime overview of the region</w:t>
            </w:r>
          </w:p>
        </w:tc>
        <w:tc>
          <w:tcPr>
            <w:tcW w:w="648" w:type="dxa"/>
            <w:vMerge w:val="restart"/>
            <w:vAlign w:val="center"/>
          </w:tcPr>
          <w:p w14:paraId="3D55097E"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val="restart"/>
            <w:vAlign w:val="center"/>
          </w:tcPr>
          <w:p w14:paraId="6D337795" w14:textId="2E5FA23C" w:rsidR="00FD2DA3" w:rsidRDefault="00FD2DA3" w:rsidP="00FD2DA3">
            <w:pPr>
              <w:ind w:left="113" w:right="113"/>
              <w:rPr>
                <w:ins w:id="182" w:author="Kevin Gregory" w:date="2018-10-19T10:50:00Z"/>
                <w:color w:val="000000" w:themeColor="text1"/>
                <w:sz w:val="20"/>
              </w:rPr>
            </w:pPr>
            <w:r w:rsidRPr="00FD2DA3">
              <w:rPr>
                <w:color w:val="000000" w:themeColor="text1"/>
                <w:sz w:val="20"/>
              </w:rPr>
              <w:t>IALA-Net inputs</w:t>
            </w:r>
            <w:ins w:id="183" w:author="Kevin Gregory" w:date="2018-10-19T10:50:00Z">
              <w:r w:rsidR="00BB128F">
                <w:rPr>
                  <w:color w:val="000000" w:themeColor="text1"/>
                  <w:sz w:val="20"/>
                </w:rPr>
                <w:t>,</w:t>
              </w:r>
            </w:ins>
          </w:p>
          <w:p w14:paraId="025A0E41" w14:textId="49ABDB71" w:rsidR="00BB128F" w:rsidRPr="00FD2DA3" w:rsidRDefault="00BB128F" w:rsidP="00FD2DA3">
            <w:pPr>
              <w:ind w:left="113" w:right="113"/>
              <w:rPr>
                <w:color w:val="000000" w:themeColor="text1"/>
                <w:sz w:val="20"/>
              </w:rPr>
            </w:pPr>
            <w:ins w:id="184" w:author="Kevin Gregory" w:date="2018-10-19T10:50:00Z">
              <w:r>
                <w:rPr>
                  <w:color w:val="000000" w:themeColor="text1"/>
                  <w:sz w:val="20"/>
                </w:rPr>
                <w:t>Local information and data</w:t>
              </w:r>
            </w:ins>
          </w:p>
        </w:tc>
        <w:tc>
          <w:tcPr>
            <w:tcW w:w="3158" w:type="dxa"/>
          </w:tcPr>
          <w:p w14:paraId="53E1812B" w14:textId="77777777" w:rsidR="00FD2DA3" w:rsidRPr="00FD2DA3" w:rsidRDefault="00FD2DA3" w:rsidP="00FD2DA3">
            <w:pPr>
              <w:ind w:left="113" w:right="113"/>
              <w:rPr>
                <w:color w:val="000000" w:themeColor="text1"/>
                <w:sz w:val="20"/>
              </w:rPr>
            </w:pPr>
          </w:p>
        </w:tc>
        <w:tc>
          <w:tcPr>
            <w:tcW w:w="684" w:type="dxa"/>
            <w:vMerge w:val="restart"/>
            <w:vAlign w:val="center"/>
          </w:tcPr>
          <w:p w14:paraId="0D253940" w14:textId="77777777" w:rsidR="00FD2DA3" w:rsidRPr="00FD2DA3" w:rsidRDefault="00FD2DA3" w:rsidP="00FD2DA3">
            <w:pPr>
              <w:ind w:left="113" w:right="113"/>
              <w:rPr>
                <w:color w:val="000000" w:themeColor="text1"/>
                <w:sz w:val="20"/>
              </w:rPr>
            </w:pPr>
            <w:r w:rsidRPr="00FD2DA3">
              <w:rPr>
                <w:color w:val="000000" w:themeColor="text1"/>
                <w:sz w:val="20"/>
              </w:rPr>
              <w:t>2</w:t>
            </w:r>
          </w:p>
        </w:tc>
      </w:tr>
      <w:tr w:rsidR="00FD2DA3" w:rsidRPr="00FD2DA3" w14:paraId="33DCFC90" w14:textId="77777777" w:rsidTr="00FD2DA3">
        <w:trPr>
          <w:jc w:val="center"/>
        </w:trPr>
        <w:tc>
          <w:tcPr>
            <w:tcW w:w="495" w:type="dxa"/>
          </w:tcPr>
          <w:p w14:paraId="15F98F55" w14:textId="77777777" w:rsidR="00FD2DA3" w:rsidRPr="00FD2DA3" w:rsidRDefault="00FD2DA3" w:rsidP="00FD2DA3">
            <w:pPr>
              <w:ind w:left="113" w:right="113"/>
              <w:rPr>
                <w:color w:val="000000" w:themeColor="text1"/>
                <w:sz w:val="20"/>
              </w:rPr>
            </w:pPr>
          </w:p>
        </w:tc>
        <w:tc>
          <w:tcPr>
            <w:tcW w:w="525" w:type="dxa"/>
          </w:tcPr>
          <w:p w14:paraId="21FC5FC3" w14:textId="77777777" w:rsidR="00FD2DA3" w:rsidRPr="00FD2DA3" w:rsidRDefault="00FD2DA3" w:rsidP="00FD2DA3">
            <w:pPr>
              <w:ind w:left="113" w:right="113"/>
              <w:rPr>
                <w:color w:val="000000" w:themeColor="text1"/>
                <w:sz w:val="20"/>
              </w:rPr>
            </w:pPr>
          </w:p>
        </w:tc>
        <w:tc>
          <w:tcPr>
            <w:tcW w:w="717" w:type="dxa"/>
          </w:tcPr>
          <w:p w14:paraId="69F271F0" w14:textId="77777777" w:rsidR="00FD2DA3" w:rsidRPr="00FD2DA3" w:rsidRDefault="00FD2DA3" w:rsidP="00FD2DA3">
            <w:pPr>
              <w:ind w:left="113" w:right="113"/>
              <w:rPr>
                <w:color w:val="000000" w:themeColor="text1"/>
                <w:sz w:val="20"/>
              </w:rPr>
            </w:pPr>
            <w:r w:rsidRPr="00FD2DA3">
              <w:rPr>
                <w:color w:val="000000" w:themeColor="text1"/>
                <w:sz w:val="20"/>
              </w:rPr>
              <w:t>1.2.2</w:t>
            </w:r>
          </w:p>
        </w:tc>
        <w:tc>
          <w:tcPr>
            <w:tcW w:w="6271" w:type="dxa"/>
          </w:tcPr>
          <w:p w14:paraId="1509E393" w14:textId="77777777" w:rsidR="00FD2DA3" w:rsidRPr="00FD2DA3" w:rsidRDefault="00FD2DA3" w:rsidP="00FD2DA3">
            <w:pPr>
              <w:ind w:left="113" w:right="113"/>
              <w:jc w:val="right"/>
              <w:rPr>
                <w:color w:val="000000" w:themeColor="text1"/>
                <w:sz w:val="20"/>
              </w:rPr>
            </w:pPr>
            <w:r w:rsidRPr="00FD2DA3">
              <w:rPr>
                <w:color w:val="000000" w:themeColor="text1"/>
                <w:sz w:val="20"/>
              </w:rPr>
              <w:t>Regional trends in maritime traffic</w:t>
            </w:r>
          </w:p>
        </w:tc>
        <w:tc>
          <w:tcPr>
            <w:tcW w:w="648" w:type="dxa"/>
            <w:vMerge/>
          </w:tcPr>
          <w:p w14:paraId="376C3AA5" w14:textId="77777777" w:rsidR="00FD2DA3" w:rsidRPr="00FD2DA3" w:rsidRDefault="00FD2DA3" w:rsidP="00FD2DA3">
            <w:pPr>
              <w:ind w:left="113" w:right="113"/>
              <w:rPr>
                <w:color w:val="000000" w:themeColor="text1"/>
                <w:sz w:val="20"/>
              </w:rPr>
            </w:pPr>
          </w:p>
        </w:tc>
        <w:tc>
          <w:tcPr>
            <w:tcW w:w="1650" w:type="dxa"/>
            <w:vMerge/>
          </w:tcPr>
          <w:p w14:paraId="4E12A747" w14:textId="77777777" w:rsidR="00FD2DA3" w:rsidRPr="00FD2DA3" w:rsidRDefault="00FD2DA3" w:rsidP="00FD2DA3">
            <w:pPr>
              <w:ind w:left="113" w:right="113"/>
              <w:rPr>
                <w:color w:val="000000" w:themeColor="text1"/>
                <w:sz w:val="20"/>
              </w:rPr>
            </w:pPr>
          </w:p>
        </w:tc>
        <w:tc>
          <w:tcPr>
            <w:tcW w:w="3158" w:type="dxa"/>
          </w:tcPr>
          <w:p w14:paraId="3CA838BE" w14:textId="77777777" w:rsidR="00FD2DA3" w:rsidRPr="00FD2DA3" w:rsidRDefault="00FD2DA3" w:rsidP="00FD2DA3">
            <w:pPr>
              <w:ind w:left="113" w:right="113"/>
              <w:rPr>
                <w:color w:val="000000" w:themeColor="text1"/>
                <w:sz w:val="20"/>
              </w:rPr>
            </w:pPr>
          </w:p>
        </w:tc>
        <w:tc>
          <w:tcPr>
            <w:tcW w:w="684" w:type="dxa"/>
            <w:vMerge/>
          </w:tcPr>
          <w:p w14:paraId="1C95A4B9" w14:textId="77777777" w:rsidR="00FD2DA3" w:rsidRPr="00FD2DA3" w:rsidRDefault="00FD2DA3" w:rsidP="00FD2DA3">
            <w:pPr>
              <w:ind w:left="113" w:right="113"/>
              <w:rPr>
                <w:color w:val="000000" w:themeColor="text1"/>
                <w:sz w:val="20"/>
              </w:rPr>
            </w:pPr>
          </w:p>
        </w:tc>
      </w:tr>
      <w:tr w:rsidR="00FD2DA3" w:rsidRPr="00FD2DA3" w14:paraId="4F61E6E2" w14:textId="77777777" w:rsidTr="00FD2DA3">
        <w:trPr>
          <w:jc w:val="center"/>
        </w:trPr>
        <w:tc>
          <w:tcPr>
            <w:tcW w:w="495" w:type="dxa"/>
          </w:tcPr>
          <w:p w14:paraId="3FD1F25C" w14:textId="77777777" w:rsidR="00FD2DA3" w:rsidRPr="00FD2DA3" w:rsidRDefault="00FD2DA3" w:rsidP="00FD2DA3">
            <w:pPr>
              <w:ind w:left="113" w:right="113"/>
              <w:rPr>
                <w:color w:val="000000" w:themeColor="text1"/>
                <w:sz w:val="20"/>
              </w:rPr>
            </w:pPr>
          </w:p>
        </w:tc>
        <w:tc>
          <w:tcPr>
            <w:tcW w:w="525" w:type="dxa"/>
          </w:tcPr>
          <w:p w14:paraId="744B8949" w14:textId="77777777" w:rsidR="00FD2DA3" w:rsidRPr="00FD2DA3" w:rsidRDefault="00FD2DA3" w:rsidP="00FD2DA3">
            <w:pPr>
              <w:ind w:left="113" w:right="113"/>
              <w:rPr>
                <w:color w:val="000000" w:themeColor="text1"/>
                <w:sz w:val="20"/>
              </w:rPr>
            </w:pPr>
          </w:p>
        </w:tc>
        <w:tc>
          <w:tcPr>
            <w:tcW w:w="717" w:type="dxa"/>
          </w:tcPr>
          <w:p w14:paraId="10DEBBDF" w14:textId="77777777" w:rsidR="00FD2DA3" w:rsidRPr="00FD2DA3" w:rsidRDefault="00FD2DA3" w:rsidP="00FD2DA3">
            <w:pPr>
              <w:ind w:left="113" w:right="113"/>
              <w:rPr>
                <w:color w:val="000000" w:themeColor="text1"/>
                <w:sz w:val="20"/>
              </w:rPr>
            </w:pPr>
            <w:r w:rsidRPr="00FD2DA3">
              <w:rPr>
                <w:color w:val="000000" w:themeColor="text1"/>
                <w:sz w:val="20"/>
              </w:rPr>
              <w:t>1.2.3</w:t>
            </w:r>
          </w:p>
        </w:tc>
        <w:tc>
          <w:tcPr>
            <w:tcW w:w="6271" w:type="dxa"/>
          </w:tcPr>
          <w:p w14:paraId="4BDA0159" w14:textId="77777777" w:rsidR="00FD2DA3" w:rsidRPr="00FD2DA3" w:rsidRDefault="00FD2DA3" w:rsidP="00FD2DA3">
            <w:pPr>
              <w:ind w:left="113" w:right="113"/>
              <w:jc w:val="right"/>
              <w:rPr>
                <w:color w:val="000000" w:themeColor="text1"/>
                <w:sz w:val="20"/>
              </w:rPr>
            </w:pPr>
            <w:r w:rsidRPr="00FD2DA3">
              <w:rPr>
                <w:color w:val="000000" w:themeColor="text1"/>
                <w:sz w:val="20"/>
              </w:rPr>
              <w:t>Vessel traffic analysis and availability of AIS data</w:t>
            </w:r>
          </w:p>
        </w:tc>
        <w:tc>
          <w:tcPr>
            <w:tcW w:w="648" w:type="dxa"/>
            <w:vMerge/>
          </w:tcPr>
          <w:p w14:paraId="05729B09" w14:textId="77777777" w:rsidR="00FD2DA3" w:rsidRPr="00FD2DA3" w:rsidRDefault="00FD2DA3" w:rsidP="00FD2DA3">
            <w:pPr>
              <w:ind w:left="113" w:right="113"/>
              <w:rPr>
                <w:color w:val="000000" w:themeColor="text1"/>
                <w:sz w:val="20"/>
              </w:rPr>
            </w:pPr>
          </w:p>
        </w:tc>
        <w:tc>
          <w:tcPr>
            <w:tcW w:w="1650" w:type="dxa"/>
            <w:vMerge/>
          </w:tcPr>
          <w:p w14:paraId="18B26ABC" w14:textId="77777777" w:rsidR="00FD2DA3" w:rsidRPr="00FD2DA3" w:rsidRDefault="00FD2DA3" w:rsidP="00FD2DA3">
            <w:pPr>
              <w:ind w:left="113" w:right="113"/>
              <w:rPr>
                <w:color w:val="000000" w:themeColor="text1"/>
                <w:sz w:val="20"/>
              </w:rPr>
            </w:pPr>
          </w:p>
        </w:tc>
        <w:tc>
          <w:tcPr>
            <w:tcW w:w="3158" w:type="dxa"/>
          </w:tcPr>
          <w:p w14:paraId="0FB56632" w14:textId="77777777" w:rsidR="00FD2DA3" w:rsidRPr="00FD2DA3" w:rsidRDefault="00FD2DA3" w:rsidP="00FD2DA3">
            <w:pPr>
              <w:ind w:left="113" w:right="113"/>
              <w:rPr>
                <w:color w:val="000000" w:themeColor="text1"/>
                <w:sz w:val="20"/>
              </w:rPr>
            </w:pPr>
            <w:r w:rsidRPr="00FD2DA3">
              <w:rPr>
                <w:color w:val="000000" w:themeColor="text1"/>
                <w:sz w:val="20"/>
              </w:rPr>
              <w:t xml:space="preserve">Rec A-126; GL 1082 </w:t>
            </w:r>
          </w:p>
        </w:tc>
        <w:tc>
          <w:tcPr>
            <w:tcW w:w="684" w:type="dxa"/>
            <w:vMerge/>
          </w:tcPr>
          <w:p w14:paraId="3D1E52F9" w14:textId="77777777" w:rsidR="00FD2DA3" w:rsidRPr="00FD2DA3" w:rsidRDefault="00FD2DA3" w:rsidP="00FD2DA3">
            <w:pPr>
              <w:ind w:left="113" w:right="113"/>
              <w:rPr>
                <w:color w:val="000000" w:themeColor="text1"/>
                <w:sz w:val="20"/>
              </w:rPr>
            </w:pPr>
          </w:p>
        </w:tc>
      </w:tr>
      <w:tr w:rsidR="00FD2DA3" w:rsidRPr="00FD2DA3" w14:paraId="21C024F2" w14:textId="77777777" w:rsidTr="00FD2DA3">
        <w:trPr>
          <w:jc w:val="center"/>
        </w:trPr>
        <w:tc>
          <w:tcPr>
            <w:tcW w:w="495" w:type="dxa"/>
          </w:tcPr>
          <w:p w14:paraId="79E3506D" w14:textId="77777777" w:rsidR="00FD2DA3" w:rsidRPr="00FD2DA3" w:rsidRDefault="00FD2DA3" w:rsidP="00FD2DA3">
            <w:pPr>
              <w:ind w:left="113" w:right="113"/>
              <w:rPr>
                <w:color w:val="000000" w:themeColor="text1"/>
                <w:sz w:val="20"/>
              </w:rPr>
            </w:pPr>
          </w:p>
        </w:tc>
        <w:tc>
          <w:tcPr>
            <w:tcW w:w="525" w:type="dxa"/>
          </w:tcPr>
          <w:p w14:paraId="20916E1F" w14:textId="77777777" w:rsidR="00FD2DA3" w:rsidRPr="00FD2DA3" w:rsidRDefault="00FD2DA3" w:rsidP="00FD2DA3">
            <w:pPr>
              <w:ind w:left="113" w:right="113"/>
              <w:rPr>
                <w:color w:val="000000" w:themeColor="text1"/>
                <w:sz w:val="20"/>
              </w:rPr>
            </w:pPr>
          </w:p>
        </w:tc>
        <w:tc>
          <w:tcPr>
            <w:tcW w:w="717" w:type="dxa"/>
          </w:tcPr>
          <w:p w14:paraId="063A4CF1" w14:textId="77777777" w:rsidR="00FD2DA3" w:rsidRPr="00FD2DA3" w:rsidRDefault="00FD2DA3" w:rsidP="00FD2DA3">
            <w:pPr>
              <w:ind w:left="113" w:right="113"/>
              <w:rPr>
                <w:color w:val="000000" w:themeColor="text1"/>
                <w:sz w:val="20"/>
              </w:rPr>
            </w:pPr>
            <w:r w:rsidRPr="00FD2DA3">
              <w:rPr>
                <w:color w:val="000000" w:themeColor="text1"/>
                <w:sz w:val="20"/>
              </w:rPr>
              <w:t>1.2.4</w:t>
            </w:r>
          </w:p>
        </w:tc>
        <w:tc>
          <w:tcPr>
            <w:tcW w:w="6271" w:type="dxa"/>
          </w:tcPr>
          <w:p w14:paraId="05A67D71" w14:textId="77777777" w:rsidR="00FD2DA3" w:rsidRPr="00FD2DA3" w:rsidRDefault="00FD2DA3" w:rsidP="00FD2DA3">
            <w:pPr>
              <w:ind w:left="113" w:right="113"/>
              <w:jc w:val="right"/>
              <w:rPr>
                <w:color w:val="000000" w:themeColor="text1"/>
                <w:sz w:val="20"/>
              </w:rPr>
            </w:pPr>
            <w:r w:rsidRPr="00FD2DA3">
              <w:rPr>
                <w:color w:val="000000" w:themeColor="text1"/>
                <w:sz w:val="20"/>
              </w:rPr>
              <w:t>Other sources of maritime traffic information</w:t>
            </w:r>
          </w:p>
        </w:tc>
        <w:tc>
          <w:tcPr>
            <w:tcW w:w="648" w:type="dxa"/>
            <w:vMerge/>
          </w:tcPr>
          <w:p w14:paraId="5F26FAE4" w14:textId="77777777" w:rsidR="00FD2DA3" w:rsidRPr="00FD2DA3" w:rsidRDefault="00FD2DA3" w:rsidP="00FD2DA3">
            <w:pPr>
              <w:ind w:left="113" w:right="113"/>
              <w:rPr>
                <w:color w:val="000000" w:themeColor="text1"/>
                <w:sz w:val="20"/>
              </w:rPr>
            </w:pPr>
          </w:p>
        </w:tc>
        <w:tc>
          <w:tcPr>
            <w:tcW w:w="1650" w:type="dxa"/>
            <w:vMerge/>
          </w:tcPr>
          <w:p w14:paraId="7573E86C" w14:textId="77777777" w:rsidR="00FD2DA3" w:rsidRPr="00FD2DA3" w:rsidRDefault="00FD2DA3" w:rsidP="00FD2DA3">
            <w:pPr>
              <w:ind w:left="113" w:right="113"/>
              <w:rPr>
                <w:color w:val="000000" w:themeColor="text1"/>
                <w:sz w:val="20"/>
              </w:rPr>
            </w:pPr>
          </w:p>
        </w:tc>
        <w:tc>
          <w:tcPr>
            <w:tcW w:w="3158" w:type="dxa"/>
          </w:tcPr>
          <w:p w14:paraId="7AA87124" w14:textId="77777777" w:rsidR="00FD2DA3" w:rsidRPr="00FD2DA3" w:rsidRDefault="00FD2DA3" w:rsidP="00FD2DA3">
            <w:pPr>
              <w:ind w:left="113" w:right="113"/>
              <w:rPr>
                <w:color w:val="000000" w:themeColor="text1"/>
                <w:sz w:val="20"/>
              </w:rPr>
            </w:pPr>
            <w:r w:rsidRPr="00FD2DA3">
              <w:rPr>
                <w:color w:val="000000" w:themeColor="text1"/>
                <w:sz w:val="20"/>
              </w:rPr>
              <w:t xml:space="preserve">Rec E-142 </w:t>
            </w:r>
          </w:p>
        </w:tc>
        <w:tc>
          <w:tcPr>
            <w:tcW w:w="684" w:type="dxa"/>
            <w:vMerge/>
          </w:tcPr>
          <w:p w14:paraId="2B09604D" w14:textId="77777777" w:rsidR="00FD2DA3" w:rsidRPr="00FD2DA3" w:rsidRDefault="00FD2DA3" w:rsidP="00FD2DA3">
            <w:pPr>
              <w:ind w:left="113" w:right="113"/>
              <w:rPr>
                <w:color w:val="000000" w:themeColor="text1"/>
                <w:sz w:val="20"/>
              </w:rPr>
            </w:pPr>
          </w:p>
        </w:tc>
      </w:tr>
      <w:tr w:rsidR="00FD2DA3" w:rsidRPr="00FD2DA3" w14:paraId="3175DD5F" w14:textId="77777777" w:rsidTr="00FD2DA3">
        <w:trPr>
          <w:jc w:val="center"/>
        </w:trPr>
        <w:tc>
          <w:tcPr>
            <w:tcW w:w="495" w:type="dxa"/>
          </w:tcPr>
          <w:p w14:paraId="63560984" w14:textId="77777777" w:rsidR="00FD2DA3" w:rsidRPr="00FD2DA3" w:rsidRDefault="00FD2DA3" w:rsidP="00FD2DA3">
            <w:pPr>
              <w:ind w:left="113" w:right="113"/>
              <w:rPr>
                <w:color w:val="000000" w:themeColor="text1"/>
                <w:sz w:val="20"/>
              </w:rPr>
            </w:pPr>
          </w:p>
        </w:tc>
        <w:tc>
          <w:tcPr>
            <w:tcW w:w="525" w:type="dxa"/>
          </w:tcPr>
          <w:p w14:paraId="76B7F03B" w14:textId="77777777" w:rsidR="00FD2DA3" w:rsidRPr="00FD2DA3" w:rsidRDefault="00FD2DA3" w:rsidP="00FD2DA3">
            <w:pPr>
              <w:ind w:left="113" w:right="113"/>
              <w:rPr>
                <w:color w:val="000000" w:themeColor="text1"/>
                <w:sz w:val="20"/>
              </w:rPr>
            </w:pPr>
          </w:p>
        </w:tc>
        <w:tc>
          <w:tcPr>
            <w:tcW w:w="717" w:type="dxa"/>
          </w:tcPr>
          <w:p w14:paraId="0987FB20" w14:textId="77777777" w:rsidR="00FD2DA3" w:rsidRPr="00FD2DA3" w:rsidRDefault="00FD2DA3" w:rsidP="00FD2DA3">
            <w:pPr>
              <w:ind w:left="113" w:right="113"/>
              <w:rPr>
                <w:color w:val="000000" w:themeColor="text1"/>
                <w:sz w:val="20"/>
              </w:rPr>
            </w:pPr>
            <w:r w:rsidRPr="00FD2DA3">
              <w:rPr>
                <w:color w:val="000000" w:themeColor="text1"/>
                <w:sz w:val="20"/>
              </w:rPr>
              <w:t>1.2.5</w:t>
            </w:r>
          </w:p>
        </w:tc>
        <w:tc>
          <w:tcPr>
            <w:tcW w:w="6271" w:type="dxa"/>
          </w:tcPr>
          <w:p w14:paraId="40B9BF7C" w14:textId="77777777" w:rsidR="00FD2DA3" w:rsidRPr="00FD2DA3" w:rsidRDefault="00FD2DA3" w:rsidP="00FD2DA3">
            <w:pPr>
              <w:ind w:left="113" w:right="113"/>
              <w:jc w:val="right"/>
              <w:rPr>
                <w:color w:val="000000" w:themeColor="text1"/>
                <w:sz w:val="20"/>
              </w:rPr>
            </w:pPr>
            <w:r w:rsidRPr="00FD2DA3">
              <w:rPr>
                <w:color w:val="000000" w:themeColor="text1"/>
                <w:sz w:val="20"/>
              </w:rPr>
              <w:t>Availability of regional electronic chart data</w:t>
            </w:r>
          </w:p>
        </w:tc>
        <w:tc>
          <w:tcPr>
            <w:tcW w:w="648" w:type="dxa"/>
            <w:vMerge/>
          </w:tcPr>
          <w:p w14:paraId="30F3CF1D" w14:textId="77777777" w:rsidR="00FD2DA3" w:rsidRPr="00FD2DA3" w:rsidRDefault="00FD2DA3" w:rsidP="00FD2DA3">
            <w:pPr>
              <w:ind w:left="113" w:right="113"/>
              <w:rPr>
                <w:color w:val="000000" w:themeColor="text1"/>
                <w:sz w:val="20"/>
              </w:rPr>
            </w:pPr>
          </w:p>
        </w:tc>
        <w:tc>
          <w:tcPr>
            <w:tcW w:w="1650" w:type="dxa"/>
            <w:vMerge/>
          </w:tcPr>
          <w:p w14:paraId="145D67ED" w14:textId="77777777" w:rsidR="00FD2DA3" w:rsidRPr="00FD2DA3" w:rsidRDefault="00FD2DA3" w:rsidP="00FD2DA3">
            <w:pPr>
              <w:ind w:left="113" w:right="113"/>
              <w:rPr>
                <w:color w:val="000000" w:themeColor="text1"/>
                <w:sz w:val="20"/>
              </w:rPr>
            </w:pPr>
          </w:p>
        </w:tc>
        <w:tc>
          <w:tcPr>
            <w:tcW w:w="3158" w:type="dxa"/>
          </w:tcPr>
          <w:p w14:paraId="5E68A126" w14:textId="77777777" w:rsidR="00FD2DA3" w:rsidRPr="00FD2DA3" w:rsidRDefault="00FD2DA3" w:rsidP="00FD2DA3">
            <w:pPr>
              <w:ind w:left="113" w:right="113"/>
              <w:rPr>
                <w:color w:val="000000" w:themeColor="text1"/>
                <w:sz w:val="20"/>
              </w:rPr>
            </w:pPr>
            <w:r w:rsidRPr="00FD2DA3">
              <w:rPr>
                <w:color w:val="000000" w:themeColor="text1"/>
                <w:sz w:val="20"/>
              </w:rPr>
              <w:t>GL 1057</w:t>
            </w:r>
          </w:p>
        </w:tc>
        <w:tc>
          <w:tcPr>
            <w:tcW w:w="684" w:type="dxa"/>
            <w:vMerge/>
          </w:tcPr>
          <w:p w14:paraId="6EFB1587" w14:textId="77777777" w:rsidR="00FD2DA3" w:rsidRPr="00FD2DA3" w:rsidRDefault="00FD2DA3" w:rsidP="00FD2DA3">
            <w:pPr>
              <w:ind w:left="113" w:right="113"/>
              <w:rPr>
                <w:color w:val="000000" w:themeColor="text1"/>
                <w:sz w:val="20"/>
              </w:rPr>
            </w:pPr>
          </w:p>
        </w:tc>
      </w:tr>
      <w:tr w:rsidR="00FD2DA3" w:rsidRPr="00FD2DA3" w14:paraId="47000E2A" w14:textId="77777777" w:rsidTr="00FD2DA3">
        <w:trPr>
          <w:jc w:val="center"/>
        </w:trPr>
        <w:tc>
          <w:tcPr>
            <w:tcW w:w="495" w:type="dxa"/>
          </w:tcPr>
          <w:p w14:paraId="11BA4CC6" w14:textId="77777777" w:rsidR="00FD2DA3" w:rsidRPr="00FD2DA3" w:rsidRDefault="00FD2DA3" w:rsidP="00FD2DA3">
            <w:pPr>
              <w:ind w:left="113" w:right="113"/>
              <w:rPr>
                <w:color w:val="000000" w:themeColor="text1"/>
                <w:sz w:val="20"/>
              </w:rPr>
            </w:pPr>
          </w:p>
        </w:tc>
        <w:tc>
          <w:tcPr>
            <w:tcW w:w="525" w:type="dxa"/>
          </w:tcPr>
          <w:p w14:paraId="331FF171" w14:textId="77777777" w:rsidR="00FD2DA3" w:rsidRPr="00FD2DA3" w:rsidRDefault="00FD2DA3" w:rsidP="00FD2DA3">
            <w:pPr>
              <w:ind w:left="113" w:right="113"/>
              <w:rPr>
                <w:color w:val="000000" w:themeColor="text1"/>
                <w:sz w:val="20"/>
              </w:rPr>
            </w:pPr>
          </w:p>
        </w:tc>
        <w:tc>
          <w:tcPr>
            <w:tcW w:w="717" w:type="dxa"/>
          </w:tcPr>
          <w:p w14:paraId="6B7E47A7" w14:textId="77777777" w:rsidR="00FD2DA3" w:rsidRPr="00FD2DA3" w:rsidRDefault="00FD2DA3" w:rsidP="00FD2DA3">
            <w:pPr>
              <w:ind w:left="113" w:right="113"/>
              <w:rPr>
                <w:color w:val="000000" w:themeColor="text1"/>
                <w:sz w:val="20"/>
              </w:rPr>
            </w:pPr>
            <w:r w:rsidRPr="00FD2DA3">
              <w:rPr>
                <w:color w:val="000000" w:themeColor="text1"/>
                <w:sz w:val="20"/>
              </w:rPr>
              <w:t>1.2.6</w:t>
            </w:r>
          </w:p>
        </w:tc>
        <w:tc>
          <w:tcPr>
            <w:tcW w:w="6271" w:type="dxa"/>
          </w:tcPr>
          <w:p w14:paraId="668FB612"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test area under study</w:t>
            </w:r>
          </w:p>
        </w:tc>
        <w:tc>
          <w:tcPr>
            <w:tcW w:w="648" w:type="dxa"/>
            <w:vMerge/>
          </w:tcPr>
          <w:p w14:paraId="3248B9AA" w14:textId="77777777" w:rsidR="00FD2DA3" w:rsidRPr="00FD2DA3" w:rsidRDefault="00FD2DA3" w:rsidP="00FD2DA3">
            <w:pPr>
              <w:ind w:left="113" w:right="113"/>
              <w:rPr>
                <w:color w:val="000000" w:themeColor="text1"/>
                <w:sz w:val="20"/>
              </w:rPr>
            </w:pPr>
          </w:p>
        </w:tc>
        <w:tc>
          <w:tcPr>
            <w:tcW w:w="1650" w:type="dxa"/>
            <w:vMerge/>
          </w:tcPr>
          <w:p w14:paraId="2B078287" w14:textId="77777777" w:rsidR="00FD2DA3" w:rsidRPr="00FD2DA3" w:rsidRDefault="00FD2DA3" w:rsidP="00FD2DA3">
            <w:pPr>
              <w:ind w:left="113" w:right="113"/>
              <w:rPr>
                <w:color w:val="000000" w:themeColor="text1"/>
                <w:sz w:val="20"/>
              </w:rPr>
            </w:pPr>
          </w:p>
        </w:tc>
        <w:tc>
          <w:tcPr>
            <w:tcW w:w="3158" w:type="dxa"/>
          </w:tcPr>
          <w:p w14:paraId="5A2751BA" w14:textId="77777777" w:rsidR="00FD2DA3" w:rsidRPr="00FD2DA3" w:rsidRDefault="00FD2DA3" w:rsidP="00FD2DA3">
            <w:pPr>
              <w:ind w:left="113" w:right="113"/>
              <w:rPr>
                <w:color w:val="000000" w:themeColor="text1"/>
                <w:sz w:val="20"/>
              </w:rPr>
            </w:pPr>
          </w:p>
        </w:tc>
        <w:tc>
          <w:tcPr>
            <w:tcW w:w="684" w:type="dxa"/>
            <w:vMerge/>
          </w:tcPr>
          <w:p w14:paraId="317740DC" w14:textId="77777777" w:rsidR="00FD2DA3" w:rsidRPr="00FD2DA3" w:rsidRDefault="00FD2DA3" w:rsidP="00FD2DA3">
            <w:pPr>
              <w:ind w:left="113" w:right="113"/>
              <w:rPr>
                <w:color w:val="000000" w:themeColor="text1"/>
                <w:sz w:val="20"/>
              </w:rPr>
            </w:pPr>
          </w:p>
        </w:tc>
      </w:tr>
    </w:tbl>
    <w:p w14:paraId="682C3DB8" w14:textId="77777777" w:rsidR="00FD2DA3" w:rsidRPr="00FD2DA3" w:rsidRDefault="00FD2DA3" w:rsidP="00FD2DA3">
      <w:pPr>
        <w:spacing w:after="120"/>
        <w:rPr>
          <w:sz w:val="22"/>
        </w:rPr>
      </w:pPr>
    </w:p>
    <w:p w14:paraId="04489B3B" w14:textId="77777777" w:rsidR="00FD2DA3" w:rsidRPr="00FD2DA3" w:rsidRDefault="00FD2DA3" w:rsidP="00FD2DA3">
      <w:pPr>
        <w:spacing w:after="200" w:line="276" w:lineRule="auto"/>
        <w:rPr>
          <w:rFonts w:asciiTheme="majorHAnsi" w:eastAsiaTheme="majorEastAsia" w:hAnsiTheme="majorHAnsi" w:cstheme="majorBidi"/>
          <w:b/>
          <w:bCs/>
          <w:caps/>
          <w:color w:val="00AFAA"/>
          <w:sz w:val="28"/>
          <w:szCs w:val="24"/>
        </w:rPr>
      </w:pPr>
      <w:r w:rsidRPr="00FD2DA3">
        <w:br w:type="page"/>
      </w:r>
    </w:p>
    <w:p w14:paraId="7077E2AC"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185" w:name="_Toc527543740"/>
      <w:r w:rsidRPr="00FD2DA3">
        <w:rPr>
          <w:rFonts w:eastAsia="Times New Roman" w:cs="Times New Roman"/>
          <w:b/>
          <w:color w:val="009FDF"/>
          <w:sz w:val="32"/>
          <w:szCs w:val="24"/>
          <w:u w:val="single" w:color="009FDF"/>
        </w:rPr>
        <w:lastRenderedPageBreak/>
        <w:t>INTRODUCTION TO THE IALA RISK MANAGEMENT TOOLBOX</w:t>
      </w:r>
      <w:bookmarkEnd w:id="185"/>
    </w:p>
    <w:p w14:paraId="423FE22F" w14:textId="77777777" w:rsidR="00FD2DA3" w:rsidRPr="00D7746B" w:rsidRDefault="00FD2DA3" w:rsidP="00D7746B">
      <w:pPr>
        <w:pStyle w:val="Heading1"/>
        <w:numPr>
          <w:ilvl w:val="0"/>
          <w:numId w:val="30"/>
        </w:numPr>
      </w:pPr>
      <w:bookmarkStart w:id="186" w:name="_Toc527543741"/>
      <w:r w:rsidRPr="00D7746B">
        <w:t>SCOPE</w:t>
      </w:r>
      <w:bookmarkEnd w:id="186"/>
    </w:p>
    <w:p w14:paraId="27D50F1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3B10CBF" w14:textId="77777777" w:rsidR="00FD2DA3" w:rsidRPr="00FD2DA3" w:rsidRDefault="00FD2DA3" w:rsidP="00FD2DA3">
      <w:pPr>
        <w:spacing w:after="120"/>
        <w:rPr>
          <w:sz w:val="22"/>
        </w:rPr>
      </w:pPr>
      <w:r w:rsidRPr="00FD2DA3">
        <w:rPr>
          <w:sz w:val="22"/>
          <w:lang w:eastAsia="de-DE"/>
        </w:rPr>
        <w:t xml:space="preserve">This module </w:t>
      </w:r>
      <w:r w:rsidRPr="00FD2DA3">
        <w:rPr>
          <w:rFonts w:cs="Arial"/>
          <w:sz w:val="22"/>
        </w:rPr>
        <w:t>describes risk and risk mitigation measures before giving an overview of the three IALA Risk Management Tools: IWRAP Mk2; PAWSA and simulation.</w:t>
      </w:r>
    </w:p>
    <w:p w14:paraId="2A42CCFC"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87" w:name="_Toc527543742"/>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187"/>
    </w:p>
    <w:p w14:paraId="5FBEB1F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1BE4971" w14:textId="77777777" w:rsidR="00FD2DA3" w:rsidRPr="00FD2DA3" w:rsidRDefault="00FD2DA3" w:rsidP="00FD2DA3">
      <w:pPr>
        <w:spacing w:after="120"/>
        <w:rPr>
          <w:sz w:val="22"/>
        </w:rPr>
      </w:pPr>
      <w:r w:rsidRPr="00FD2DA3">
        <w:rPr>
          <w:sz w:val="22"/>
          <w:lang w:eastAsia="de-DE"/>
        </w:rPr>
        <w:t xml:space="preserve">To gain a </w:t>
      </w:r>
      <w:r w:rsidRPr="00FD2DA3">
        <w:rPr>
          <w:b/>
          <w:sz w:val="22"/>
          <w:lang w:eastAsia="de-DE"/>
        </w:rPr>
        <w:t xml:space="preserve">satisfactory </w:t>
      </w:r>
      <w:r w:rsidRPr="00FD2DA3">
        <w:rPr>
          <w:sz w:val="22"/>
          <w:lang w:eastAsia="de-DE"/>
        </w:rPr>
        <w:t>understanding of risk and risk mitigation measures and the composition and function of the IALA risk management toolbox.</w:t>
      </w:r>
    </w:p>
    <w:p w14:paraId="6C143F6D"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88" w:name="_Toc527543743"/>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2 – INTRODUCTION TO THE IALA RISK MANAGEMENT TOOLBOX</w:t>
      </w:r>
      <w:bookmarkEnd w:id="188"/>
    </w:p>
    <w:p w14:paraId="5FD22E75"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D4D3412" w14:textId="77777777" w:rsidR="00FD2DA3" w:rsidRPr="00FD2DA3" w:rsidRDefault="00FD2DA3" w:rsidP="00AA3A21">
      <w:pPr>
        <w:pStyle w:val="Tablecaption"/>
      </w:pPr>
      <w:bookmarkStart w:id="189" w:name="_Toc527543688"/>
      <w:bookmarkStart w:id="190" w:name="_Toc527707337"/>
      <w:r w:rsidRPr="00FD2DA3">
        <w:t>Detailed Teaching Syllabus - Module 2</w:t>
      </w:r>
      <w:bookmarkEnd w:id="189"/>
      <w:bookmarkEnd w:id="190"/>
    </w:p>
    <w:tbl>
      <w:tblPr>
        <w:tblStyle w:val="TableGrid"/>
        <w:tblW w:w="14148" w:type="dxa"/>
        <w:jc w:val="center"/>
        <w:tblLook w:val="04A0" w:firstRow="1" w:lastRow="0" w:firstColumn="1" w:lastColumn="0" w:noHBand="0" w:noVBand="1"/>
      </w:tblPr>
      <w:tblGrid>
        <w:gridCol w:w="545"/>
        <w:gridCol w:w="699"/>
        <w:gridCol w:w="898"/>
        <w:gridCol w:w="5932"/>
        <w:gridCol w:w="640"/>
        <w:gridCol w:w="1696"/>
        <w:gridCol w:w="3065"/>
        <w:gridCol w:w="673"/>
      </w:tblGrid>
      <w:tr w:rsidR="00FD2DA3" w:rsidRPr="00FD2DA3" w14:paraId="3914BDD9" w14:textId="77777777" w:rsidTr="00AA3A21">
        <w:trPr>
          <w:cantSplit/>
          <w:trHeight w:val="1437"/>
          <w:tblHeader/>
          <w:jc w:val="center"/>
        </w:trPr>
        <w:tc>
          <w:tcPr>
            <w:tcW w:w="545" w:type="dxa"/>
            <w:textDirection w:val="btLr"/>
            <w:vAlign w:val="center"/>
          </w:tcPr>
          <w:p w14:paraId="35D349CA" w14:textId="77777777" w:rsidR="00FD2DA3" w:rsidRPr="00FD2DA3" w:rsidRDefault="00FD2DA3" w:rsidP="00FD2DA3">
            <w:pPr>
              <w:ind w:left="113" w:right="113"/>
              <w:rPr>
                <w:b/>
                <w:color w:val="00AFAA"/>
                <w:sz w:val="20"/>
              </w:rPr>
            </w:pPr>
            <w:r w:rsidRPr="00FD2DA3">
              <w:rPr>
                <w:b/>
                <w:color w:val="00AFAA"/>
                <w:sz w:val="20"/>
              </w:rPr>
              <w:t>Module</w:t>
            </w:r>
          </w:p>
        </w:tc>
        <w:tc>
          <w:tcPr>
            <w:tcW w:w="699" w:type="dxa"/>
            <w:textDirection w:val="btLr"/>
            <w:vAlign w:val="center"/>
          </w:tcPr>
          <w:p w14:paraId="05C2AD84" w14:textId="77777777" w:rsidR="00FD2DA3" w:rsidRPr="00FD2DA3" w:rsidRDefault="00FD2DA3" w:rsidP="00FD2DA3">
            <w:pPr>
              <w:ind w:left="113" w:right="113"/>
              <w:rPr>
                <w:b/>
                <w:color w:val="00AFAA"/>
                <w:sz w:val="20"/>
              </w:rPr>
            </w:pPr>
            <w:r w:rsidRPr="00FD2DA3">
              <w:rPr>
                <w:b/>
                <w:color w:val="00AFAA"/>
                <w:sz w:val="20"/>
              </w:rPr>
              <w:t>Element</w:t>
            </w:r>
          </w:p>
        </w:tc>
        <w:tc>
          <w:tcPr>
            <w:tcW w:w="898" w:type="dxa"/>
            <w:textDirection w:val="btLr"/>
            <w:vAlign w:val="center"/>
          </w:tcPr>
          <w:p w14:paraId="18876058" w14:textId="77777777" w:rsidR="00FD2DA3" w:rsidRPr="00FD2DA3" w:rsidRDefault="00FD2DA3" w:rsidP="00FD2DA3">
            <w:pPr>
              <w:ind w:left="113" w:right="113"/>
              <w:rPr>
                <w:b/>
                <w:color w:val="00AFAA"/>
                <w:sz w:val="20"/>
              </w:rPr>
            </w:pPr>
            <w:r w:rsidRPr="00FD2DA3">
              <w:rPr>
                <w:b/>
                <w:color w:val="00AFAA"/>
                <w:sz w:val="20"/>
              </w:rPr>
              <w:t>Sub-element</w:t>
            </w:r>
          </w:p>
        </w:tc>
        <w:tc>
          <w:tcPr>
            <w:tcW w:w="5932" w:type="dxa"/>
            <w:vAlign w:val="center"/>
          </w:tcPr>
          <w:p w14:paraId="1C87DD13" w14:textId="77777777" w:rsidR="00FD2DA3" w:rsidRPr="00FD2DA3" w:rsidRDefault="00FD2DA3" w:rsidP="00FD2DA3">
            <w:pPr>
              <w:ind w:left="113" w:right="113"/>
              <w:rPr>
                <w:b/>
                <w:color w:val="00AFAA"/>
                <w:sz w:val="20"/>
              </w:rPr>
            </w:pPr>
            <w:r w:rsidRPr="00FD2DA3">
              <w:rPr>
                <w:b/>
                <w:color w:val="00AFAA"/>
                <w:sz w:val="20"/>
              </w:rPr>
              <w:t>Subject</w:t>
            </w:r>
          </w:p>
        </w:tc>
        <w:tc>
          <w:tcPr>
            <w:tcW w:w="640" w:type="dxa"/>
            <w:textDirection w:val="btLr"/>
            <w:vAlign w:val="center"/>
          </w:tcPr>
          <w:p w14:paraId="2338D1DC" w14:textId="77777777" w:rsidR="00FD2DA3" w:rsidRPr="00FD2DA3" w:rsidRDefault="00FD2DA3" w:rsidP="00FD2DA3">
            <w:pPr>
              <w:ind w:left="113" w:right="113"/>
              <w:rPr>
                <w:b/>
                <w:color w:val="00AFAA"/>
                <w:sz w:val="20"/>
              </w:rPr>
            </w:pPr>
            <w:r w:rsidRPr="00FD2DA3">
              <w:rPr>
                <w:b/>
                <w:color w:val="00AFAA"/>
                <w:sz w:val="20"/>
              </w:rPr>
              <w:t>Level of Competence</w:t>
            </w:r>
          </w:p>
        </w:tc>
        <w:tc>
          <w:tcPr>
            <w:tcW w:w="1696" w:type="dxa"/>
            <w:vAlign w:val="center"/>
          </w:tcPr>
          <w:p w14:paraId="55D7A1FD"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065" w:type="dxa"/>
            <w:vAlign w:val="center"/>
          </w:tcPr>
          <w:p w14:paraId="4C6E422C" w14:textId="77777777" w:rsidR="00FD2DA3" w:rsidRPr="00FD2DA3" w:rsidRDefault="00FD2DA3" w:rsidP="00FD2DA3">
            <w:pPr>
              <w:ind w:left="113" w:right="113"/>
              <w:rPr>
                <w:b/>
                <w:color w:val="00AFAA"/>
                <w:sz w:val="20"/>
              </w:rPr>
            </w:pPr>
            <w:r w:rsidRPr="00FD2DA3">
              <w:rPr>
                <w:b/>
                <w:color w:val="00AFAA"/>
                <w:sz w:val="20"/>
              </w:rPr>
              <w:t>References</w:t>
            </w:r>
          </w:p>
          <w:p w14:paraId="3CED74F7" w14:textId="77777777" w:rsidR="00FD2DA3" w:rsidRPr="00FD2DA3" w:rsidRDefault="00FD2DA3" w:rsidP="00FD2DA3">
            <w:pPr>
              <w:ind w:left="113" w:right="113"/>
              <w:rPr>
                <w:b/>
                <w:color w:val="00AFAA"/>
                <w:sz w:val="20"/>
              </w:rPr>
            </w:pPr>
          </w:p>
          <w:p w14:paraId="7CACFF8B" w14:textId="77777777" w:rsidR="00FD2DA3" w:rsidRPr="00FD2DA3" w:rsidRDefault="00FD2DA3" w:rsidP="00FD2DA3">
            <w:pPr>
              <w:ind w:left="113" w:right="113"/>
              <w:rPr>
                <w:b/>
                <w:color w:val="00AFAA"/>
                <w:sz w:val="20"/>
              </w:rPr>
            </w:pPr>
            <w:r w:rsidRPr="00FD2DA3">
              <w:rPr>
                <w:b/>
                <w:color w:val="00AFAA"/>
                <w:sz w:val="20"/>
              </w:rPr>
              <w:t>Rec = Recommendation</w:t>
            </w:r>
          </w:p>
          <w:p w14:paraId="13D47335" w14:textId="77777777" w:rsidR="00FD2DA3" w:rsidRPr="00FD2DA3" w:rsidRDefault="00FD2DA3" w:rsidP="00FD2DA3">
            <w:pPr>
              <w:ind w:left="113" w:right="113"/>
              <w:rPr>
                <w:b/>
                <w:color w:val="00AFAA"/>
                <w:sz w:val="20"/>
              </w:rPr>
            </w:pPr>
            <w:r w:rsidRPr="00FD2DA3">
              <w:rPr>
                <w:b/>
                <w:color w:val="00AFAA"/>
                <w:sz w:val="20"/>
              </w:rPr>
              <w:t>GL   = Guideline</w:t>
            </w:r>
          </w:p>
        </w:tc>
        <w:tc>
          <w:tcPr>
            <w:tcW w:w="673" w:type="dxa"/>
            <w:textDirection w:val="btLr"/>
            <w:vAlign w:val="center"/>
          </w:tcPr>
          <w:p w14:paraId="58546788"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0B2DE50F" w14:textId="77777777" w:rsidTr="00FD2DA3">
        <w:trPr>
          <w:jc w:val="center"/>
        </w:trPr>
        <w:tc>
          <w:tcPr>
            <w:tcW w:w="545" w:type="dxa"/>
          </w:tcPr>
          <w:p w14:paraId="6BC407D2" w14:textId="77777777" w:rsidR="00FD2DA3" w:rsidRPr="00FD2DA3" w:rsidRDefault="00FD2DA3" w:rsidP="00FD2DA3">
            <w:pPr>
              <w:ind w:left="113" w:right="113"/>
              <w:rPr>
                <w:b/>
                <w:color w:val="000000" w:themeColor="text1"/>
                <w:sz w:val="20"/>
              </w:rPr>
            </w:pPr>
            <w:r w:rsidRPr="00FD2DA3">
              <w:rPr>
                <w:b/>
                <w:color w:val="000000" w:themeColor="text1"/>
                <w:sz w:val="20"/>
              </w:rPr>
              <w:t>2</w:t>
            </w:r>
          </w:p>
        </w:tc>
        <w:tc>
          <w:tcPr>
            <w:tcW w:w="699" w:type="dxa"/>
            <w:shd w:val="clear" w:color="auto" w:fill="00AFAA"/>
          </w:tcPr>
          <w:p w14:paraId="5A6CE2E5" w14:textId="77777777" w:rsidR="00FD2DA3" w:rsidRPr="00FD2DA3" w:rsidRDefault="00FD2DA3" w:rsidP="00FD2DA3">
            <w:pPr>
              <w:ind w:left="113" w:right="113"/>
              <w:rPr>
                <w:b/>
                <w:color w:val="000000" w:themeColor="text1"/>
                <w:sz w:val="20"/>
              </w:rPr>
            </w:pPr>
          </w:p>
        </w:tc>
        <w:tc>
          <w:tcPr>
            <w:tcW w:w="898" w:type="dxa"/>
            <w:vMerge w:val="restart"/>
            <w:shd w:val="clear" w:color="auto" w:fill="00AFAA"/>
          </w:tcPr>
          <w:p w14:paraId="1E4962B4" w14:textId="77777777" w:rsidR="00FD2DA3" w:rsidRPr="00FD2DA3" w:rsidRDefault="00FD2DA3" w:rsidP="00FD2DA3">
            <w:pPr>
              <w:ind w:left="113" w:right="113"/>
              <w:rPr>
                <w:b/>
                <w:color w:val="000000" w:themeColor="text1"/>
                <w:sz w:val="20"/>
              </w:rPr>
            </w:pPr>
          </w:p>
        </w:tc>
        <w:tc>
          <w:tcPr>
            <w:tcW w:w="5932" w:type="dxa"/>
          </w:tcPr>
          <w:p w14:paraId="005C625F" w14:textId="77777777" w:rsidR="00FD2DA3" w:rsidRPr="00FD2DA3" w:rsidRDefault="00FD2DA3" w:rsidP="00FD2DA3">
            <w:pPr>
              <w:ind w:left="113" w:right="113"/>
              <w:jc w:val="center"/>
              <w:rPr>
                <w:b/>
                <w:color w:val="000000" w:themeColor="text1"/>
                <w:sz w:val="20"/>
              </w:rPr>
            </w:pPr>
            <w:r w:rsidRPr="00FD2DA3">
              <w:rPr>
                <w:b/>
                <w:color w:val="000000" w:themeColor="text1"/>
                <w:sz w:val="20"/>
              </w:rPr>
              <w:t>INTRODUCTION TO THE IALA RISK MANAGEMENT TOOLBOX</w:t>
            </w:r>
          </w:p>
        </w:tc>
        <w:tc>
          <w:tcPr>
            <w:tcW w:w="6074" w:type="dxa"/>
            <w:gridSpan w:val="4"/>
            <w:vMerge w:val="restart"/>
            <w:shd w:val="clear" w:color="auto" w:fill="00AFAA"/>
          </w:tcPr>
          <w:p w14:paraId="733674DB" w14:textId="77777777" w:rsidR="00FD2DA3" w:rsidRPr="00FD2DA3" w:rsidRDefault="00FD2DA3" w:rsidP="00FD2DA3">
            <w:pPr>
              <w:ind w:right="113"/>
              <w:rPr>
                <w:b/>
                <w:color w:val="000000" w:themeColor="text1"/>
                <w:sz w:val="20"/>
              </w:rPr>
            </w:pPr>
          </w:p>
        </w:tc>
      </w:tr>
      <w:tr w:rsidR="00FD2DA3" w:rsidRPr="00FD2DA3" w14:paraId="498AA407" w14:textId="77777777" w:rsidTr="00FD2DA3">
        <w:trPr>
          <w:jc w:val="center"/>
        </w:trPr>
        <w:tc>
          <w:tcPr>
            <w:tcW w:w="545" w:type="dxa"/>
          </w:tcPr>
          <w:p w14:paraId="7AB916BC" w14:textId="77777777" w:rsidR="00FD2DA3" w:rsidRPr="00FD2DA3" w:rsidRDefault="00FD2DA3" w:rsidP="00FD2DA3">
            <w:pPr>
              <w:ind w:left="113" w:right="113"/>
              <w:rPr>
                <w:b/>
                <w:color w:val="000000" w:themeColor="text1"/>
                <w:sz w:val="20"/>
              </w:rPr>
            </w:pPr>
          </w:p>
        </w:tc>
        <w:tc>
          <w:tcPr>
            <w:tcW w:w="699" w:type="dxa"/>
          </w:tcPr>
          <w:p w14:paraId="29AA2388" w14:textId="77777777" w:rsidR="00FD2DA3" w:rsidRPr="00FD2DA3" w:rsidRDefault="00FD2DA3" w:rsidP="00FD2DA3">
            <w:pPr>
              <w:ind w:left="113" w:right="113"/>
              <w:rPr>
                <w:b/>
                <w:color w:val="000000" w:themeColor="text1"/>
                <w:sz w:val="20"/>
              </w:rPr>
            </w:pPr>
            <w:r w:rsidRPr="00FD2DA3">
              <w:rPr>
                <w:b/>
                <w:color w:val="000000" w:themeColor="text1"/>
                <w:sz w:val="20"/>
              </w:rPr>
              <w:t>2.1</w:t>
            </w:r>
          </w:p>
        </w:tc>
        <w:tc>
          <w:tcPr>
            <w:tcW w:w="898" w:type="dxa"/>
            <w:vMerge/>
            <w:shd w:val="clear" w:color="auto" w:fill="D9D9D9" w:themeFill="background1" w:themeFillShade="D9"/>
          </w:tcPr>
          <w:p w14:paraId="7F21EE58" w14:textId="77777777" w:rsidR="00FD2DA3" w:rsidRPr="00FD2DA3" w:rsidRDefault="00FD2DA3" w:rsidP="00FD2DA3">
            <w:pPr>
              <w:ind w:left="113" w:right="113"/>
              <w:rPr>
                <w:b/>
                <w:color w:val="000000" w:themeColor="text1"/>
                <w:sz w:val="20"/>
              </w:rPr>
            </w:pPr>
          </w:p>
        </w:tc>
        <w:tc>
          <w:tcPr>
            <w:tcW w:w="5932" w:type="dxa"/>
          </w:tcPr>
          <w:p w14:paraId="53C1B348" w14:textId="77777777" w:rsidR="00FD2DA3" w:rsidRPr="00FD2DA3" w:rsidRDefault="00FD2DA3" w:rsidP="00FD2DA3">
            <w:pPr>
              <w:ind w:left="113" w:right="113"/>
              <w:rPr>
                <w:b/>
                <w:color w:val="000000" w:themeColor="text1"/>
                <w:sz w:val="20"/>
              </w:rPr>
            </w:pPr>
            <w:r w:rsidRPr="00FD2DA3">
              <w:rPr>
                <w:b/>
                <w:color w:val="000000" w:themeColor="text1"/>
                <w:sz w:val="20"/>
              </w:rPr>
              <w:t>Navigational Risk</w:t>
            </w:r>
          </w:p>
        </w:tc>
        <w:tc>
          <w:tcPr>
            <w:tcW w:w="6074" w:type="dxa"/>
            <w:gridSpan w:val="4"/>
            <w:vMerge/>
            <w:shd w:val="clear" w:color="auto" w:fill="00AFAA"/>
          </w:tcPr>
          <w:p w14:paraId="4907C12C" w14:textId="77777777" w:rsidR="00FD2DA3" w:rsidRPr="00FD2DA3" w:rsidRDefault="00FD2DA3" w:rsidP="00FD2DA3">
            <w:pPr>
              <w:ind w:left="113" w:right="113"/>
              <w:rPr>
                <w:b/>
                <w:color w:val="000000" w:themeColor="text1"/>
                <w:sz w:val="20"/>
              </w:rPr>
            </w:pPr>
          </w:p>
        </w:tc>
      </w:tr>
      <w:tr w:rsidR="00FD2DA3" w:rsidRPr="00FD2DA3" w14:paraId="0445A728" w14:textId="77777777" w:rsidTr="00FD2DA3">
        <w:trPr>
          <w:jc w:val="center"/>
        </w:trPr>
        <w:tc>
          <w:tcPr>
            <w:tcW w:w="545" w:type="dxa"/>
          </w:tcPr>
          <w:p w14:paraId="66C381B9" w14:textId="77777777" w:rsidR="00FD2DA3" w:rsidRPr="00FD2DA3" w:rsidRDefault="00FD2DA3" w:rsidP="00FD2DA3">
            <w:pPr>
              <w:ind w:left="113" w:right="113"/>
              <w:rPr>
                <w:color w:val="000000" w:themeColor="text1"/>
                <w:sz w:val="20"/>
              </w:rPr>
            </w:pPr>
          </w:p>
        </w:tc>
        <w:tc>
          <w:tcPr>
            <w:tcW w:w="699" w:type="dxa"/>
          </w:tcPr>
          <w:p w14:paraId="75548699" w14:textId="77777777" w:rsidR="00FD2DA3" w:rsidRPr="00FD2DA3" w:rsidRDefault="00FD2DA3" w:rsidP="00FD2DA3">
            <w:pPr>
              <w:ind w:left="113" w:right="113"/>
              <w:rPr>
                <w:color w:val="000000" w:themeColor="text1"/>
                <w:sz w:val="20"/>
              </w:rPr>
            </w:pPr>
          </w:p>
        </w:tc>
        <w:tc>
          <w:tcPr>
            <w:tcW w:w="898" w:type="dxa"/>
          </w:tcPr>
          <w:p w14:paraId="46BC871B" w14:textId="77777777" w:rsidR="00FD2DA3" w:rsidRPr="00FD2DA3" w:rsidRDefault="00FD2DA3" w:rsidP="00FD2DA3">
            <w:pPr>
              <w:ind w:left="113" w:right="113"/>
              <w:rPr>
                <w:color w:val="000000" w:themeColor="text1"/>
                <w:sz w:val="20"/>
              </w:rPr>
            </w:pPr>
            <w:r w:rsidRPr="00FD2DA3">
              <w:rPr>
                <w:color w:val="000000" w:themeColor="text1"/>
                <w:sz w:val="20"/>
              </w:rPr>
              <w:t>2.1.1</w:t>
            </w:r>
          </w:p>
        </w:tc>
        <w:tc>
          <w:tcPr>
            <w:tcW w:w="5932" w:type="dxa"/>
          </w:tcPr>
          <w:p w14:paraId="4997E376"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The definition of risk </w:t>
            </w:r>
          </w:p>
        </w:tc>
        <w:tc>
          <w:tcPr>
            <w:tcW w:w="640" w:type="dxa"/>
            <w:vMerge w:val="restart"/>
            <w:vAlign w:val="center"/>
          </w:tcPr>
          <w:p w14:paraId="62FDF8BC"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tcPr>
          <w:p w14:paraId="443C4074" w14:textId="77777777" w:rsidR="00FD2DA3" w:rsidRPr="00FD2DA3" w:rsidRDefault="00FD2DA3" w:rsidP="00FD2DA3">
            <w:pPr>
              <w:ind w:left="113" w:right="113"/>
              <w:rPr>
                <w:color w:val="000000" w:themeColor="text1"/>
                <w:sz w:val="20"/>
              </w:rPr>
            </w:pPr>
          </w:p>
        </w:tc>
        <w:tc>
          <w:tcPr>
            <w:tcW w:w="3065" w:type="dxa"/>
          </w:tcPr>
          <w:p w14:paraId="56817B28" w14:textId="77777777" w:rsidR="00FD2DA3" w:rsidRPr="00FD2DA3" w:rsidRDefault="00FD2DA3" w:rsidP="00FD2DA3">
            <w:pPr>
              <w:ind w:left="113" w:right="113"/>
              <w:rPr>
                <w:color w:val="000000" w:themeColor="text1"/>
                <w:sz w:val="20"/>
              </w:rPr>
            </w:pPr>
            <w:r w:rsidRPr="00FD2DA3">
              <w:rPr>
                <w:color w:val="000000" w:themeColor="text1"/>
                <w:sz w:val="20"/>
              </w:rPr>
              <w:t>GL 1018</w:t>
            </w:r>
          </w:p>
        </w:tc>
        <w:tc>
          <w:tcPr>
            <w:tcW w:w="673" w:type="dxa"/>
            <w:vMerge w:val="restart"/>
            <w:vAlign w:val="center"/>
          </w:tcPr>
          <w:p w14:paraId="405E7F47" w14:textId="77777777" w:rsidR="00FD2DA3" w:rsidRPr="00FD2DA3" w:rsidRDefault="00FD2DA3" w:rsidP="00FD2DA3">
            <w:pPr>
              <w:ind w:left="113" w:right="113"/>
              <w:rPr>
                <w:color w:val="000000" w:themeColor="text1"/>
                <w:sz w:val="20"/>
              </w:rPr>
            </w:pPr>
            <w:r w:rsidRPr="00FD2DA3">
              <w:rPr>
                <w:color w:val="000000" w:themeColor="text1"/>
                <w:sz w:val="20"/>
              </w:rPr>
              <w:t>3</w:t>
            </w:r>
          </w:p>
        </w:tc>
      </w:tr>
      <w:tr w:rsidR="00FD2DA3" w:rsidRPr="00FD2DA3" w14:paraId="4E347014" w14:textId="77777777" w:rsidTr="00FD2DA3">
        <w:trPr>
          <w:jc w:val="center"/>
        </w:trPr>
        <w:tc>
          <w:tcPr>
            <w:tcW w:w="545" w:type="dxa"/>
          </w:tcPr>
          <w:p w14:paraId="7F2A4D45" w14:textId="77777777" w:rsidR="00FD2DA3" w:rsidRPr="00FD2DA3" w:rsidRDefault="00FD2DA3" w:rsidP="00FD2DA3">
            <w:pPr>
              <w:ind w:left="113" w:right="113"/>
              <w:rPr>
                <w:color w:val="000000" w:themeColor="text1"/>
                <w:sz w:val="20"/>
              </w:rPr>
            </w:pPr>
          </w:p>
        </w:tc>
        <w:tc>
          <w:tcPr>
            <w:tcW w:w="699" w:type="dxa"/>
          </w:tcPr>
          <w:p w14:paraId="14E3428F" w14:textId="77777777" w:rsidR="00FD2DA3" w:rsidRPr="00FD2DA3" w:rsidRDefault="00FD2DA3" w:rsidP="00FD2DA3">
            <w:pPr>
              <w:ind w:left="113" w:right="113"/>
              <w:rPr>
                <w:color w:val="000000" w:themeColor="text1"/>
                <w:sz w:val="20"/>
              </w:rPr>
            </w:pPr>
          </w:p>
        </w:tc>
        <w:tc>
          <w:tcPr>
            <w:tcW w:w="898" w:type="dxa"/>
          </w:tcPr>
          <w:p w14:paraId="6D7D3067" w14:textId="77777777" w:rsidR="00FD2DA3" w:rsidRPr="00FD2DA3" w:rsidRDefault="00FD2DA3" w:rsidP="00FD2DA3">
            <w:pPr>
              <w:ind w:left="113" w:right="113"/>
              <w:rPr>
                <w:color w:val="000000" w:themeColor="text1"/>
                <w:sz w:val="20"/>
              </w:rPr>
            </w:pPr>
            <w:r w:rsidRPr="00FD2DA3">
              <w:rPr>
                <w:color w:val="000000" w:themeColor="text1"/>
                <w:sz w:val="20"/>
              </w:rPr>
              <w:t>2.1.2</w:t>
            </w:r>
            <w:del w:id="191" w:author="Kevin Gregory" w:date="2018-10-19T10:14:00Z">
              <w:r w:rsidRPr="00FD2DA3" w:rsidDel="0089607C">
                <w:rPr>
                  <w:color w:val="000000" w:themeColor="text1"/>
                  <w:sz w:val="20"/>
                </w:rPr>
                <w:delText>.</w:delText>
              </w:r>
            </w:del>
          </w:p>
        </w:tc>
        <w:tc>
          <w:tcPr>
            <w:tcW w:w="5932" w:type="dxa"/>
          </w:tcPr>
          <w:p w14:paraId="76B6D20E"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risk mitigation measures</w:t>
            </w:r>
          </w:p>
        </w:tc>
        <w:tc>
          <w:tcPr>
            <w:tcW w:w="640" w:type="dxa"/>
            <w:vMerge/>
          </w:tcPr>
          <w:p w14:paraId="5EA55FFD" w14:textId="77777777" w:rsidR="00FD2DA3" w:rsidRPr="00FD2DA3" w:rsidRDefault="00FD2DA3" w:rsidP="00FD2DA3">
            <w:pPr>
              <w:ind w:left="113" w:right="113"/>
              <w:rPr>
                <w:color w:val="000000" w:themeColor="text1"/>
                <w:sz w:val="20"/>
              </w:rPr>
            </w:pPr>
          </w:p>
        </w:tc>
        <w:tc>
          <w:tcPr>
            <w:tcW w:w="1696" w:type="dxa"/>
            <w:vMerge/>
          </w:tcPr>
          <w:p w14:paraId="09606553" w14:textId="77777777" w:rsidR="00FD2DA3" w:rsidRPr="00FD2DA3" w:rsidRDefault="00FD2DA3" w:rsidP="00FD2DA3">
            <w:pPr>
              <w:ind w:left="113" w:right="113"/>
              <w:rPr>
                <w:color w:val="000000" w:themeColor="text1"/>
                <w:sz w:val="20"/>
              </w:rPr>
            </w:pPr>
          </w:p>
        </w:tc>
        <w:tc>
          <w:tcPr>
            <w:tcW w:w="3065" w:type="dxa"/>
          </w:tcPr>
          <w:p w14:paraId="521BD0A8" w14:textId="77777777" w:rsidR="00FD2DA3" w:rsidRPr="00FD2DA3" w:rsidRDefault="00FD2DA3" w:rsidP="00FD2DA3">
            <w:pPr>
              <w:ind w:left="113" w:right="113"/>
              <w:rPr>
                <w:color w:val="000000" w:themeColor="text1"/>
                <w:sz w:val="20"/>
              </w:rPr>
            </w:pPr>
          </w:p>
        </w:tc>
        <w:tc>
          <w:tcPr>
            <w:tcW w:w="673" w:type="dxa"/>
            <w:vMerge/>
          </w:tcPr>
          <w:p w14:paraId="10209D05" w14:textId="77777777" w:rsidR="00FD2DA3" w:rsidRPr="00FD2DA3" w:rsidRDefault="00FD2DA3" w:rsidP="00FD2DA3">
            <w:pPr>
              <w:ind w:left="113" w:right="113"/>
              <w:rPr>
                <w:color w:val="000000" w:themeColor="text1"/>
                <w:sz w:val="20"/>
              </w:rPr>
            </w:pPr>
          </w:p>
        </w:tc>
      </w:tr>
      <w:tr w:rsidR="00FD2DA3" w:rsidRPr="00FD2DA3" w14:paraId="3D779EB6" w14:textId="77777777" w:rsidTr="00FD2DA3">
        <w:trPr>
          <w:jc w:val="center"/>
        </w:trPr>
        <w:tc>
          <w:tcPr>
            <w:tcW w:w="545" w:type="dxa"/>
          </w:tcPr>
          <w:p w14:paraId="4CBC8FFF" w14:textId="77777777" w:rsidR="00FD2DA3" w:rsidRPr="00FD2DA3" w:rsidRDefault="00FD2DA3" w:rsidP="00FD2DA3">
            <w:pPr>
              <w:ind w:left="113" w:right="113"/>
              <w:rPr>
                <w:color w:val="000000" w:themeColor="text1"/>
                <w:sz w:val="20"/>
              </w:rPr>
            </w:pPr>
          </w:p>
        </w:tc>
        <w:tc>
          <w:tcPr>
            <w:tcW w:w="699" w:type="dxa"/>
          </w:tcPr>
          <w:p w14:paraId="78ED1694" w14:textId="77777777" w:rsidR="00FD2DA3" w:rsidRPr="00FD2DA3" w:rsidRDefault="00FD2DA3" w:rsidP="00FD2DA3">
            <w:pPr>
              <w:ind w:left="113" w:right="113"/>
              <w:rPr>
                <w:color w:val="000000" w:themeColor="text1"/>
                <w:sz w:val="20"/>
              </w:rPr>
            </w:pPr>
          </w:p>
        </w:tc>
        <w:tc>
          <w:tcPr>
            <w:tcW w:w="898" w:type="dxa"/>
          </w:tcPr>
          <w:p w14:paraId="3A883004" w14:textId="77777777" w:rsidR="00FD2DA3" w:rsidRPr="00FD2DA3" w:rsidRDefault="00FD2DA3" w:rsidP="00FD2DA3">
            <w:pPr>
              <w:ind w:left="113" w:right="113"/>
              <w:rPr>
                <w:color w:val="000000" w:themeColor="text1"/>
                <w:sz w:val="20"/>
              </w:rPr>
            </w:pPr>
            <w:r w:rsidRPr="00FD2DA3">
              <w:rPr>
                <w:color w:val="000000" w:themeColor="text1"/>
                <w:sz w:val="20"/>
              </w:rPr>
              <w:t>2.1.3</w:t>
            </w:r>
          </w:p>
        </w:tc>
        <w:tc>
          <w:tcPr>
            <w:tcW w:w="5932" w:type="dxa"/>
          </w:tcPr>
          <w:p w14:paraId="15A6D3DC" w14:textId="77777777" w:rsidR="00FD2DA3" w:rsidRPr="00FD2DA3" w:rsidRDefault="00FD2DA3" w:rsidP="00FD2DA3">
            <w:pPr>
              <w:ind w:left="113" w:right="113"/>
              <w:jc w:val="right"/>
              <w:rPr>
                <w:color w:val="000000" w:themeColor="text1"/>
                <w:sz w:val="20"/>
              </w:rPr>
            </w:pPr>
            <w:r w:rsidRPr="00FD2DA3">
              <w:rPr>
                <w:color w:val="000000" w:themeColor="text1"/>
                <w:sz w:val="20"/>
              </w:rPr>
              <w:t>Acceptable levels of risk and impact on mitigation measures</w:t>
            </w:r>
          </w:p>
        </w:tc>
        <w:tc>
          <w:tcPr>
            <w:tcW w:w="640" w:type="dxa"/>
            <w:vMerge/>
          </w:tcPr>
          <w:p w14:paraId="3C1A608F" w14:textId="77777777" w:rsidR="00FD2DA3" w:rsidRPr="00FD2DA3" w:rsidRDefault="00FD2DA3" w:rsidP="00FD2DA3">
            <w:pPr>
              <w:ind w:left="113" w:right="113"/>
              <w:rPr>
                <w:color w:val="000000" w:themeColor="text1"/>
                <w:sz w:val="20"/>
              </w:rPr>
            </w:pPr>
          </w:p>
        </w:tc>
        <w:tc>
          <w:tcPr>
            <w:tcW w:w="1696" w:type="dxa"/>
            <w:vMerge/>
          </w:tcPr>
          <w:p w14:paraId="5AF72C48" w14:textId="77777777" w:rsidR="00FD2DA3" w:rsidRPr="00FD2DA3" w:rsidRDefault="00FD2DA3" w:rsidP="00FD2DA3">
            <w:pPr>
              <w:ind w:left="113" w:right="113"/>
              <w:rPr>
                <w:color w:val="000000" w:themeColor="text1"/>
                <w:sz w:val="20"/>
              </w:rPr>
            </w:pPr>
          </w:p>
        </w:tc>
        <w:tc>
          <w:tcPr>
            <w:tcW w:w="3065" w:type="dxa"/>
          </w:tcPr>
          <w:p w14:paraId="576ABA4B" w14:textId="77777777" w:rsidR="00FD2DA3" w:rsidRPr="00FD2DA3" w:rsidRDefault="00FD2DA3" w:rsidP="00FD2DA3">
            <w:pPr>
              <w:ind w:left="113" w:right="113"/>
              <w:rPr>
                <w:color w:val="000000" w:themeColor="text1"/>
                <w:sz w:val="20"/>
              </w:rPr>
            </w:pPr>
          </w:p>
        </w:tc>
        <w:tc>
          <w:tcPr>
            <w:tcW w:w="673" w:type="dxa"/>
            <w:vMerge/>
          </w:tcPr>
          <w:p w14:paraId="3479BDEB" w14:textId="77777777" w:rsidR="00FD2DA3" w:rsidRPr="00FD2DA3" w:rsidRDefault="00FD2DA3" w:rsidP="00FD2DA3">
            <w:pPr>
              <w:ind w:left="113" w:right="113"/>
              <w:rPr>
                <w:color w:val="000000" w:themeColor="text1"/>
                <w:sz w:val="20"/>
              </w:rPr>
            </w:pPr>
          </w:p>
        </w:tc>
      </w:tr>
      <w:tr w:rsidR="00FD2DA3" w:rsidRPr="00FD2DA3" w14:paraId="12287ED9" w14:textId="77777777" w:rsidTr="00FD2DA3">
        <w:trPr>
          <w:jc w:val="center"/>
        </w:trPr>
        <w:tc>
          <w:tcPr>
            <w:tcW w:w="545" w:type="dxa"/>
          </w:tcPr>
          <w:p w14:paraId="31108AC1" w14:textId="77777777" w:rsidR="00FD2DA3" w:rsidRPr="00FD2DA3" w:rsidRDefault="00FD2DA3" w:rsidP="00FD2DA3">
            <w:pPr>
              <w:ind w:left="113" w:right="113"/>
              <w:rPr>
                <w:color w:val="000000" w:themeColor="text1"/>
                <w:sz w:val="20"/>
              </w:rPr>
            </w:pPr>
          </w:p>
        </w:tc>
        <w:tc>
          <w:tcPr>
            <w:tcW w:w="699" w:type="dxa"/>
          </w:tcPr>
          <w:p w14:paraId="62A7D166" w14:textId="77777777" w:rsidR="00FD2DA3" w:rsidRPr="00FD2DA3" w:rsidRDefault="00FD2DA3" w:rsidP="00FD2DA3">
            <w:pPr>
              <w:ind w:left="113" w:right="113"/>
              <w:rPr>
                <w:color w:val="000000" w:themeColor="text1"/>
                <w:sz w:val="20"/>
              </w:rPr>
            </w:pPr>
          </w:p>
        </w:tc>
        <w:tc>
          <w:tcPr>
            <w:tcW w:w="898" w:type="dxa"/>
          </w:tcPr>
          <w:p w14:paraId="5B19143D" w14:textId="77777777" w:rsidR="00FD2DA3" w:rsidRPr="00FD2DA3" w:rsidRDefault="00FD2DA3" w:rsidP="00FD2DA3">
            <w:pPr>
              <w:ind w:left="113" w:right="113"/>
              <w:rPr>
                <w:color w:val="000000" w:themeColor="text1"/>
                <w:sz w:val="20"/>
              </w:rPr>
            </w:pPr>
            <w:r w:rsidRPr="00FD2DA3">
              <w:rPr>
                <w:color w:val="000000" w:themeColor="text1"/>
                <w:sz w:val="20"/>
              </w:rPr>
              <w:t>2.1.4</w:t>
            </w:r>
          </w:p>
        </w:tc>
        <w:tc>
          <w:tcPr>
            <w:tcW w:w="5932" w:type="dxa"/>
          </w:tcPr>
          <w:p w14:paraId="6C2A4E5C"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the IALA risk management toolbox</w:t>
            </w:r>
          </w:p>
        </w:tc>
        <w:tc>
          <w:tcPr>
            <w:tcW w:w="640" w:type="dxa"/>
            <w:vMerge w:val="restart"/>
            <w:vAlign w:val="center"/>
          </w:tcPr>
          <w:p w14:paraId="2E0D1656"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tcPr>
          <w:p w14:paraId="471E9EE8" w14:textId="77777777" w:rsidR="00FD2DA3" w:rsidRPr="00FD2DA3" w:rsidRDefault="00FD2DA3" w:rsidP="00FD2DA3">
            <w:pPr>
              <w:ind w:left="113" w:right="113"/>
              <w:rPr>
                <w:color w:val="000000" w:themeColor="text1"/>
                <w:sz w:val="20"/>
              </w:rPr>
            </w:pPr>
          </w:p>
        </w:tc>
        <w:tc>
          <w:tcPr>
            <w:tcW w:w="3065" w:type="dxa"/>
          </w:tcPr>
          <w:p w14:paraId="7CC316ED" w14:textId="77777777" w:rsidR="00FD2DA3" w:rsidRPr="00FD2DA3" w:rsidRDefault="00FD2DA3" w:rsidP="00FD2DA3">
            <w:pPr>
              <w:ind w:left="113" w:right="113"/>
              <w:rPr>
                <w:color w:val="000000" w:themeColor="text1"/>
                <w:sz w:val="20"/>
              </w:rPr>
            </w:pPr>
            <w:r w:rsidRPr="00FD2DA3">
              <w:rPr>
                <w:color w:val="000000" w:themeColor="text1"/>
                <w:sz w:val="20"/>
              </w:rPr>
              <w:t>Rec O-134</w:t>
            </w:r>
          </w:p>
        </w:tc>
        <w:tc>
          <w:tcPr>
            <w:tcW w:w="673" w:type="dxa"/>
            <w:vMerge/>
          </w:tcPr>
          <w:p w14:paraId="63536A79" w14:textId="77777777" w:rsidR="00FD2DA3" w:rsidRPr="00FD2DA3" w:rsidRDefault="00FD2DA3" w:rsidP="00FD2DA3">
            <w:pPr>
              <w:ind w:left="113" w:right="113"/>
              <w:rPr>
                <w:color w:val="000000" w:themeColor="text1"/>
                <w:sz w:val="20"/>
              </w:rPr>
            </w:pPr>
          </w:p>
        </w:tc>
      </w:tr>
      <w:tr w:rsidR="00FD2DA3" w:rsidRPr="00FD2DA3" w14:paraId="3963CFAF" w14:textId="77777777" w:rsidTr="00FD2DA3">
        <w:trPr>
          <w:jc w:val="center"/>
        </w:trPr>
        <w:tc>
          <w:tcPr>
            <w:tcW w:w="545" w:type="dxa"/>
          </w:tcPr>
          <w:p w14:paraId="36970AF9" w14:textId="77777777" w:rsidR="00FD2DA3" w:rsidRPr="00FD2DA3" w:rsidRDefault="00FD2DA3" w:rsidP="00FD2DA3">
            <w:pPr>
              <w:ind w:left="113" w:right="113"/>
              <w:rPr>
                <w:color w:val="000000" w:themeColor="text1"/>
                <w:sz w:val="20"/>
              </w:rPr>
            </w:pPr>
          </w:p>
        </w:tc>
        <w:tc>
          <w:tcPr>
            <w:tcW w:w="699" w:type="dxa"/>
          </w:tcPr>
          <w:p w14:paraId="5B8CB883" w14:textId="77777777" w:rsidR="00FD2DA3" w:rsidRPr="00FD2DA3" w:rsidRDefault="00FD2DA3" w:rsidP="00FD2DA3">
            <w:pPr>
              <w:ind w:left="113" w:right="113"/>
              <w:rPr>
                <w:color w:val="000000" w:themeColor="text1"/>
                <w:sz w:val="20"/>
              </w:rPr>
            </w:pPr>
          </w:p>
        </w:tc>
        <w:tc>
          <w:tcPr>
            <w:tcW w:w="898" w:type="dxa"/>
            <w:shd w:val="clear" w:color="auto" w:fill="auto"/>
          </w:tcPr>
          <w:p w14:paraId="408F736C" w14:textId="77777777" w:rsidR="00FD2DA3" w:rsidRPr="00FD2DA3" w:rsidRDefault="00FD2DA3" w:rsidP="00FD2DA3">
            <w:pPr>
              <w:ind w:left="113" w:right="113"/>
              <w:rPr>
                <w:color w:val="000000" w:themeColor="text1"/>
                <w:sz w:val="20"/>
              </w:rPr>
            </w:pPr>
            <w:r w:rsidRPr="00FD2DA3">
              <w:rPr>
                <w:color w:val="000000" w:themeColor="text1"/>
                <w:sz w:val="20"/>
              </w:rPr>
              <w:t>2.1.5</w:t>
            </w:r>
          </w:p>
        </w:tc>
        <w:tc>
          <w:tcPr>
            <w:tcW w:w="5932" w:type="dxa"/>
          </w:tcPr>
          <w:p w14:paraId="5A4BDD69" w14:textId="77777777" w:rsidR="00FD2DA3" w:rsidRPr="00FD2DA3" w:rsidRDefault="00FD2DA3" w:rsidP="00FD2DA3">
            <w:pPr>
              <w:ind w:left="113" w:right="113"/>
              <w:jc w:val="right"/>
              <w:rPr>
                <w:color w:val="000000" w:themeColor="text1"/>
                <w:sz w:val="20"/>
              </w:rPr>
            </w:pPr>
            <w:r w:rsidRPr="00FD2DA3">
              <w:rPr>
                <w:color w:val="000000" w:themeColor="text1"/>
                <w:sz w:val="20"/>
              </w:rPr>
              <w:t>Regional case study of the use of IALA risk management tools</w:t>
            </w:r>
          </w:p>
        </w:tc>
        <w:tc>
          <w:tcPr>
            <w:tcW w:w="640" w:type="dxa"/>
            <w:vMerge/>
            <w:shd w:val="clear" w:color="auto" w:fill="auto"/>
          </w:tcPr>
          <w:p w14:paraId="2B79E38E" w14:textId="77777777" w:rsidR="00FD2DA3" w:rsidRPr="00FD2DA3" w:rsidRDefault="00FD2DA3" w:rsidP="00FD2DA3">
            <w:pPr>
              <w:ind w:left="113" w:right="113"/>
              <w:rPr>
                <w:color w:val="000000" w:themeColor="text1"/>
                <w:sz w:val="20"/>
              </w:rPr>
            </w:pPr>
          </w:p>
        </w:tc>
        <w:tc>
          <w:tcPr>
            <w:tcW w:w="1696" w:type="dxa"/>
            <w:vMerge/>
            <w:shd w:val="clear" w:color="auto" w:fill="auto"/>
          </w:tcPr>
          <w:p w14:paraId="7E1B9354" w14:textId="77777777" w:rsidR="00FD2DA3" w:rsidRPr="00FD2DA3" w:rsidRDefault="00FD2DA3" w:rsidP="00FD2DA3">
            <w:pPr>
              <w:ind w:left="113" w:right="113"/>
              <w:rPr>
                <w:color w:val="000000" w:themeColor="text1"/>
                <w:sz w:val="20"/>
              </w:rPr>
            </w:pPr>
          </w:p>
        </w:tc>
        <w:tc>
          <w:tcPr>
            <w:tcW w:w="3065" w:type="dxa"/>
            <w:shd w:val="clear" w:color="auto" w:fill="auto"/>
          </w:tcPr>
          <w:p w14:paraId="02EFE811" w14:textId="77777777" w:rsidR="00FD2DA3" w:rsidRPr="00FD2DA3" w:rsidRDefault="00FD2DA3" w:rsidP="00FD2DA3">
            <w:pPr>
              <w:ind w:left="113" w:right="113"/>
              <w:rPr>
                <w:color w:val="000000" w:themeColor="text1"/>
                <w:sz w:val="20"/>
              </w:rPr>
            </w:pPr>
          </w:p>
        </w:tc>
        <w:tc>
          <w:tcPr>
            <w:tcW w:w="673" w:type="dxa"/>
            <w:vMerge/>
          </w:tcPr>
          <w:p w14:paraId="48A6930A" w14:textId="77777777" w:rsidR="00FD2DA3" w:rsidRPr="00FD2DA3" w:rsidRDefault="00FD2DA3" w:rsidP="00FD2DA3">
            <w:pPr>
              <w:ind w:left="113" w:right="113"/>
              <w:rPr>
                <w:color w:val="000000" w:themeColor="text1"/>
                <w:sz w:val="20"/>
              </w:rPr>
            </w:pPr>
          </w:p>
        </w:tc>
      </w:tr>
      <w:tr w:rsidR="00FD2DA3" w:rsidRPr="00FD2DA3" w14:paraId="1AF33D4A" w14:textId="77777777" w:rsidTr="00FD2DA3">
        <w:trPr>
          <w:jc w:val="center"/>
        </w:trPr>
        <w:tc>
          <w:tcPr>
            <w:tcW w:w="545" w:type="dxa"/>
          </w:tcPr>
          <w:p w14:paraId="45235061" w14:textId="77777777" w:rsidR="00FD2DA3" w:rsidRPr="00FD2DA3" w:rsidRDefault="00FD2DA3" w:rsidP="00FD2DA3">
            <w:pPr>
              <w:ind w:left="113" w:right="113"/>
              <w:rPr>
                <w:b/>
                <w:color w:val="000000" w:themeColor="text1"/>
                <w:sz w:val="20"/>
              </w:rPr>
            </w:pPr>
          </w:p>
        </w:tc>
        <w:tc>
          <w:tcPr>
            <w:tcW w:w="699" w:type="dxa"/>
          </w:tcPr>
          <w:p w14:paraId="76CF70FA" w14:textId="77777777" w:rsidR="00FD2DA3" w:rsidRPr="00FD2DA3" w:rsidRDefault="00FD2DA3" w:rsidP="00FD2DA3">
            <w:pPr>
              <w:ind w:left="113" w:right="113"/>
              <w:rPr>
                <w:b/>
                <w:color w:val="000000" w:themeColor="text1"/>
                <w:sz w:val="20"/>
              </w:rPr>
            </w:pPr>
            <w:r w:rsidRPr="00FD2DA3">
              <w:rPr>
                <w:b/>
                <w:color w:val="000000" w:themeColor="text1"/>
                <w:sz w:val="20"/>
              </w:rPr>
              <w:t>2.2</w:t>
            </w:r>
          </w:p>
        </w:tc>
        <w:tc>
          <w:tcPr>
            <w:tcW w:w="898" w:type="dxa"/>
            <w:shd w:val="clear" w:color="auto" w:fill="00AFAA"/>
          </w:tcPr>
          <w:p w14:paraId="0F2E1B90" w14:textId="77777777" w:rsidR="00FD2DA3" w:rsidRPr="00FD2DA3" w:rsidRDefault="00FD2DA3" w:rsidP="00FD2DA3">
            <w:pPr>
              <w:ind w:left="113" w:right="113"/>
              <w:rPr>
                <w:b/>
                <w:color w:val="000000" w:themeColor="text1"/>
                <w:sz w:val="20"/>
              </w:rPr>
            </w:pPr>
          </w:p>
        </w:tc>
        <w:tc>
          <w:tcPr>
            <w:tcW w:w="5932" w:type="dxa"/>
          </w:tcPr>
          <w:p w14:paraId="76E416C9" w14:textId="77777777" w:rsidR="00FD2DA3" w:rsidRPr="00FD2DA3" w:rsidRDefault="00FD2DA3" w:rsidP="00FD2DA3">
            <w:pPr>
              <w:ind w:left="113" w:right="113"/>
              <w:rPr>
                <w:b/>
                <w:color w:val="000000" w:themeColor="text1"/>
                <w:sz w:val="20"/>
              </w:rPr>
            </w:pPr>
            <w:r w:rsidRPr="00FD2DA3">
              <w:rPr>
                <w:b/>
                <w:color w:val="000000" w:themeColor="text1"/>
                <w:sz w:val="20"/>
              </w:rPr>
              <w:t>IALA Risk Management Toolbox</w:t>
            </w:r>
          </w:p>
        </w:tc>
        <w:tc>
          <w:tcPr>
            <w:tcW w:w="5401" w:type="dxa"/>
            <w:gridSpan w:val="3"/>
            <w:shd w:val="clear" w:color="auto" w:fill="00AFAA"/>
          </w:tcPr>
          <w:p w14:paraId="274B150E" w14:textId="77777777" w:rsidR="00FD2DA3" w:rsidRPr="00FD2DA3" w:rsidRDefault="00FD2DA3" w:rsidP="00FD2DA3">
            <w:pPr>
              <w:ind w:left="113" w:right="113"/>
              <w:rPr>
                <w:b/>
                <w:color w:val="000000" w:themeColor="text1"/>
                <w:sz w:val="20"/>
              </w:rPr>
            </w:pPr>
          </w:p>
        </w:tc>
        <w:tc>
          <w:tcPr>
            <w:tcW w:w="673" w:type="dxa"/>
            <w:vMerge/>
            <w:shd w:val="clear" w:color="auto" w:fill="auto"/>
          </w:tcPr>
          <w:p w14:paraId="067393A1" w14:textId="77777777" w:rsidR="00FD2DA3" w:rsidRPr="00FD2DA3" w:rsidRDefault="00FD2DA3" w:rsidP="00FD2DA3">
            <w:pPr>
              <w:ind w:left="113" w:right="113"/>
              <w:rPr>
                <w:b/>
                <w:color w:val="000000" w:themeColor="text1"/>
                <w:sz w:val="20"/>
              </w:rPr>
            </w:pPr>
          </w:p>
        </w:tc>
      </w:tr>
      <w:tr w:rsidR="00FD2DA3" w:rsidRPr="00FD2DA3" w14:paraId="27D79A39" w14:textId="77777777" w:rsidTr="00FD2DA3">
        <w:trPr>
          <w:jc w:val="center"/>
        </w:trPr>
        <w:tc>
          <w:tcPr>
            <w:tcW w:w="545" w:type="dxa"/>
          </w:tcPr>
          <w:p w14:paraId="00830366" w14:textId="77777777" w:rsidR="00FD2DA3" w:rsidRPr="00FD2DA3" w:rsidRDefault="00FD2DA3" w:rsidP="00FD2DA3">
            <w:pPr>
              <w:ind w:left="113" w:right="113"/>
              <w:rPr>
                <w:color w:val="000000" w:themeColor="text1"/>
                <w:sz w:val="20"/>
              </w:rPr>
            </w:pPr>
          </w:p>
        </w:tc>
        <w:tc>
          <w:tcPr>
            <w:tcW w:w="699" w:type="dxa"/>
          </w:tcPr>
          <w:p w14:paraId="3D26066B" w14:textId="77777777" w:rsidR="00FD2DA3" w:rsidRPr="00FD2DA3" w:rsidRDefault="00FD2DA3" w:rsidP="00FD2DA3">
            <w:pPr>
              <w:ind w:left="113" w:right="113"/>
              <w:rPr>
                <w:color w:val="000000" w:themeColor="text1"/>
                <w:sz w:val="20"/>
              </w:rPr>
            </w:pPr>
          </w:p>
        </w:tc>
        <w:tc>
          <w:tcPr>
            <w:tcW w:w="898" w:type="dxa"/>
          </w:tcPr>
          <w:p w14:paraId="76D110B5" w14:textId="77777777" w:rsidR="00FD2DA3" w:rsidRPr="00FD2DA3" w:rsidRDefault="00FD2DA3" w:rsidP="00FD2DA3">
            <w:pPr>
              <w:ind w:left="113" w:right="113"/>
              <w:rPr>
                <w:color w:val="000000" w:themeColor="text1"/>
                <w:sz w:val="20"/>
              </w:rPr>
            </w:pPr>
            <w:r w:rsidRPr="00FD2DA3">
              <w:rPr>
                <w:color w:val="000000" w:themeColor="text1"/>
                <w:sz w:val="20"/>
              </w:rPr>
              <w:t>2.2.1</w:t>
            </w:r>
          </w:p>
        </w:tc>
        <w:tc>
          <w:tcPr>
            <w:tcW w:w="5932" w:type="dxa"/>
          </w:tcPr>
          <w:p w14:paraId="4D7AF341" w14:textId="28807D73" w:rsidR="00FD2DA3" w:rsidRPr="00FD2DA3" w:rsidRDefault="00B05AC4" w:rsidP="00FD2DA3">
            <w:pPr>
              <w:ind w:left="113" w:right="113"/>
              <w:jc w:val="right"/>
              <w:rPr>
                <w:color w:val="000000" w:themeColor="text1"/>
                <w:sz w:val="20"/>
              </w:rPr>
            </w:pPr>
            <w:ins w:id="192" w:author="Kevin Gregory" w:date="2018-10-19T10:52:00Z">
              <w:r>
                <w:rPr>
                  <w:color w:val="000000" w:themeColor="text1"/>
                  <w:sz w:val="20"/>
                </w:rPr>
                <w:t>Compari</w:t>
              </w:r>
            </w:ins>
            <w:ins w:id="193" w:author="Kevin Gregory" w:date="2018-10-19T10:53:00Z">
              <w:r>
                <w:rPr>
                  <w:color w:val="000000" w:themeColor="text1"/>
                  <w:sz w:val="20"/>
                </w:rPr>
                <w:t xml:space="preserve">son of </w:t>
              </w:r>
            </w:ins>
            <w:del w:id="194" w:author="Kevin Gregory" w:date="2018-10-19T10:53:00Z">
              <w:r w:rsidR="00FD2DA3" w:rsidRPr="00FD2DA3" w:rsidDel="00B05AC4">
                <w:rPr>
                  <w:color w:val="000000" w:themeColor="text1"/>
                  <w:sz w:val="20"/>
                </w:rPr>
                <w:delText>M</w:delText>
              </w:r>
            </w:del>
            <w:ins w:id="195" w:author="Kevin Gregory" w:date="2018-10-19T10:53:00Z">
              <w:r>
                <w:rPr>
                  <w:color w:val="000000" w:themeColor="text1"/>
                  <w:sz w:val="20"/>
                </w:rPr>
                <w:t>M</w:t>
              </w:r>
            </w:ins>
            <w:r w:rsidR="00FD2DA3" w:rsidRPr="00FD2DA3">
              <w:rPr>
                <w:color w:val="000000" w:themeColor="text1"/>
                <w:sz w:val="20"/>
              </w:rPr>
              <w:t>athematical and Delphic models</w:t>
            </w:r>
          </w:p>
        </w:tc>
        <w:tc>
          <w:tcPr>
            <w:tcW w:w="640" w:type="dxa"/>
            <w:vMerge w:val="restart"/>
            <w:vAlign w:val="center"/>
          </w:tcPr>
          <w:p w14:paraId="00D2D611"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shd w:val="clear" w:color="auto" w:fill="auto"/>
          </w:tcPr>
          <w:p w14:paraId="336AE84C" w14:textId="77777777" w:rsidR="00FD2DA3" w:rsidRPr="00FD2DA3" w:rsidRDefault="00FD2DA3" w:rsidP="00FD2DA3">
            <w:pPr>
              <w:ind w:left="113" w:right="113"/>
              <w:rPr>
                <w:color w:val="000000" w:themeColor="text1"/>
                <w:sz w:val="20"/>
              </w:rPr>
            </w:pPr>
          </w:p>
        </w:tc>
        <w:tc>
          <w:tcPr>
            <w:tcW w:w="3065" w:type="dxa"/>
          </w:tcPr>
          <w:p w14:paraId="275E8633" w14:textId="77777777" w:rsidR="00FD2DA3" w:rsidRPr="00FD2DA3" w:rsidRDefault="00FD2DA3" w:rsidP="00FD2DA3">
            <w:pPr>
              <w:ind w:left="113" w:right="113"/>
              <w:rPr>
                <w:color w:val="000000" w:themeColor="text1"/>
                <w:sz w:val="20"/>
              </w:rPr>
            </w:pPr>
          </w:p>
        </w:tc>
        <w:tc>
          <w:tcPr>
            <w:tcW w:w="673" w:type="dxa"/>
            <w:vMerge/>
            <w:vAlign w:val="center"/>
          </w:tcPr>
          <w:p w14:paraId="704F28A8" w14:textId="77777777" w:rsidR="00FD2DA3" w:rsidRPr="00FD2DA3" w:rsidRDefault="00FD2DA3" w:rsidP="00FD2DA3">
            <w:pPr>
              <w:ind w:left="113" w:right="113"/>
              <w:rPr>
                <w:color w:val="000000" w:themeColor="text1"/>
                <w:sz w:val="20"/>
              </w:rPr>
            </w:pPr>
          </w:p>
        </w:tc>
      </w:tr>
      <w:tr w:rsidR="00FD2DA3" w:rsidRPr="00FD2DA3" w14:paraId="768D9D30" w14:textId="77777777" w:rsidTr="00FD2DA3">
        <w:trPr>
          <w:jc w:val="center"/>
        </w:trPr>
        <w:tc>
          <w:tcPr>
            <w:tcW w:w="545" w:type="dxa"/>
          </w:tcPr>
          <w:p w14:paraId="15444F35" w14:textId="77777777" w:rsidR="00FD2DA3" w:rsidRPr="00FD2DA3" w:rsidRDefault="00FD2DA3" w:rsidP="00FD2DA3">
            <w:pPr>
              <w:ind w:left="113" w:right="113"/>
              <w:rPr>
                <w:color w:val="000000" w:themeColor="text1"/>
                <w:sz w:val="20"/>
              </w:rPr>
            </w:pPr>
          </w:p>
        </w:tc>
        <w:tc>
          <w:tcPr>
            <w:tcW w:w="699" w:type="dxa"/>
          </w:tcPr>
          <w:p w14:paraId="789F5734" w14:textId="77777777" w:rsidR="00FD2DA3" w:rsidRPr="00FD2DA3" w:rsidRDefault="00FD2DA3" w:rsidP="00FD2DA3">
            <w:pPr>
              <w:ind w:left="113" w:right="113"/>
              <w:rPr>
                <w:color w:val="000000" w:themeColor="text1"/>
                <w:sz w:val="20"/>
              </w:rPr>
            </w:pPr>
          </w:p>
        </w:tc>
        <w:tc>
          <w:tcPr>
            <w:tcW w:w="898" w:type="dxa"/>
          </w:tcPr>
          <w:p w14:paraId="13E15384" w14:textId="77777777" w:rsidR="00FD2DA3" w:rsidRPr="00FD2DA3" w:rsidRDefault="00FD2DA3" w:rsidP="00FD2DA3">
            <w:pPr>
              <w:ind w:left="113" w:right="113"/>
              <w:rPr>
                <w:color w:val="000000" w:themeColor="text1"/>
                <w:sz w:val="20"/>
              </w:rPr>
            </w:pPr>
            <w:r w:rsidRPr="00FD2DA3">
              <w:rPr>
                <w:color w:val="000000" w:themeColor="text1"/>
                <w:sz w:val="20"/>
              </w:rPr>
              <w:t>2.2.2</w:t>
            </w:r>
          </w:p>
        </w:tc>
        <w:tc>
          <w:tcPr>
            <w:tcW w:w="5932" w:type="dxa"/>
          </w:tcPr>
          <w:p w14:paraId="464D988A" w14:textId="77777777" w:rsidR="00FD2DA3" w:rsidRPr="00FD2DA3" w:rsidRDefault="00FD2DA3" w:rsidP="00FD2DA3">
            <w:pPr>
              <w:ind w:left="113" w:right="113"/>
              <w:jc w:val="right"/>
              <w:rPr>
                <w:color w:val="000000" w:themeColor="text1"/>
                <w:sz w:val="20"/>
              </w:rPr>
            </w:pPr>
            <w:r w:rsidRPr="00FD2DA3">
              <w:rPr>
                <w:color w:val="000000" w:themeColor="text1"/>
                <w:sz w:val="20"/>
              </w:rPr>
              <w:t>Data required to run quantitative models</w:t>
            </w:r>
          </w:p>
        </w:tc>
        <w:tc>
          <w:tcPr>
            <w:tcW w:w="640" w:type="dxa"/>
            <w:vMerge/>
          </w:tcPr>
          <w:p w14:paraId="29E1B8B5" w14:textId="77777777" w:rsidR="00FD2DA3" w:rsidRPr="00FD2DA3" w:rsidRDefault="00FD2DA3" w:rsidP="00FD2DA3">
            <w:pPr>
              <w:ind w:left="113" w:right="113"/>
              <w:rPr>
                <w:color w:val="000000" w:themeColor="text1"/>
                <w:sz w:val="20"/>
              </w:rPr>
            </w:pPr>
          </w:p>
        </w:tc>
        <w:tc>
          <w:tcPr>
            <w:tcW w:w="1696" w:type="dxa"/>
            <w:vMerge/>
          </w:tcPr>
          <w:p w14:paraId="5377B1AC" w14:textId="77777777" w:rsidR="00FD2DA3" w:rsidRPr="00FD2DA3" w:rsidRDefault="00FD2DA3" w:rsidP="00FD2DA3">
            <w:pPr>
              <w:ind w:left="113" w:right="113"/>
              <w:rPr>
                <w:color w:val="000000" w:themeColor="text1"/>
                <w:sz w:val="20"/>
              </w:rPr>
            </w:pPr>
          </w:p>
        </w:tc>
        <w:tc>
          <w:tcPr>
            <w:tcW w:w="3065" w:type="dxa"/>
          </w:tcPr>
          <w:p w14:paraId="31E7FCFC" w14:textId="77777777" w:rsidR="00FD2DA3" w:rsidRPr="00FD2DA3" w:rsidRDefault="00FD2DA3" w:rsidP="00FD2DA3">
            <w:pPr>
              <w:ind w:left="113" w:right="113"/>
              <w:rPr>
                <w:color w:val="000000" w:themeColor="text1"/>
                <w:sz w:val="20"/>
              </w:rPr>
            </w:pPr>
          </w:p>
        </w:tc>
        <w:tc>
          <w:tcPr>
            <w:tcW w:w="673" w:type="dxa"/>
            <w:vMerge/>
          </w:tcPr>
          <w:p w14:paraId="2BE11FCC" w14:textId="77777777" w:rsidR="00FD2DA3" w:rsidRPr="00FD2DA3" w:rsidRDefault="00FD2DA3" w:rsidP="00FD2DA3">
            <w:pPr>
              <w:ind w:left="113" w:right="113"/>
              <w:rPr>
                <w:color w:val="000000" w:themeColor="text1"/>
                <w:sz w:val="20"/>
              </w:rPr>
            </w:pPr>
          </w:p>
        </w:tc>
      </w:tr>
      <w:tr w:rsidR="00FD2DA3" w:rsidRPr="00FD2DA3" w14:paraId="1F7169A8" w14:textId="77777777" w:rsidTr="00FD2DA3">
        <w:trPr>
          <w:jc w:val="center"/>
        </w:trPr>
        <w:tc>
          <w:tcPr>
            <w:tcW w:w="545" w:type="dxa"/>
          </w:tcPr>
          <w:p w14:paraId="31D4309A" w14:textId="77777777" w:rsidR="00FD2DA3" w:rsidRPr="00FD2DA3" w:rsidRDefault="00FD2DA3" w:rsidP="00FD2DA3">
            <w:pPr>
              <w:ind w:left="113" w:right="113"/>
              <w:rPr>
                <w:color w:val="000000" w:themeColor="text1"/>
                <w:sz w:val="20"/>
              </w:rPr>
            </w:pPr>
          </w:p>
        </w:tc>
        <w:tc>
          <w:tcPr>
            <w:tcW w:w="699" w:type="dxa"/>
          </w:tcPr>
          <w:p w14:paraId="345948A8" w14:textId="77777777" w:rsidR="00FD2DA3" w:rsidRPr="00FD2DA3" w:rsidRDefault="00FD2DA3" w:rsidP="00FD2DA3">
            <w:pPr>
              <w:ind w:left="113" w:right="113"/>
              <w:rPr>
                <w:color w:val="000000" w:themeColor="text1"/>
                <w:sz w:val="20"/>
              </w:rPr>
            </w:pPr>
          </w:p>
        </w:tc>
        <w:tc>
          <w:tcPr>
            <w:tcW w:w="898" w:type="dxa"/>
          </w:tcPr>
          <w:p w14:paraId="60451E29" w14:textId="77777777" w:rsidR="00FD2DA3" w:rsidRPr="00FD2DA3" w:rsidRDefault="00FD2DA3" w:rsidP="00FD2DA3">
            <w:pPr>
              <w:ind w:left="113" w:right="113"/>
              <w:rPr>
                <w:color w:val="000000" w:themeColor="text1"/>
                <w:sz w:val="20"/>
              </w:rPr>
            </w:pPr>
            <w:r w:rsidRPr="00FD2DA3">
              <w:rPr>
                <w:color w:val="000000" w:themeColor="text1"/>
                <w:sz w:val="20"/>
              </w:rPr>
              <w:t>2.2.3</w:t>
            </w:r>
          </w:p>
        </w:tc>
        <w:tc>
          <w:tcPr>
            <w:tcW w:w="5932" w:type="dxa"/>
          </w:tcPr>
          <w:p w14:paraId="56A2EF86" w14:textId="77777777" w:rsidR="00FD2DA3" w:rsidRPr="00FD2DA3" w:rsidRDefault="00FD2DA3" w:rsidP="00FD2DA3">
            <w:pPr>
              <w:ind w:left="113" w:right="113"/>
              <w:jc w:val="right"/>
              <w:rPr>
                <w:color w:val="000000" w:themeColor="text1"/>
                <w:sz w:val="20"/>
              </w:rPr>
            </w:pPr>
            <w:r w:rsidRPr="00FD2DA3">
              <w:rPr>
                <w:color w:val="000000" w:themeColor="text1"/>
                <w:sz w:val="20"/>
              </w:rPr>
              <w:t>Data required to run qualitative models</w:t>
            </w:r>
          </w:p>
        </w:tc>
        <w:tc>
          <w:tcPr>
            <w:tcW w:w="640" w:type="dxa"/>
            <w:vMerge/>
          </w:tcPr>
          <w:p w14:paraId="43CBBF59" w14:textId="77777777" w:rsidR="00FD2DA3" w:rsidRPr="00FD2DA3" w:rsidRDefault="00FD2DA3" w:rsidP="00FD2DA3">
            <w:pPr>
              <w:ind w:left="113" w:right="113"/>
              <w:rPr>
                <w:color w:val="000000" w:themeColor="text1"/>
                <w:sz w:val="20"/>
              </w:rPr>
            </w:pPr>
          </w:p>
        </w:tc>
        <w:tc>
          <w:tcPr>
            <w:tcW w:w="1696" w:type="dxa"/>
            <w:vMerge/>
          </w:tcPr>
          <w:p w14:paraId="7A7880BC" w14:textId="77777777" w:rsidR="00FD2DA3" w:rsidRPr="00FD2DA3" w:rsidRDefault="00FD2DA3" w:rsidP="00FD2DA3">
            <w:pPr>
              <w:ind w:left="113" w:right="113"/>
              <w:rPr>
                <w:color w:val="000000" w:themeColor="text1"/>
                <w:sz w:val="20"/>
              </w:rPr>
            </w:pPr>
          </w:p>
        </w:tc>
        <w:tc>
          <w:tcPr>
            <w:tcW w:w="3065" w:type="dxa"/>
          </w:tcPr>
          <w:p w14:paraId="7BEFB078" w14:textId="77777777" w:rsidR="00FD2DA3" w:rsidRPr="00FD2DA3" w:rsidRDefault="00FD2DA3" w:rsidP="00FD2DA3">
            <w:pPr>
              <w:ind w:left="113" w:right="113"/>
              <w:rPr>
                <w:color w:val="000000" w:themeColor="text1"/>
                <w:sz w:val="20"/>
              </w:rPr>
            </w:pPr>
          </w:p>
        </w:tc>
        <w:tc>
          <w:tcPr>
            <w:tcW w:w="673" w:type="dxa"/>
            <w:vMerge/>
          </w:tcPr>
          <w:p w14:paraId="3551D552" w14:textId="77777777" w:rsidR="00FD2DA3" w:rsidRPr="00FD2DA3" w:rsidRDefault="00FD2DA3" w:rsidP="00FD2DA3">
            <w:pPr>
              <w:ind w:left="113" w:right="113"/>
              <w:rPr>
                <w:color w:val="000000" w:themeColor="text1"/>
                <w:sz w:val="20"/>
              </w:rPr>
            </w:pPr>
          </w:p>
        </w:tc>
      </w:tr>
      <w:tr w:rsidR="00FD2DA3" w:rsidRPr="00FD2DA3" w14:paraId="06DF2425" w14:textId="77777777" w:rsidTr="00FD2DA3">
        <w:trPr>
          <w:jc w:val="center"/>
        </w:trPr>
        <w:tc>
          <w:tcPr>
            <w:tcW w:w="545" w:type="dxa"/>
          </w:tcPr>
          <w:p w14:paraId="5CEF14B7" w14:textId="77777777" w:rsidR="00FD2DA3" w:rsidRPr="00FD2DA3" w:rsidRDefault="00FD2DA3" w:rsidP="00FD2DA3">
            <w:pPr>
              <w:ind w:left="113" w:right="113"/>
              <w:rPr>
                <w:color w:val="000000" w:themeColor="text1"/>
                <w:sz w:val="20"/>
              </w:rPr>
            </w:pPr>
          </w:p>
        </w:tc>
        <w:tc>
          <w:tcPr>
            <w:tcW w:w="699" w:type="dxa"/>
          </w:tcPr>
          <w:p w14:paraId="5AFAA3A5" w14:textId="77777777" w:rsidR="00FD2DA3" w:rsidRPr="00FD2DA3" w:rsidRDefault="00FD2DA3" w:rsidP="00FD2DA3">
            <w:pPr>
              <w:ind w:left="113" w:right="113"/>
              <w:rPr>
                <w:color w:val="000000" w:themeColor="text1"/>
                <w:sz w:val="20"/>
              </w:rPr>
            </w:pPr>
          </w:p>
        </w:tc>
        <w:tc>
          <w:tcPr>
            <w:tcW w:w="898" w:type="dxa"/>
          </w:tcPr>
          <w:p w14:paraId="5C64D1BF" w14:textId="77777777" w:rsidR="00FD2DA3" w:rsidRPr="00FD2DA3" w:rsidRDefault="00FD2DA3" w:rsidP="00FD2DA3">
            <w:pPr>
              <w:ind w:left="113" w:right="113"/>
              <w:rPr>
                <w:color w:val="000000" w:themeColor="text1"/>
                <w:sz w:val="20"/>
              </w:rPr>
            </w:pPr>
            <w:r w:rsidRPr="00FD2DA3">
              <w:rPr>
                <w:color w:val="000000" w:themeColor="text1"/>
                <w:sz w:val="20"/>
              </w:rPr>
              <w:t>2.2.4</w:t>
            </w:r>
          </w:p>
        </w:tc>
        <w:tc>
          <w:tcPr>
            <w:tcW w:w="5932" w:type="dxa"/>
          </w:tcPr>
          <w:p w14:paraId="22CF804E" w14:textId="30014E3F" w:rsidR="00FD2DA3" w:rsidRPr="00FD2DA3" w:rsidRDefault="00FD2DA3" w:rsidP="00FD2DA3">
            <w:pPr>
              <w:ind w:left="113" w:right="113"/>
              <w:jc w:val="right"/>
              <w:rPr>
                <w:color w:val="000000" w:themeColor="text1"/>
                <w:sz w:val="20"/>
              </w:rPr>
            </w:pPr>
            <w:r w:rsidRPr="00FD2DA3">
              <w:rPr>
                <w:color w:val="000000" w:themeColor="text1"/>
                <w:sz w:val="20"/>
              </w:rPr>
              <w:t>Comparison between PAWSA</w:t>
            </w:r>
            <w:ins w:id="196" w:author="Kevin Gregory" w:date="2018-10-19T10:10:00Z">
              <w:r w:rsidR="00D2079A">
                <w:rPr>
                  <w:color w:val="000000" w:themeColor="text1"/>
                  <w:sz w:val="20"/>
                </w:rPr>
                <w:t>, SIRA</w:t>
              </w:r>
            </w:ins>
            <w:r w:rsidR="00D2079A">
              <w:rPr>
                <w:color w:val="000000" w:themeColor="text1"/>
                <w:sz w:val="20"/>
              </w:rPr>
              <w:t xml:space="preserve"> </w:t>
            </w:r>
            <w:r w:rsidRPr="00D2079A">
              <w:rPr>
                <w:color w:val="000000" w:themeColor="text1"/>
                <w:sz w:val="20"/>
              </w:rPr>
              <w:t>and</w:t>
            </w:r>
            <w:r w:rsidRPr="00FD2DA3">
              <w:rPr>
                <w:color w:val="000000" w:themeColor="text1"/>
                <w:sz w:val="20"/>
              </w:rPr>
              <w:t xml:space="preserve"> IWRAP Mk2</w:t>
            </w:r>
          </w:p>
        </w:tc>
        <w:tc>
          <w:tcPr>
            <w:tcW w:w="640" w:type="dxa"/>
            <w:vMerge/>
          </w:tcPr>
          <w:p w14:paraId="0D79E3BD" w14:textId="77777777" w:rsidR="00FD2DA3" w:rsidRPr="00FD2DA3" w:rsidRDefault="00FD2DA3" w:rsidP="00FD2DA3">
            <w:pPr>
              <w:ind w:left="113" w:right="113"/>
              <w:rPr>
                <w:color w:val="000000" w:themeColor="text1"/>
                <w:sz w:val="20"/>
              </w:rPr>
            </w:pPr>
          </w:p>
        </w:tc>
        <w:tc>
          <w:tcPr>
            <w:tcW w:w="1696" w:type="dxa"/>
            <w:vMerge/>
          </w:tcPr>
          <w:p w14:paraId="1822945E" w14:textId="77777777" w:rsidR="00FD2DA3" w:rsidRPr="00FD2DA3" w:rsidRDefault="00FD2DA3" w:rsidP="00FD2DA3">
            <w:pPr>
              <w:ind w:left="113" w:right="113"/>
              <w:rPr>
                <w:color w:val="000000" w:themeColor="text1"/>
                <w:sz w:val="20"/>
              </w:rPr>
            </w:pPr>
          </w:p>
        </w:tc>
        <w:tc>
          <w:tcPr>
            <w:tcW w:w="3065" w:type="dxa"/>
          </w:tcPr>
          <w:p w14:paraId="01A2914D" w14:textId="77777777" w:rsidR="00FD2DA3" w:rsidRPr="00FD2DA3" w:rsidRDefault="00FD2DA3" w:rsidP="00FD2DA3">
            <w:pPr>
              <w:ind w:left="113" w:right="113"/>
              <w:rPr>
                <w:color w:val="000000" w:themeColor="text1"/>
                <w:sz w:val="20"/>
              </w:rPr>
            </w:pPr>
          </w:p>
        </w:tc>
        <w:tc>
          <w:tcPr>
            <w:tcW w:w="673" w:type="dxa"/>
            <w:vMerge/>
          </w:tcPr>
          <w:p w14:paraId="54ACDE75" w14:textId="77777777" w:rsidR="00FD2DA3" w:rsidRPr="00FD2DA3" w:rsidRDefault="00FD2DA3" w:rsidP="00FD2DA3">
            <w:pPr>
              <w:ind w:left="113" w:right="113"/>
              <w:rPr>
                <w:color w:val="000000" w:themeColor="text1"/>
                <w:sz w:val="20"/>
              </w:rPr>
            </w:pPr>
          </w:p>
        </w:tc>
      </w:tr>
      <w:tr w:rsidR="00FD2DA3" w:rsidRPr="00FD2DA3" w14:paraId="284ACED5" w14:textId="77777777" w:rsidTr="00FD2DA3">
        <w:trPr>
          <w:jc w:val="center"/>
        </w:trPr>
        <w:tc>
          <w:tcPr>
            <w:tcW w:w="545" w:type="dxa"/>
          </w:tcPr>
          <w:p w14:paraId="397A6520" w14:textId="77777777" w:rsidR="00FD2DA3" w:rsidRPr="00FD2DA3" w:rsidRDefault="00FD2DA3" w:rsidP="00FD2DA3">
            <w:pPr>
              <w:ind w:left="113" w:right="113"/>
              <w:rPr>
                <w:b/>
                <w:color w:val="000000" w:themeColor="text1"/>
                <w:sz w:val="20"/>
              </w:rPr>
            </w:pPr>
          </w:p>
        </w:tc>
        <w:tc>
          <w:tcPr>
            <w:tcW w:w="699" w:type="dxa"/>
          </w:tcPr>
          <w:p w14:paraId="2786539E" w14:textId="77777777" w:rsidR="00FD2DA3" w:rsidRPr="00FD2DA3" w:rsidRDefault="00FD2DA3" w:rsidP="00FD2DA3">
            <w:pPr>
              <w:ind w:left="113" w:right="113"/>
              <w:rPr>
                <w:b/>
                <w:color w:val="000000" w:themeColor="text1"/>
                <w:sz w:val="20"/>
              </w:rPr>
            </w:pPr>
            <w:r w:rsidRPr="00FD2DA3">
              <w:rPr>
                <w:b/>
                <w:color w:val="000000" w:themeColor="text1"/>
                <w:sz w:val="20"/>
              </w:rPr>
              <w:t>2.3</w:t>
            </w:r>
          </w:p>
        </w:tc>
        <w:tc>
          <w:tcPr>
            <w:tcW w:w="898" w:type="dxa"/>
            <w:shd w:val="clear" w:color="auto" w:fill="00AFAA"/>
          </w:tcPr>
          <w:p w14:paraId="6742A9D1" w14:textId="77777777" w:rsidR="00FD2DA3" w:rsidRPr="00FD2DA3" w:rsidRDefault="00FD2DA3" w:rsidP="00FD2DA3">
            <w:pPr>
              <w:ind w:left="113" w:right="113"/>
              <w:rPr>
                <w:b/>
                <w:color w:val="000000" w:themeColor="text1"/>
                <w:sz w:val="20"/>
              </w:rPr>
            </w:pPr>
          </w:p>
        </w:tc>
        <w:tc>
          <w:tcPr>
            <w:tcW w:w="5932" w:type="dxa"/>
          </w:tcPr>
          <w:p w14:paraId="03799377" w14:textId="77777777" w:rsidR="00FD2DA3" w:rsidRPr="00FD2DA3" w:rsidRDefault="00FD2DA3" w:rsidP="00FD2DA3">
            <w:pPr>
              <w:ind w:left="113" w:right="113"/>
              <w:rPr>
                <w:b/>
                <w:color w:val="000000" w:themeColor="text1"/>
                <w:sz w:val="20"/>
              </w:rPr>
            </w:pPr>
            <w:r w:rsidRPr="00FD2DA3">
              <w:rPr>
                <w:b/>
                <w:color w:val="000000" w:themeColor="text1"/>
                <w:sz w:val="20"/>
              </w:rPr>
              <w:t>Regional Case Study</w:t>
            </w:r>
          </w:p>
        </w:tc>
        <w:tc>
          <w:tcPr>
            <w:tcW w:w="6074" w:type="dxa"/>
            <w:gridSpan w:val="4"/>
            <w:shd w:val="clear" w:color="auto" w:fill="00AFAA"/>
          </w:tcPr>
          <w:p w14:paraId="6A1AFC38" w14:textId="77777777" w:rsidR="00FD2DA3" w:rsidRPr="00FD2DA3" w:rsidRDefault="00FD2DA3" w:rsidP="00FD2DA3">
            <w:pPr>
              <w:ind w:left="113" w:right="113"/>
              <w:rPr>
                <w:b/>
                <w:color w:val="000000" w:themeColor="text1"/>
                <w:sz w:val="20"/>
              </w:rPr>
            </w:pPr>
          </w:p>
        </w:tc>
      </w:tr>
      <w:tr w:rsidR="00FD2DA3" w:rsidRPr="00FD2DA3" w14:paraId="2A75E4FE" w14:textId="77777777" w:rsidTr="00FD2DA3">
        <w:trPr>
          <w:jc w:val="center"/>
        </w:trPr>
        <w:tc>
          <w:tcPr>
            <w:tcW w:w="545" w:type="dxa"/>
          </w:tcPr>
          <w:p w14:paraId="58ED76BA" w14:textId="77777777" w:rsidR="00FD2DA3" w:rsidRPr="00FD2DA3" w:rsidRDefault="00FD2DA3" w:rsidP="00FD2DA3">
            <w:pPr>
              <w:ind w:left="113" w:right="113"/>
              <w:rPr>
                <w:color w:val="000000" w:themeColor="text1"/>
                <w:sz w:val="20"/>
              </w:rPr>
            </w:pPr>
          </w:p>
        </w:tc>
        <w:tc>
          <w:tcPr>
            <w:tcW w:w="699" w:type="dxa"/>
          </w:tcPr>
          <w:p w14:paraId="28F0A400" w14:textId="77777777" w:rsidR="00FD2DA3" w:rsidRPr="00FD2DA3" w:rsidRDefault="00FD2DA3" w:rsidP="00FD2DA3">
            <w:pPr>
              <w:ind w:left="113" w:right="113"/>
              <w:rPr>
                <w:color w:val="000000" w:themeColor="text1"/>
                <w:sz w:val="20"/>
              </w:rPr>
            </w:pPr>
          </w:p>
        </w:tc>
        <w:tc>
          <w:tcPr>
            <w:tcW w:w="898" w:type="dxa"/>
          </w:tcPr>
          <w:p w14:paraId="32D05317" w14:textId="77777777" w:rsidR="00FD2DA3" w:rsidRPr="00FD2DA3" w:rsidRDefault="00FD2DA3" w:rsidP="00FD2DA3">
            <w:pPr>
              <w:ind w:left="113" w:right="113"/>
              <w:rPr>
                <w:color w:val="000000" w:themeColor="text1"/>
                <w:sz w:val="20"/>
              </w:rPr>
            </w:pPr>
            <w:r w:rsidRPr="00FD2DA3">
              <w:rPr>
                <w:color w:val="000000" w:themeColor="text1"/>
                <w:sz w:val="20"/>
              </w:rPr>
              <w:t>2.3.1</w:t>
            </w:r>
          </w:p>
        </w:tc>
        <w:tc>
          <w:tcPr>
            <w:tcW w:w="5932" w:type="dxa"/>
          </w:tcPr>
          <w:p w14:paraId="7D1070F1" w14:textId="77777777" w:rsidR="00FD2DA3" w:rsidRPr="00FD2DA3" w:rsidRDefault="00FD2DA3" w:rsidP="00FD2DA3">
            <w:pPr>
              <w:ind w:left="113" w:right="113"/>
              <w:jc w:val="right"/>
              <w:rPr>
                <w:color w:val="000000" w:themeColor="text1"/>
                <w:sz w:val="20"/>
              </w:rPr>
            </w:pPr>
            <w:r w:rsidRPr="00FD2DA3">
              <w:rPr>
                <w:color w:val="000000" w:themeColor="text1"/>
                <w:sz w:val="20"/>
              </w:rPr>
              <w:t>Case study of the use of IALA risk management tools</w:t>
            </w:r>
          </w:p>
        </w:tc>
        <w:tc>
          <w:tcPr>
            <w:tcW w:w="640" w:type="dxa"/>
            <w:vMerge w:val="restart"/>
            <w:vAlign w:val="center"/>
          </w:tcPr>
          <w:p w14:paraId="7AC9DAB6"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tcPr>
          <w:p w14:paraId="2CD8806A" w14:textId="77777777" w:rsidR="00FD2DA3" w:rsidRPr="00FD2DA3" w:rsidRDefault="00FD2DA3" w:rsidP="00FD2DA3">
            <w:pPr>
              <w:ind w:left="113" w:right="113"/>
              <w:rPr>
                <w:color w:val="000000" w:themeColor="text1"/>
                <w:sz w:val="20"/>
              </w:rPr>
            </w:pPr>
          </w:p>
        </w:tc>
        <w:tc>
          <w:tcPr>
            <w:tcW w:w="3065" w:type="dxa"/>
          </w:tcPr>
          <w:p w14:paraId="08C32593" w14:textId="77777777" w:rsidR="00FD2DA3" w:rsidRPr="00FD2DA3" w:rsidRDefault="00FD2DA3" w:rsidP="00FD2DA3">
            <w:pPr>
              <w:ind w:left="113" w:right="113"/>
              <w:rPr>
                <w:color w:val="000000" w:themeColor="text1"/>
                <w:sz w:val="20"/>
              </w:rPr>
            </w:pPr>
          </w:p>
        </w:tc>
        <w:tc>
          <w:tcPr>
            <w:tcW w:w="673" w:type="dxa"/>
            <w:vMerge w:val="restart"/>
            <w:vAlign w:val="center"/>
          </w:tcPr>
          <w:p w14:paraId="41851B52" w14:textId="77777777" w:rsidR="00FD2DA3" w:rsidRPr="00FD2DA3" w:rsidRDefault="00FD2DA3" w:rsidP="00FD2DA3">
            <w:pPr>
              <w:ind w:left="113" w:right="113"/>
              <w:rPr>
                <w:color w:val="000000" w:themeColor="text1"/>
                <w:sz w:val="20"/>
              </w:rPr>
            </w:pPr>
            <w:r w:rsidRPr="00FD2DA3">
              <w:rPr>
                <w:color w:val="000000" w:themeColor="text1"/>
                <w:sz w:val="20"/>
              </w:rPr>
              <w:t>4</w:t>
            </w:r>
          </w:p>
        </w:tc>
      </w:tr>
      <w:tr w:rsidR="00FD2DA3" w:rsidRPr="00FD2DA3" w14:paraId="38D0BE01" w14:textId="77777777" w:rsidTr="00FD2DA3">
        <w:trPr>
          <w:jc w:val="center"/>
        </w:trPr>
        <w:tc>
          <w:tcPr>
            <w:tcW w:w="545" w:type="dxa"/>
          </w:tcPr>
          <w:p w14:paraId="07DEB3B4" w14:textId="77777777" w:rsidR="00FD2DA3" w:rsidRPr="00FD2DA3" w:rsidRDefault="00FD2DA3" w:rsidP="00FD2DA3">
            <w:pPr>
              <w:ind w:left="113" w:right="113"/>
              <w:rPr>
                <w:color w:val="000000" w:themeColor="text1"/>
                <w:sz w:val="20"/>
              </w:rPr>
            </w:pPr>
          </w:p>
        </w:tc>
        <w:tc>
          <w:tcPr>
            <w:tcW w:w="699" w:type="dxa"/>
          </w:tcPr>
          <w:p w14:paraId="05A0A230" w14:textId="77777777" w:rsidR="00FD2DA3" w:rsidRPr="00FD2DA3" w:rsidRDefault="00FD2DA3" w:rsidP="00FD2DA3">
            <w:pPr>
              <w:ind w:left="113" w:right="113"/>
              <w:rPr>
                <w:color w:val="000000" w:themeColor="text1"/>
                <w:sz w:val="20"/>
              </w:rPr>
            </w:pPr>
          </w:p>
        </w:tc>
        <w:tc>
          <w:tcPr>
            <w:tcW w:w="898" w:type="dxa"/>
          </w:tcPr>
          <w:p w14:paraId="7E7ABBD6" w14:textId="77777777" w:rsidR="00FD2DA3" w:rsidRPr="00FD2DA3" w:rsidRDefault="00FD2DA3" w:rsidP="00FD2DA3">
            <w:pPr>
              <w:ind w:left="113" w:right="113"/>
              <w:rPr>
                <w:color w:val="000000" w:themeColor="text1"/>
                <w:sz w:val="20"/>
              </w:rPr>
            </w:pPr>
            <w:r w:rsidRPr="00FD2DA3">
              <w:rPr>
                <w:color w:val="000000" w:themeColor="text1"/>
                <w:sz w:val="20"/>
              </w:rPr>
              <w:t>2.3.2</w:t>
            </w:r>
          </w:p>
        </w:tc>
        <w:tc>
          <w:tcPr>
            <w:tcW w:w="5932" w:type="dxa"/>
          </w:tcPr>
          <w:p w14:paraId="45850DFB" w14:textId="77777777" w:rsidR="00FD2DA3" w:rsidRPr="00FD2DA3" w:rsidRDefault="00FD2DA3" w:rsidP="00FD2DA3">
            <w:pPr>
              <w:ind w:left="113" w:right="113"/>
              <w:jc w:val="right"/>
              <w:rPr>
                <w:color w:val="000000" w:themeColor="text1"/>
                <w:sz w:val="20"/>
              </w:rPr>
            </w:pPr>
            <w:r w:rsidRPr="00FD2DA3">
              <w:rPr>
                <w:color w:val="000000" w:themeColor="text1"/>
                <w:sz w:val="20"/>
              </w:rPr>
              <w:t>Use of IALA risk management toolbox in national decision making</w:t>
            </w:r>
          </w:p>
        </w:tc>
        <w:tc>
          <w:tcPr>
            <w:tcW w:w="640" w:type="dxa"/>
            <w:vMerge/>
          </w:tcPr>
          <w:p w14:paraId="1C763F29" w14:textId="77777777" w:rsidR="00FD2DA3" w:rsidRPr="00FD2DA3" w:rsidRDefault="00FD2DA3" w:rsidP="00FD2DA3">
            <w:pPr>
              <w:ind w:left="113" w:right="113"/>
              <w:rPr>
                <w:color w:val="000000" w:themeColor="text1"/>
                <w:sz w:val="20"/>
              </w:rPr>
            </w:pPr>
          </w:p>
        </w:tc>
        <w:tc>
          <w:tcPr>
            <w:tcW w:w="1696" w:type="dxa"/>
            <w:vMerge/>
          </w:tcPr>
          <w:p w14:paraId="7F61CDB9" w14:textId="77777777" w:rsidR="00FD2DA3" w:rsidRPr="00FD2DA3" w:rsidRDefault="00FD2DA3" w:rsidP="00FD2DA3">
            <w:pPr>
              <w:ind w:left="113" w:right="113"/>
              <w:rPr>
                <w:color w:val="000000" w:themeColor="text1"/>
                <w:sz w:val="20"/>
              </w:rPr>
            </w:pPr>
          </w:p>
        </w:tc>
        <w:tc>
          <w:tcPr>
            <w:tcW w:w="3065" w:type="dxa"/>
          </w:tcPr>
          <w:p w14:paraId="661E3D7F" w14:textId="77777777" w:rsidR="00FD2DA3" w:rsidRPr="00FD2DA3" w:rsidRDefault="00FD2DA3" w:rsidP="00FD2DA3">
            <w:pPr>
              <w:ind w:left="113" w:right="113"/>
              <w:rPr>
                <w:color w:val="000000" w:themeColor="text1"/>
                <w:sz w:val="20"/>
              </w:rPr>
            </w:pPr>
          </w:p>
        </w:tc>
        <w:tc>
          <w:tcPr>
            <w:tcW w:w="673" w:type="dxa"/>
            <w:vMerge/>
          </w:tcPr>
          <w:p w14:paraId="312A24C1" w14:textId="77777777" w:rsidR="00FD2DA3" w:rsidRPr="00FD2DA3" w:rsidRDefault="00FD2DA3" w:rsidP="00FD2DA3">
            <w:pPr>
              <w:ind w:left="113" w:right="113"/>
              <w:rPr>
                <w:color w:val="000000" w:themeColor="text1"/>
                <w:sz w:val="20"/>
              </w:rPr>
            </w:pPr>
          </w:p>
        </w:tc>
      </w:tr>
      <w:tr w:rsidR="00FD2DA3" w:rsidRPr="00FD2DA3" w14:paraId="3FD69789" w14:textId="77777777" w:rsidTr="00FD2DA3">
        <w:trPr>
          <w:jc w:val="center"/>
        </w:trPr>
        <w:tc>
          <w:tcPr>
            <w:tcW w:w="545" w:type="dxa"/>
          </w:tcPr>
          <w:p w14:paraId="3B16078D" w14:textId="77777777" w:rsidR="00FD2DA3" w:rsidRPr="00FD2DA3" w:rsidRDefault="00FD2DA3" w:rsidP="00FD2DA3">
            <w:pPr>
              <w:ind w:left="113" w:right="113"/>
              <w:rPr>
                <w:b/>
                <w:color w:val="000000" w:themeColor="text1"/>
                <w:sz w:val="20"/>
              </w:rPr>
            </w:pPr>
          </w:p>
        </w:tc>
        <w:tc>
          <w:tcPr>
            <w:tcW w:w="699" w:type="dxa"/>
          </w:tcPr>
          <w:p w14:paraId="572C883C" w14:textId="77777777" w:rsidR="00FD2DA3" w:rsidRPr="00FD2DA3" w:rsidRDefault="00FD2DA3" w:rsidP="00FD2DA3">
            <w:pPr>
              <w:ind w:left="113" w:right="113"/>
              <w:rPr>
                <w:b/>
                <w:color w:val="000000" w:themeColor="text1"/>
                <w:sz w:val="20"/>
              </w:rPr>
            </w:pPr>
            <w:r w:rsidRPr="00FD2DA3">
              <w:rPr>
                <w:b/>
                <w:color w:val="000000" w:themeColor="text1"/>
                <w:sz w:val="20"/>
              </w:rPr>
              <w:t>2.4</w:t>
            </w:r>
          </w:p>
        </w:tc>
        <w:tc>
          <w:tcPr>
            <w:tcW w:w="898" w:type="dxa"/>
            <w:shd w:val="clear" w:color="auto" w:fill="00AFAA"/>
          </w:tcPr>
          <w:p w14:paraId="627341BB" w14:textId="77777777" w:rsidR="00FD2DA3" w:rsidRPr="00FD2DA3" w:rsidRDefault="00FD2DA3" w:rsidP="00FD2DA3">
            <w:pPr>
              <w:ind w:left="113" w:right="113"/>
              <w:rPr>
                <w:b/>
                <w:color w:val="000000" w:themeColor="text1"/>
                <w:sz w:val="20"/>
              </w:rPr>
            </w:pPr>
          </w:p>
        </w:tc>
        <w:tc>
          <w:tcPr>
            <w:tcW w:w="5932" w:type="dxa"/>
          </w:tcPr>
          <w:p w14:paraId="7AAD9E43" w14:textId="77777777" w:rsidR="00FD2DA3" w:rsidRPr="00FD2DA3" w:rsidRDefault="00FD2DA3" w:rsidP="00FD2DA3">
            <w:pPr>
              <w:ind w:left="113" w:right="113"/>
              <w:rPr>
                <w:b/>
                <w:color w:val="000000" w:themeColor="text1"/>
                <w:sz w:val="20"/>
              </w:rPr>
            </w:pPr>
            <w:r w:rsidRPr="00FD2DA3">
              <w:rPr>
                <w:b/>
                <w:color w:val="000000" w:themeColor="text1"/>
                <w:sz w:val="20"/>
              </w:rPr>
              <w:t>Simulation in Risk Management</w:t>
            </w:r>
          </w:p>
        </w:tc>
        <w:tc>
          <w:tcPr>
            <w:tcW w:w="6074" w:type="dxa"/>
            <w:gridSpan w:val="4"/>
            <w:shd w:val="clear" w:color="auto" w:fill="00AFAA"/>
          </w:tcPr>
          <w:p w14:paraId="719D6FCA" w14:textId="77777777" w:rsidR="00FD2DA3" w:rsidRPr="00FD2DA3" w:rsidRDefault="00FD2DA3" w:rsidP="00FD2DA3">
            <w:pPr>
              <w:ind w:left="113" w:right="113"/>
              <w:rPr>
                <w:b/>
                <w:color w:val="000000" w:themeColor="text1"/>
                <w:sz w:val="20"/>
              </w:rPr>
            </w:pPr>
          </w:p>
        </w:tc>
      </w:tr>
      <w:tr w:rsidR="00FD2DA3" w:rsidRPr="00FD2DA3" w14:paraId="4BC99D10" w14:textId="77777777" w:rsidTr="00FD2DA3">
        <w:trPr>
          <w:jc w:val="center"/>
        </w:trPr>
        <w:tc>
          <w:tcPr>
            <w:tcW w:w="545" w:type="dxa"/>
          </w:tcPr>
          <w:p w14:paraId="2680460D" w14:textId="77777777" w:rsidR="00FD2DA3" w:rsidRPr="00FD2DA3" w:rsidRDefault="00FD2DA3" w:rsidP="00FD2DA3">
            <w:pPr>
              <w:ind w:left="113" w:right="113"/>
              <w:rPr>
                <w:color w:val="000000" w:themeColor="text1"/>
                <w:sz w:val="20"/>
              </w:rPr>
            </w:pPr>
          </w:p>
        </w:tc>
        <w:tc>
          <w:tcPr>
            <w:tcW w:w="699" w:type="dxa"/>
          </w:tcPr>
          <w:p w14:paraId="220C2E0D" w14:textId="77777777" w:rsidR="00FD2DA3" w:rsidRPr="00FD2DA3" w:rsidRDefault="00FD2DA3" w:rsidP="00FD2DA3">
            <w:pPr>
              <w:ind w:left="113" w:right="113"/>
              <w:rPr>
                <w:color w:val="000000" w:themeColor="text1"/>
                <w:sz w:val="20"/>
              </w:rPr>
            </w:pPr>
          </w:p>
        </w:tc>
        <w:tc>
          <w:tcPr>
            <w:tcW w:w="898" w:type="dxa"/>
          </w:tcPr>
          <w:p w14:paraId="484F6D95" w14:textId="77777777" w:rsidR="00FD2DA3" w:rsidRPr="00FD2DA3" w:rsidRDefault="00FD2DA3" w:rsidP="00FD2DA3">
            <w:pPr>
              <w:ind w:left="113" w:right="113"/>
              <w:rPr>
                <w:color w:val="000000" w:themeColor="text1"/>
                <w:sz w:val="20"/>
              </w:rPr>
            </w:pPr>
            <w:r w:rsidRPr="00FD2DA3">
              <w:rPr>
                <w:color w:val="000000" w:themeColor="text1"/>
                <w:sz w:val="20"/>
              </w:rPr>
              <w:t>2.4.1</w:t>
            </w:r>
          </w:p>
        </w:tc>
        <w:tc>
          <w:tcPr>
            <w:tcW w:w="5932" w:type="dxa"/>
          </w:tcPr>
          <w:p w14:paraId="2A2BC432" w14:textId="77777777" w:rsidR="00FD2DA3" w:rsidRPr="00FD2DA3" w:rsidRDefault="00FD2DA3" w:rsidP="00FD2DA3">
            <w:pPr>
              <w:ind w:left="113" w:right="113"/>
              <w:jc w:val="right"/>
              <w:rPr>
                <w:color w:val="000000" w:themeColor="text1"/>
                <w:sz w:val="20"/>
              </w:rPr>
            </w:pPr>
            <w:r w:rsidRPr="00FD2DA3">
              <w:rPr>
                <w:color w:val="000000" w:themeColor="text1"/>
                <w:sz w:val="20"/>
              </w:rPr>
              <w:t>The role of simulation in risk analysis</w:t>
            </w:r>
          </w:p>
        </w:tc>
        <w:tc>
          <w:tcPr>
            <w:tcW w:w="640" w:type="dxa"/>
            <w:vMerge w:val="restart"/>
            <w:vAlign w:val="center"/>
          </w:tcPr>
          <w:p w14:paraId="6C128E8C"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tcPr>
          <w:p w14:paraId="1EF38FA4" w14:textId="77777777" w:rsidR="00FD2DA3" w:rsidRPr="00FD2DA3" w:rsidRDefault="00FD2DA3" w:rsidP="00FD2DA3">
            <w:pPr>
              <w:ind w:left="113" w:right="113"/>
              <w:rPr>
                <w:color w:val="000000" w:themeColor="text1"/>
                <w:sz w:val="20"/>
              </w:rPr>
            </w:pPr>
          </w:p>
        </w:tc>
        <w:tc>
          <w:tcPr>
            <w:tcW w:w="3065" w:type="dxa"/>
          </w:tcPr>
          <w:p w14:paraId="00DA46F2" w14:textId="77777777" w:rsidR="00FD2DA3" w:rsidRPr="00FD2DA3" w:rsidRDefault="00FD2DA3" w:rsidP="00FD2DA3">
            <w:pPr>
              <w:ind w:left="113" w:right="113"/>
              <w:rPr>
                <w:color w:val="000000" w:themeColor="text1"/>
                <w:sz w:val="20"/>
              </w:rPr>
            </w:pPr>
          </w:p>
        </w:tc>
        <w:tc>
          <w:tcPr>
            <w:tcW w:w="673" w:type="dxa"/>
            <w:vMerge w:val="restart"/>
            <w:vAlign w:val="center"/>
          </w:tcPr>
          <w:p w14:paraId="50E06683" w14:textId="77777777" w:rsidR="00FD2DA3" w:rsidRPr="00FD2DA3" w:rsidRDefault="00FD2DA3" w:rsidP="00FD2DA3">
            <w:pPr>
              <w:ind w:left="113" w:right="113"/>
              <w:rPr>
                <w:color w:val="000000" w:themeColor="text1"/>
                <w:sz w:val="20"/>
              </w:rPr>
            </w:pPr>
            <w:r w:rsidRPr="00FD2DA3">
              <w:rPr>
                <w:color w:val="000000" w:themeColor="text1"/>
                <w:sz w:val="20"/>
              </w:rPr>
              <w:t>5</w:t>
            </w:r>
          </w:p>
        </w:tc>
      </w:tr>
      <w:tr w:rsidR="00FD2DA3" w:rsidRPr="00FD2DA3" w14:paraId="7DA0DD87" w14:textId="77777777" w:rsidTr="00FD2DA3">
        <w:trPr>
          <w:jc w:val="center"/>
        </w:trPr>
        <w:tc>
          <w:tcPr>
            <w:tcW w:w="545" w:type="dxa"/>
          </w:tcPr>
          <w:p w14:paraId="109B3C37" w14:textId="77777777" w:rsidR="00FD2DA3" w:rsidRPr="00FD2DA3" w:rsidRDefault="00FD2DA3" w:rsidP="00FD2DA3">
            <w:pPr>
              <w:ind w:left="113" w:right="113"/>
              <w:rPr>
                <w:color w:val="000000" w:themeColor="text1"/>
                <w:sz w:val="20"/>
              </w:rPr>
            </w:pPr>
          </w:p>
        </w:tc>
        <w:tc>
          <w:tcPr>
            <w:tcW w:w="699" w:type="dxa"/>
          </w:tcPr>
          <w:p w14:paraId="2E61D5CF" w14:textId="77777777" w:rsidR="00FD2DA3" w:rsidRPr="00FD2DA3" w:rsidRDefault="00FD2DA3" w:rsidP="00FD2DA3">
            <w:pPr>
              <w:ind w:left="113" w:right="113"/>
              <w:rPr>
                <w:color w:val="000000" w:themeColor="text1"/>
                <w:sz w:val="20"/>
              </w:rPr>
            </w:pPr>
          </w:p>
        </w:tc>
        <w:tc>
          <w:tcPr>
            <w:tcW w:w="898" w:type="dxa"/>
          </w:tcPr>
          <w:p w14:paraId="7A543924" w14:textId="77777777" w:rsidR="00FD2DA3" w:rsidRPr="00FD2DA3" w:rsidRDefault="00FD2DA3" w:rsidP="00FD2DA3">
            <w:pPr>
              <w:ind w:left="113" w:right="113"/>
              <w:rPr>
                <w:color w:val="000000" w:themeColor="text1"/>
                <w:sz w:val="20"/>
              </w:rPr>
            </w:pPr>
            <w:r w:rsidRPr="00FD2DA3">
              <w:rPr>
                <w:color w:val="000000" w:themeColor="text1"/>
                <w:sz w:val="20"/>
              </w:rPr>
              <w:t>2.4.2</w:t>
            </w:r>
          </w:p>
        </w:tc>
        <w:tc>
          <w:tcPr>
            <w:tcW w:w="5932" w:type="dxa"/>
          </w:tcPr>
          <w:p w14:paraId="0C211D35" w14:textId="77777777" w:rsidR="00FD2DA3" w:rsidRPr="00FD2DA3" w:rsidRDefault="00FD2DA3" w:rsidP="00FD2DA3">
            <w:pPr>
              <w:ind w:left="113" w:right="113"/>
              <w:jc w:val="right"/>
              <w:rPr>
                <w:color w:val="000000" w:themeColor="text1"/>
                <w:sz w:val="20"/>
              </w:rPr>
            </w:pPr>
            <w:r w:rsidRPr="00FD2DA3">
              <w:rPr>
                <w:color w:val="000000" w:themeColor="text1"/>
                <w:sz w:val="20"/>
              </w:rPr>
              <w:t>Case study of the use of simulation in risk management</w:t>
            </w:r>
          </w:p>
        </w:tc>
        <w:tc>
          <w:tcPr>
            <w:tcW w:w="640" w:type="dxa"/>
            <w:vMerge/>
          </w:tcPr>
          <w:p w14:paraId="6D6A28EF" w14:textId="77777777" w:rsidR="00FD2DA3" w:rsidRPr="00FD2DA3" w:rsidRDefault="00FD2DA3" w:rsidP="00FD2DA3">
            <w:pPr>
              <w:ind w:left="113" w:right="113"/>
              <w:rPr>
                <w:color w:val="000000" w:themeColor="text1"/>
                <w:sz w:val="20"/>
              </w:rPr>
            </w:pPr>
          </w:p>
        </w:tc>
        <w:tc>
          <w:tcPr>
            <w:tcW w:w="1696" w:type="dxa"/>
            <w:vMerge/>
          </w:tcPr>
          <w:p w14:paraId="1CB138E3" w14:textId="77777777" w:rsidR="00FD2DA3" w:rsidRPr="00FD2DA3" w:rsidRDefault="00FD2DA3" w:rsidP="00FD2DA3">
            <w:pPr>
              <w:ind w:left="113" w:right="113"/>
              <w:rPr>
                <w:color w:val="000000" w:themeColor="text1"/>
                <w:sz w:val="20"/>
              </w:rPr>
            </w:pPr>
          </w:p>
        </w:tc>
        <w:tc>
          <w:tcPr>
            <w:tcW w:w="3065" w:type="dxa"/>
          </w:tcPr>
          <w:p w14:paraId="55E00AD8" w14:textId="77777777" w:rsidR="00FD2DA3" w:rsidRPr="00FD2DA3" w:rsidRDefault="00FD2DA3" w:rsidP="00FD2DA3">
            <w:pPr>
              <w:ind w:left="113" w:right="113"/>
              <w:rPr>
                <w:color w:val="000000" w:themeColor="text1"/>
                <w:sz w:val="20"/>
              </w:rPr>
            </w:pPr>
          </w:p>
        </w:tc>
        <w:tc>
          <w:tcPr>
            <w:tcW w:w="673" w:type="dxa"/>
            <w:vMerge/>
          </w:tcPr>
          <w:p w14:paraId="0F0CEB05" w14:textId="77777777" w:rsidR="00FD2DA3" w:rsidRPr="00FD2DA3" w:rsidRDefault="00FD2DA3" w:rsidP="00FD2DA3">
            <w:pPr>
              <w:ind w:left="113" w:right="113"/>
              <w:rPr>
                <w:color w:val="000000" w:themeColor="text1"/>
                <w:sz w:val="20"/>
              </w:rPr>
            </w:pPr>
          </w:p>
        </w:tc>
      </w:tr>
    </w:tbl>
    <w:p w14:paraId="1F5F8585" w14:textId="77777777" w:rsidR="00FD2DA3" w:rsidRPr="00FD2DA3" w:rsidRDefault="00FD2DA3" w:rsidP="00FD2DA3"/>
    <w:p w14:paraId="2E92145D" w14:textId="77777777" w:rsidR="00FD2DA3" w:rsidRPr="00FD2DA3" w:rsidRDefault="00FD2DA3" w:rsidP="00FD2DA3">
      <w:pPr>
        <w:spacing w:after="200" w:line="276" w:lineRule="auto"/>
      </w:pPr>
      <w:r w:rsidRPr="00FD2DA3">
        <w:br w:type="page"/>
      </w:r>
    </w:p>
    <w:p w14:paraId="3523ED7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197" w:name="_Toc527543744"/>
      <w:r w:rsidRPr="00FD2DA3">
        <w:rPr>
          <w:rFonts w:eastAsia="Times New Roman" w:cs="Times New Roman"/>
          <w:b/>
          <w:color w:val="009FDF"/>
          <w:sz w:val="32"/>
          <w:szCs w:val="24"/>
          <w:u w:val="single" w:color="009FDF"/>
        </w:rPr>
        <w:lastRenderedPageBreak/>
        <w:t>IALA Waterways Risk Assessment Programme (IWRAP) MK2</w:t>
      </w:r>
      <w:bookmarkEnd w:id="197"/>
    </w:p>
    <w:p w14:paraId="3E5A5C47" w14:textId="77777777" w:rsidR="00FD2DA3" w:rsidRPr="00D7746B" w:rsidRDefault="00FD2DA3" w:rsidP="00D7746B">
      <w:pPr>
        <w:pStyle w:val="Heading1"/>
        <w:numPr>
          <w:ilvl w:val="0"/>
          <w:numId w:val="31"/>
        </w:numPr>
      </w:pPr>
      <w:bookmarkStart w:id="198" w:name="_Toc527543745"/>
      <w:r w:rsidRPr="00D7746B">
        <w:t>SCOPE</w:t>
      </w:r>
      <w:bookmarkEnd w:id="198"/>
    </w:p>
    <w:p w14:paraId="2B92EC68"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E8418BD" w14:textId="77777777" w:rsidR="00FD2DA3" w:rsidRPr="00FD2DA3" w:rsidRDefault="00FD2DA3" w:rsidP="00FD2DA3">
      <w:pPr>
        <w:spacing w:after="120"/>
        <w:rPr>
          <w:rFonts w:cs="Arial"/>
          <w:sz w:val="22"/>
        </w:rPr>
      </w:pPr>
      <w:r w:rsidRPr="00FD2DA3">
        <w:rPr>
          <w:sz w:val="22"/>
          <w:lang w:eastAsia="de-DE"/>
        </w:rPr>
        <w:t xml:space="preserve">This module </w:t>
      </w:r>
      <w:r w:rsidRPr="00FD2DA3">
        <w:rPr>
          <w:rFonts w:cs="Arial"/>
          <w:sz w:val="22"/>
        </w:rPr>
        <w:t>describes the development, principles and use of IWRAP Mk2 before guiding participants through increasingly complex practical applications based on a specific region</w:t>
      </w:r>
    </w:p>
    <w:p w14:paraId="6CB5E505"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99" w:name="_Toc527543746"/>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199"/>
    </w:p>
    <w:p w14:paraId="191FF345"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79C45AAE"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basic </w:t>
      </w:r>
      <w:r w:rsidRPr="00FD2DA3">
        <w:rPr>
          <w:sz w:val="22"/>
          <w:lang w:eastAsia="de-DE"/>
        </w:rPr>
        <w:t xml:space="preserve">understanding of the theory and development of IWRAP Mk2 and a </w:t>
      </w:r>
      <w:r w:rsidRPr="00FD2DA3">
        <w:rPr>
          <w:b/>
          <w:sz w:val="22"/>
          <w:lang w:eastAsia="de-DE"/>
        </w:rPr>
        <w:t xml:space="preserve">satisfactory </w:t>
      </w:r>
      <w:r w:rsidRPr="00FD2DA3">
        <w:rPr>
          <w:sz w:val="22"/>
          <w:lang w:eastAsia="de-DE"/>
        </w:rPr>
        <w:t>hands-on</w:t>
      </w:r>
      <w:r w:rsidRPr="00FD2DA3">
        <w:rPr>
          <w:b/>
          <w:sz w:val="22"/>
          <w:lang w:eastAsia="de-DE"/>
        </w:rPr>
        <w:t xml:space="preserve"> </w:t>
      </w:r>
      <w:r w:rsidRPr="00FD2DA3">
        <w:rPr>
          <w:sz w:val="22"/>
          <w:lang w:eastAsia="de-DE"/>
        </w:rPr>
        <w:t>understanding of its use in practice.</w:t>
      </w:r>
    </w:p>
    <w:p w14:paraId="7CD7C363"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00" w:name="_Toc527543747"/>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3 – IWRAP MK2</w:t>
      </w:r>
      <w:bookmarkEnd w:id="200"/>
    </w:p>
    <w:p w14:paraId="7C6FA8AB"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2A6A420" w14:textId="77777777" w:rsidR="00FD2DA3" w:rsidRPr="00FD2DA3" w:rsidRDefault="00FD2DA3" w:rsidP="00AA3A21">
      <w:pPr>
        <w:pStyle w:val="Tablecaption"/>
      </w:pPr>
      <w:bookmarkStart w:id="201" w:name="_Toc527543689"/>
      <w:bookmarkStart w:id="202" w:name="_Toc527707338"/>
      <w:r w:rsidRPr="00FD2DA3">
        <w:t>Detailed Teaching Syllabus - Module 3</w:t>
      </w:r>
      <w:bookmarkEnd w:id="201"/>
      <w:bookmarkEnd w:id="202"/>
    </w:p>
    <w:tbl>
      <w:tblPr>
        <w:tblStyle w:val="TableGrid"/>
        <w:tblW w:w="14148" w:type="dxa"/>
        <w:jc w:val="center"/>
        <w:tblLayout w:type="fixed"/>
        <w:tblLook w:val="04A0" w:firstRow="1" w:lastRow="0" w:firstColumn="1" w:lastColumn="0" w:noHBand="0" w:noVBand="1"/>
      </w:tblPr>
      <w:tblGrid>
        <w:gridCol w:w="562"/>
        <w:gridCol w:w="709"/>
        <w:gridCol w:w="992"/>
        <w:gridCol w:w="5808"/>
        <w:gridCol w:w="713"/>
        <w:gridCol w:w="1984"/>
        <w:gridCol w:w="2707"/>
        <w:gridCol w:w="673"/>
      </w:tblGrid>
      <w:tr w:rsidR="00FD2DA3" w:rsidRPr="00FD2DA3" w14:paraId="7D8BFDCE" w14:textId="77777777" w:rsidTr="00FD2DA3">
        <w:trPr>
          <w:cantSplit/>
          <w:trHeight w:val="1514"/>
          <w:tblHeader/>
          <w:jc w:val="center"/>
        </w:trPr>
        <w:tc>
          <w:tcPr>
            <w:tcW w:w="562" w:type="dxa"/>
            <w:noWrap/>
            <w:textDirection w:val="btLr"/>
          </w:tcPr>
          <w:p w14:paraId="2DF35125" w14:textId="77777777" w:rsidR="00FD2DA3" w:rsidRPr="00FD2DA3" w:rsidRDefault="00FD2DA3" w:rsidP="00FD2DA3">
            <w:pPr>
              <w:ind w:left="113" w:right="113"/>
              <w:rPr>
                <w:b/>
                <w:color w:val="00AFAA"/>
                <w:sz w:val="20"/>
              </w:rPr>
            </w:pPr>
            <w:r w:rsidRPr="00FD2DA3">
              <w:rPr>
                <w:b/>
                <w:color w:val="00AFAA"/>
                <w:sz w:val="20"/>
              </w:rPr>
              <w:t>Module</w:t>
            </w:r>
          </w:p>
        </w:tc>
        <w:tc>
          <w:tcPr>
            <w:tcW w:w="709" w:type="dxa"/>
            <w:noWrap/>
            <w:textDirection w:val="btLr"/>
          </w:tcPr>
          <w:p w14:paraId="6A7CB308" w14:textId="77777777" w:rsidR="00FD2DA3" w:rsidRPr="00FD2DA3" w:rsidRDefault="00FD2DA3" w:rsidP="00FD2DA3">
            <w:pPr>
              <w:ind w:left="113" w:right="113"/>
              <w:rPr>
                <w:b/>
                <w:color w:val="00AFAA"/>
                <w:sz w:val="20"/>
              </w:rPr>
            </w:pPr>
            <w:r w:rsidRPr="00FD2DA3">
              <w:rPr>
                <w:b/>
                <w:color w:val="00AFAA"/>
                <w:sz w:val="20"/>
              </w:rPr>
              <w:t>Element</w:t>
            </w:r>
          </w:p>
        </w:tc>
        <w:tc>
          <w:tcPr>
            <w:tcW w:w="992" w:type="dxa"/>
            <w:noWrap/>
            <w:textDirection w:val="btLr"/>
          </w:tcPr>
          <w:p w14:paraId="4CED3BC2" w14:textId="77777777" w:rsidR="00FD2DA3" w:rsidRPr="00FD2DA3" w:rsidRDefault="00FD2DA3" w:rsidP="00FD2DA3">
            <w:pPr>
              <w:ind w:left="113" w:right="113"/>
              <w:rPr>
                <w:b/>
                <w:color w:val="00AFAA"/>
                <w:sz w:val="20"/>
              </w:rPr>
            </w:pPr>
            <w:r w:rsidRPr="00FD2DA3">
              <w:rPr>
                <w:b/>
                <w:color w:val="00AFAA"/>
                <w:sz w:val="20"/>
              </w:rPr>
              <w:t>Sub-element</w:t>
            </w:r>
          </w:p>
        </w:tc>
        <w:tc>
          <w:tcPr>
            <w:tcW w:w="5808" w:type="dxa"/>
            <w:noWrap/>
          </w:tcPr>
          <w:p w14:paraId="441A5300" w14:textId="77777777" w:rsidR="00FD2DA3" w:rsidRPr="00FD2DA3" w:rsidRDefault="00FD2DA3" w:rsidP="00FD2DA3">
            <w:pPr>
              <w:ind w:left="113" w:right="113"/>
              <w:rPr>
                <w:b/>
                <w:color w:val="00AFAA"/>
                <w:sz w:val="20"/>
              </w:rPr>
            </w:pPr>
            <w:r w:rsidRPr="00FD2DA3">
              <w:rPr>
                <w:b/>
                <w:color w:val="00AFAA"/>
                <w:sz w:val="20"/>
              </w:rPr>
              <w:t>Subject</w:t>
            </w:r>
          </w:p>
        </w:tc>
        <w:tc>
          <w:tcPr>
            <w:tcW w:w="713" w:type="dxa"/>
            <w:noWrap/>
            <w:textDirection w:val="btLr"/>
          </w:tcPr>
          <w:p w14:paraId="40EEF274" w14:textId="77777777" w:rsidR="00FD2DA3" w:rsidRPr="00FD2DA3" w:rsidRDefault="00FD2DA3" w:rsidP="00FD2DA3">
            <w:pPr>
              <w:ind w:left="113" w:right="113"/>
              <w:rPr>
                <w:b/>
                <w:color w:val="00AFAA"/>
                <w:sz w:val="20"/>
              </w:rPr>
            </w:pPr>
            <w:r w:rsidRPr="00FD2DA3">
              <w:rPr>
                <w:b/>
                <w:color w:val="00AFAA"/>
                <w:sz w:val="20"/>
              </w:rPr>
              <w:t>Level of Competence</w:t>
            </w:r>
          </w:p>
        </w:tc>
        <w:tc>
          <w:tcPr>
            <w:tcW w:w="1984" w:type="dxa"/>
            <w:noWrap/>
          </w:tcPr>
          <w:p w14:paraId="29D8229C"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2707" w:type="dxa"/>
            <w:noWrap/>
          </w:tcPr>
          <w:p w14:paraId="63B485AC" w14:textId="77777777" w:rsidR="00FD2DA3" w:rsidRPr="00FD2DA3" w:rsidRDefault="00FD2DA3" w:rsidP="00FD2DA3">
            <w:pPr>
              <w:ind w:left="113" w:right="113"/>
              <w:rPr>
                <w:b/>
                <w:color w:val="00AFAA"/>
                <w:sz w:val="20"/>
              </w:rPr>
            </w:pPr>
            <w:r w:rsidRPr="00FD2DA3">
              <w:rPr>
                <w:b/>
                <w:color w:val="00AFAA"/>
                <w:sz w:val="20"/>
              </w:rPr>
              <w:t>References</w:t>
            </w:r>
          </w:p>
          <w:p w14:paraId="1F7910DF" w14:textId="77777777" w:rsidR="00FD2DA3" w:rsidRPr="00FD2DA3" w:rsidRDefault="00FD2DA3" w:rsidP="00FD2DA3">
            <w:pPr>
              <w:ind w:left="113" w:right="113"/>
              <w:rPr>
                <w:b/>
                <w:color w:val="00AFAA"/>
                <w:sz w:val="20"/>
              </w:rPr>
            </w:pPr>
          </w:p>
          <w:p w14:paraId="0288F862" w14:textId="77777777" w:rsidR="00FD2DA3" w:rsidRPr="00FD2DA3" w:rsidRDefault="00FD2DA3" w:rsidP="00FD2DA3">
            <w:pPr>
              <w:ind w:left="113" w:right="113"/>
              <w:rPr>
                <w:b/>
                <w:color w:val="00AFAA"/>
                <w:sz w:val="20"/>
              </w:rPr>
            </w:pPr>
            <w:r w:rsidRPr="00FD2DA3">
              <w:rPr>
                <w:b/>
                <w:color w:val="00AFAA"/>
                <w:sz w:val="20"/>
              </w:rPr>
              <w:t>Rec = Recommendation</w:t>
            </w:r>
          </w:p>
          <w:p w14:paraId="5BAD7202" w14:textId="77777777" w:rsidR="00FD2DA3" w:rsidRPr="00FD2DA3" w:rsidRDefault="00FD2DA3" w:rsidP="00FD2DA3">
            <w:pPr>
              <w:ind w:left="113" w:right="113"/>
              <w:rPr>
                <w:b/>
                <w:color w:val="00AFAA"/>
                <w:sz w:val="20"/>
              </w:rPr>
            </w:pPr>
            <w:r w:rsidRPr="00FD2DA3">
              <w:rPr>
                <w:b/>
                <w:color w:val="00AFAA"/>
                <w:sz w:val="20"/>
              </w:rPr>
              <w:t>GL   = Guideline</w:t>
            </w:r>
          </w:p>
        </w:tc>
        <w:tc>
          <w:tcPr>
            <w:tcW w:w="673" w:type="dxa"/>
            <w:noWrap/>
            <w:textDirection w:val="btLr"/>
          </w:tcPr>
          <w:p w14:paraId="27FBAF97"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5279DCD3" w14:textId="77777777" w:rsidTr="00FD2DA3">
        <w:trPr>
          <w:jc w:val="center"/>
        </w:trPr>
        <w:tc>
          <w:tcPr>
            <w:tcW w:w="562" w:type="dxa"/>
            <w:noWrap/>
          </w:tcPr>
          <w:p w14:paraId="7E94D2C0"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w:t>
            </w:r>
          </w:p>
        </w:tc>
        <w:tc>
          <w:tcPr>
            <w:tcW w:w="709" w:type="dxa"/>
            <w:shd w:val="clear" w:color="auto" w:fill="00AFAA"/>
            <w:noWrap/>
          </w:tcPr>
          <w:p w14:paraId="2E6606F6" w14:textId="77777777" w:rsidR="00FD2DA3" w:rsidRPr="00FD2DA3" w:rsidRDefault="00FD2DA3" w:rsidP="00FD2DA3">
            <w:pPr>
              <w:ind w:left="113" w:right="113"/>
              <w:rPr>
                <w:b/>
                <w:color w:val="000000" w:themeColor="text1"/>
                <w:sz w:val="20"/>
                <w:szCs w:val="20"/>
              </w:rPr>
            </w:pPr>
          </w:p>
        </w:tc>
        <w:tc>
          <w:tcPr>
            <w:tcW w:w="992" w:type="dxa"/>
            <w:vMerge w:val="restart"/>
            <w:shd w:val="clear" w:color="auto" w:fill="00AFAA"/>
            <w:noWrap/>
          </w:tcPr>
          <w:p w14:paraId="1B25E4E9" w14:textId="77777777" w:rsidR="00FD2DA3" w:rsidRPr="00FD2DA3" w:rsidRDefault="00FD2DA3" w:rsidP="00FD2DA3">
            <w:pPr>
              <w:ind w:left="113" w:right="113"/>
              <w:rPr>
                <w:b/>
                <w:color w:val="000000" w:themeColor="text1"/>
                <w:sz w:val="20"/>
                <w:szCs w:val="20"/>
              </w:rPr>
            </w:pPr>
          </w:p>
        </w:tc>
        <w:tc>
          <w:tcPr>
            <w:tcW w:w="5808" w:type="dxa"/>
            <w:noWrap/>
          </w:tcPr>
          <w:p w14:paraId="17CB7472" w14:textId="77777777" w:rsidR="00FD2DA3" w:rsidRPr="00FD2DA3" w:rsidRDefault="00FD2DA3" w:rsidP="00FD2DA3">
            <w:pPr>
              <w:ind w:left="113" w:right="113"/>
              <w:jc w:val="center"/>
              <w:rPr>
                <w:b/>
                <w:color w:val="000000" w:themeColor="text1"/>
                <w:sz w:val="20"/>
                <w:szCs w:val="20"/>
              </w:rPr>
            </w:pPr>
            <w:r w:rsidRPr="00FD2DA3">
              <w:rPr>
                <w:b/>
                <w:color w:val="000000" w:themeColor="text1"/>
                <w:sz w:val="20"/>
                <w:szCs w:val="20"/>
              </w:rPr>
              <w:t>IWRAP MK 2</w:t>
            </w:r>
          </w:p>
        </w:tc>
        <w:tc>
          <w:tcPr>
            <w:tcW w:w="6077" w:type="dxa"/>
            <w:gridSpan w:val="4"/>
            <w:vMerge w:val="restart"/>
            <w:shd w:val="clear" w:color="auto" w:fill="00AFAA"/>
            <w:noWrap/>
          </w:tcPr>
          <w:p w14:paraId="733EFCEC" w14:textId="77777777" w:rsidR="00FD2DA3" w:rsidRPr="00FD2DA3" w:rsidRDefault="00FD2DA3" w:rsidP="00FD2DA3">
            <w:pPr>
              <w:ind w:right="113"/>
              <w:rPr>
                <w:b/>
                <w:color w:val="000000" w:themeColor="text1"/>
                <w:sz w:val="20"/>
                <w:szCs w:val="20"/>
              </w:rPr>
            </w:pPr>
          </w:p>
        </w:tc>
      </w:tr>
      <w:tr w:rsidR="00FD2DA3" w:rsidRPr="00FD2DA3" w14:paraId="5C94FB0B" w14:textId="77777777" w:rsidTr="00FD2DA3">
        <w:trPr>
          <w:jc w:val="center"/>
        </w:trPr>
        <w:tc>
          <w:tcPr>
            <w:tcW w:w="562" w:type="dxa"/>
            <w:noWrap/>
          </w:tcPr>
          <w:p w14:paraId="2819647E" w14:textId="77777777" w:rsidR="00FD2DA3" w:rsidRPr="00FD2DA3" w:rsidRDefault="00FD2DA3" w:rsidP="00FD2DA3">
            <w:pPr>
              <w:ind w:left="113" w:right="113"/>
              <w:rPr>
                <w:b/>
                <w:color w:val="000000" w:themeColor="text1"/>
                <w:sz w:val="20"/>
                <w:szCs w:val="20"/>
              </w:rPr>
            </w:pPr>
          </w:p>
        </w:tc>
        <w:tc>
          <w:tcPr>
            <w:tcW w:w="709" w:type="dxa"/>
            <w:noWrap/>
          </w:tcPr>
          <w:p w14:paraId="71310771"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3.1</w:t>
            </w:r>
          </w:p>
        </w:tc>
        <w:tc>
          <w:tcPr>
            <w:tcW w:w="992" w:type="dxa"/>
            <w:vMerge/>
            <w:shd w:val="clear" w:color="auto" w:fill="D9D9D9" w:themeFill="background1" w:themeFillShade="D9"/>
            <w:noWrap/>
          </w:tcPr>
          <w:p w14:paraId="00F779CF" w14:textId="77777777" w:rsidR="00FD2DA3" w:rsidRPr="00FD2DA3" w:rsidRDefault="00FD2DA3" w:rsidP="00FD2DA3">
            <w:pPr>
              <w:ind w:left="113" w:right="113"/>
              <w:rPr>
                <w:b/>
                <w:color w:val="000000" w:themeColor="text1"/>
                <w:sz w:val="20"/>
                <w:szCs w:val="20"/>
              </w:rPr>
            </w:pPr>
          </w:p>
        </w:tc>
        <w:tc>
          <w:tcPr>
            <w:tcW w:w="5808" w:type="dxa"/>
            <w:noWrap/>
          </w:tcPr>
          <w:p w14:paraId="3108A223"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Development and Principles</w:t>
            </w:r>
          </w:p>
        </w:tc>
        <w:tc>
          <w:tcPr>
            <w:tcW w:w="6077" w:type="dxa"/>
            <w:gridSpan w:val="4"/>
            <w:vMerge/>
            <w:shd w:val="clear" w:color="auto" w:fill="00AFAA"/>
            <w:noWrap/>
          </w:tcPr>
          <w:p w14:paraId="3340EB70" w14:textId="77777777" w:rsidR="00FD2DA3" w:rsidRPr="00FD2DA3" w:rsidRDefault="00FD2DA3" w:rsidP="00FD2DA3">
            <w:pPr>
              <w:ind w:left="113" w:right="113"/>
              <w:rPr>
                <w:b/>
                <w:color w:val="000000" w:themeColor="text1"/>
                <w:sz w:val="20"/>
                <w:szCs w:val="20"/>
              </w:rPr>
            </w:pPr>
          </w:p>
        </w:tc>
      </w:tr>
      <w:tr w:rsidR="00FD2DA3" w:rsidRPr="00FD2DA3" w14:paraId="071B20AF" w14:textId="77777777" w:rsidTr="00FD2DA3">
        <w:trPr>
          <w:jc w:val="center"/>
        </w:trPr>
        <w:tc>
          <w:tcPr>
            <w:tcW w:w="562" w:type="dxa"/>
            <w:noWrap/>
          </w:tcPr>
          <w:p w14:paraId="5A6FC4E6" w14:textId="77777777" w:rsidR="00FD2DA3" w:rsidRPr="00FD2DA3" w:rsidRDefault="00FD2DA3" w:rsidP="00FD2DA3">
            <w:pPr>
              <w:ind w:left="113" w:right="113"/>
              <w:rPr>
                <w:color w:val="000000" w:themeColor="text1"/>
                <w:sz w:val="20"/>
                <w:szCs w:val="20"/>
              </w:rPr>
            </w:pPr>
          </w:p>
        </w:tc>
        <w:tc>
          <w:tcPr>
            <w:tcW w:w="709" w:type="dxa"/>
            <w:noWrap/>
          </w:tcPr>
          <w:p w14:paraId="0CE1A34B" w14:textId="77777777" w:rsidR="00FD2DA3" w:rsidRPr="00FD2DA3" w:rsidRDefault="00FD2DA3" w:rsidP="00FD2DA3">
            <w:pPr>
              <w:ind w:left="113" w:right="113"/>
              <w:rPr>
                <w:color w:val="000000" w:themeColor="text1"/>
                <w:sz w:val="20"/>
                <w:szCs w:val="20"/>
              </w:rPr>
            </w:pPr>
          </w:p>
        </w:tc>
        <w:tc>
          <w:tcPr>
            <w:tcW w:w="992" w:type="dxa"/>
            <w:noWrap/>
          </w:tcPr>
          <w:p w14:paraId="474231C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3.1.1</w:t>
            </w:r>
          </w:p>
        </w:tc>
        <w:tc>
          <w:tcPr>
            <w:tcW w:w="5808" w:type="dxa"/>
            <w:noWrap/>
          </w:tcPr>
          <w:p w14:paraId="517BE48C"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Development of IWRAP</w:t>
            </w:r>
          </w:p>
        </w:tc>
        <w:tc>
          <w:tcPr>
            <w:tcW w:w="713" w:type="dxa"/>
            <w:vMerge w:val="restart"/>
            <w:noWrap/>
            <w:vAlign w:val="center"/>
          </w:tcPr>
          <w:p w14:paraId="18FBBF7B"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1</w:t>
            </w:r>
          </w:p>
        </w:tc>
        <w:tc>
          <w:tcPr>
            <w:tcW w:w="1984" w:type="dxa"/>
            <w:vMerge w:val="restart"/>
            <w:noWrap/>
          </w:tcPr>
          <w:p w14:paraId="0CED8563" w14:textId="77777777" w:rsidR="00FD2DA3" w:rsidRPr="00FD2DA3" w:rsidRDefault="00FD2DA3" w:rsidP="00FD2DA3">
            <w:pPr>
              <w:ind w:left="113" w:right="113"/>
              <w:rPr>
                <w:color w:val="000000" w:themeColor="text1"/>
                <w:sz w:val="20"/>
                <w:szCs w:val="20"/>
              </w:rPr>
            </w:pPr>
          </w:p>
        </w:tc>
        <w:tc>
          <w:tcPr>
            <w:tcW w:w="2707" w:type="dxa"/>
            <w:vMerge w:val="restart"/>
            <w:noWrap/>
          </w:tcPr>
          <w:p w14:paraId="0F22E72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IWRAPMk2.pdf</w:t>
            </w:r>
          </w:p>
          <w:p w14:paraId="490B9CBD" w14:textId="77777777" w:rsidR="00FD2DA3" w:rsidRPr="00FD2DA3" w:rsidRDefault="00FD2DA3" w:rsidP="00FD2DA3">
            <w:pPr>
              <w:ind w:left="113" w:right="113"/>
              <w:rPr>
                <w:color w:val="000000" w:themeColor="text1"/>
                <w:sz w:val="20"/>
                <w:szCs w:val="20"/>
              </w:rPr>
            </w:pPr>
          </w:p>
          <w:p w14:paraId="5D88CE02"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IWRAP Theory Handbook (pdf)</w:t>
            </w:r>
          </w:p>
        </w:tc>
        <w:tc>
          <w:tcPr>
            <w:tcW w:w="673" w:type="dxa"/>
            <w:vMerge w:val="restart"/>
            <w:noWrap/>
            <w:vAlign w:val="center"/>
          </w:tcPr>
          <w:p w14:paraId="64540A47"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6</w:t>
            </w:r>
          </w:p>
        </w:tc>
      </w:tr>
      <w:tr w:rsidR="00FD2DA3" w:rsidRPr="00FD2DA3" w14:paraId="2FB12777" w14:textId="77777777" w:rsidTr="00FD2DA3">
        <w:trPr>
          <w:jc w:val="center"/>
        </w:trPr>
        <w:tc>
          <w:tcPr>
            <w:tcW w:w="562" w:type="dxa"/>
            <w:noWrap/>
          </w:tcPr>
          <w:p w14:paraId="36C199B7" w14:textId="77777777" w:rsidR="00FD2DA3" w:rsidRPr="00FD2DA3" w:rsidRDefault="00FD2DA3" w:rsidP="00FD2DA3">
            <w:pPr>
              <w:ind w:left="113" w:right="113"/>
              <w:rPr>
                <w:color w:val="000000" w:themeColor="text1"/>
                <w:sz w:val="20"/>
                <w:szCs w:val="20"/>
              </w:rPr>
            </w:pPr>
          </w:p>
        </w:tc>
        <w:tc>
          <w:tcPr>
            <w:tcW w:w="709" w:type="dxa"/>
            <w:noWrap/>
          </w:tcPr>
          <w:p w14:paraId="3C32C78A" w14:textId="77777777" w:rsidR="00FD2DA3" w:rsidRPr="00FD2DA3" w:rsidRDefault="00FD2DA3" w:rsidP="00FD2DA3">
            <w:pPr>
              <w:ind w:left="113" w:right="113"/>
              <w:rPr>
                <w:color w:val="000000" w:themeColor="text1"/>
                <w:sz w:val="20"/>
                <w:szCs w:val="20"/>
              </w:rPr>
            </w:pPr>
          </w:p>
        </w:tc>
        <w:tc>
          <w:tcPr>
            <w:tcW w:w="992" w:type="dxa"/>
            <w:noWrap/>
          </w:tcPr>
          <w:p w14:paraId="031DCC9B"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3.1.2</w:t>
            </w:r>
            <w:del w:id="203" w:author="Kevin Gregory" w:date="2018-10-19T10:14:00Z">
              <w:r w:rsidRPr="00FD2DA3" w:rsidDel="0089607C">
                <w:rPr>
                  <w:color w:val="000000" w:themeColor="text1"/>
                  <w:sz w:val="20"/>
                  <w:szCs w:val="20"/>
                </w:rPr>
                <w:delText>.</w:delText>
              </w:r>
            </w:del>
          </w:p>
        </w:tc>
        <w:tc>
          <w:tcPr>
            <w:tcW w:w="5808" w:type="dxa"/>
            <w:noWrap/>
          </w:tcPr>
          <w:p w14:paraId="293F1720"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Basic and commercial licences</w:t>
            </w:r>
          </w:p>
        </w:tc>
        <w:tc>
          <w:tcPr>
            <w:tcW w:w="713" w:type="dxa"/>
            <w:vMerge/>
            <w:noWrap/>
            <w:vAlign w:val="center"/>
          </w:tcPr>
          <w:p w14:paraId="7466DEAC" w14:textId="77777777" w:rsidR="00FD2DA3" w:rsidRPr="00FD2DA3" w:rsidRDefault="00FD2DA3" w:rsidP="00FD2DA3">
            <w:pPr>
              <w:ind w:left="113" w:right="113"/>
              <w:jc w:val="center"/>
              <w:rPr>
                <w:color w:val="000000" w:themeColor="text1"/>
                <w:sz w:val="20"/>
                <w:szCs w:val="20"/>
              </w:rPr>
            </w:pPr>
          </w:p>
        </w:tc>
        <w:tc>
          <w:tcPr>
            <w:tcW w:w="1984" w:type="dxa"/>
            <w:vMerge/>
            <w:noWrap/>
          </w:tcPr>
          <w:p w14:paraId="2979583C" w14:textId="77777777" w:rsidR="00FD2DA3" w:rsidRPr="00FD2DA3" w:rsidRDefault="00FD2DA3" w:rsidP="00FD2DA3">
            <w:pPr>
              <w:ind w:left="113" w:right="113"/>
              <w:rPr>
                <w:color w:val="000000" w:themeColor="text1"/>
                <w:sz w:val="20"/>
                <w:szCs w:val="20"/>
              </w:rPr>
            </w:pPr>
          </w:p>
        </w:tc>
        <w:tc>
          <w:tcPr>
            <w:tcW w:w="2707" w:type="dxa"/>
            <w:vMerge/>
            <w:noWrap/>
          </w:tcPr>
          <w:p w14:paraId="2F3AB111" w14:textId="77777777" w:rsidR="00FD2DA3" w:rsidRPr="00FD2DA3" w:rsidRDefault="00FD2DA3" w:rsidP="00FD2DA3">
            <w:pPr>
              <w:ind w:left="113" w:right="113"/>
              <w:rPr>
                <w:color w:val="000000" w:themeColor="text1"/>
                <w:sz w:val="20"/>
                <w:szCs w:val="20"/>
              </w:rPr>
            </w:pPr>
          </w:p>
        </w:tc>
        <w:tc>
          <w:tcPr>
            <w:tcW w:w="673" w:type="dxa"/>
            <w:vMerge/>
            <w:noWrap/>
          </w:tcPr>
          <w:p w14:paraId="79A7A6A6" w14:textId="77777777" w:rsidR="00FD2DA3" w:rsidRPr="00FD2DA3" w:rsidRDefault="00FD2DA3" w:rsidP="00FD2DA3">
            <w:pPr>
              <w:ind w:left="113" w:right="113"/>
              <w:rPr>
                <w:color w:val="000000" w:themeColor="text1"/>
                <w:sz w:val="20"/>
                <w:szCs w:val="20"/>
              </w:rPr>
            </w:pPr>
          </w:p>
        </w:tc>
      </w:tr>
      <w:tr w:rsidR="00FD2DA3" w:rsidRPr="00FD2DA3" w14:paraId="6BFD0B69" w14:textId="77777777" w:rsidTr="00FD2DA3">
        <w:trPr>
          <w:jc w:val="center"/>
        </w:trPr>
        <w:tc>
          <w:tcPr>
            <w:tcW w:w="562" w:type="dxa"/>
            <w:noWrap/>
          </w:tcPr>
          <w:p w14:paraId="3A43CF21" w14:textId="77777777" w:rsidR="00FD2DA3" w:rsidRPr="00FD2DA3" w:rsidRDefault="00FD2DA3" w:rsidP="00FD2DA3">
            <w:pPr>
              <w:ind w:left="113" w:right="113"/>
              <w:rPr>
                <w:color w:val="000000" w:themeColor="text1"/>
                <w:sz w:val="20"/>
                <w:szCs w:val="20"/>
              </w:rPr>
            </w:pPr>
          </w:p>
        </w:tc>
        <w:tc>
          <w:tcPr>
            <w:tcW w:w="709" w:type="dxa"/>
            <w:noWrap/>
          </w:tcPr>
          <w:p w14:paraId="566E0917" w14:textId="77777777" w:rsidR="00FD2DA3" w:rsidRPr="00FD2DA3" w:rsidRDefault="00FD2DA3" w:rsidP="00FD2DA3">
            <w:pPr>
              <w:ind w:left="113" w:right="113"/>
              <w:rPr>
                <w:color w:val="000000" w:themeColor="text1"/>
                <w:sz w:val="20"/>
                <w:szCs w:val="20"/>
              </w:rPr>
            </w:pPr>
          </w:p>
        </w:tc>
        <w:tc>
          <w:tcPr>
            <w:tcW w:w="992" w:type="dxa"/>
            <w:noWrap/>
          </w:tcPr>
          <w:p w14:paraId="565FAAF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3.1.3</w:t>
            </w:r>
          </w:p>
        </w:tc>
        <w:tc>
          <w:tcPr>
            <w:tcW w:w="5808" w:type="dxa"/>
            <w:noWrap/>
          </w:tcPr>
          <w:p w14:paraId="2F2ED059"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Theory behind the probability model</w:t>
            </w:r>
          </w:p>
        </w:tc>
        <w:tc>
          <w:tcPr>
            <w:tcW w:w="713" w:type="dxa"/>
            <w:vMerge/>
            <w:noWrap/>
            <w:vAlign w:val="center"/>
          </w:tcPr>
          <w:p w14:paraId="31FBC185" w14:textId="77777777" w:rsidR="00FD2DA3" w:rsidRPr="00FD2DA3" w:rsidRDefault="00FD2DA3" w:rsidP="00FD2DA3">
            <w:pPr>
              <w:ind w:left="113" w:right="113"/>
              <w:jc w:val="center"/>
              <w:rPr>
                <w:color w:val="000000" w:themeColor="text1"/>
                <w:sz w:val="20"/>
                <w:szCs w:val="20"/>
              </w:rPr>
            </w:pPr>
          </w:p>
        </w:tc>
        <w:tc>
          <w:tcPr>
            <w:tcW w:w="1984" w:type="dxa"/>
            <w:vMerge/>
            <w:noWrap/>
          </w:tcPr>
          <w:p w14:paraId="223BE755" w14:textId="77777777" w:rsidR="00FD2DA3" w:rsidRPr="00FD2DA3" w:rsidRDefault="00FD2DA3" w:rsidP="00FD2DA3">
            <w:pPr>
              <w:ind w:left="113" w:right="113"/>
              <w:rPr>
                <w:color w:val="000000" w:themeColor="text1"/>
                <w:sz w:val="20"/>
                <w:szCs w:val="20"/>
              </w:rPr>
            </w:pPr>
          </w:p>
        </w:tc>
        <w:tc>
          <w:tcPr>
            <w:tcW w:w="2707" w:type="dxa"/>
            <w:vMerge/>
            <w:noWrap/>
          </w:tcPr>
          <w:p w14:paraId="6F265D73" w14:textId="77777777" w:rsidR="00FD2DA3" w:rsidRPr="00FD2DA3" w:rsidRDefault="00FD2DA3" w:rsidP="00FD2DA3">
            <w:pPr>
              <w:ind w:left="113" w:right="113"/>
              <w:rPr>
                <w:color w:val="000000" w:themeColor="text1"/>
                <w:sz w:val="20"/>
                <w:szCs w:val="20"/>
              </w:rPr>
            </w:pPr>
          </w:p>
        </w:tc>
        <w:tc>
          <w:tcPr>
            <w:tcW w:w="673" w:type="dxa"/>
            <w:vMerge/>
            <w:noWrap/>
          </w:tcPr>
          <w:p w14:paraId="2DDC001C" w14:textId="77777777" w:rsidR="00FD2DA3" w:rsidRPr="00FD2DA3" w:rsidRDefault="00FD2DA3" w:rsidP="00FD2DA3">
            <w:pPr>
              <w:ind w:left="113" w:right="113"/>
              <w:rPr>
                <w:color w:val="000000" w:themeColor="text1"/>
                <w:sz w:val="20"/>
                <w:szCs w:val="20"/>
              </w:rPr>
            </w:pPr>
          </w:p>
        </w:tc>
      </w:tr>
      <w:tr w:rsidR="00FD2DA3" w:rsidRPr="00FD2DA3" w14:paraId="5070F02F" w14:textId="77777777" w:rsidTr="00FD2DA3">
        <w:trPr>
          <w:jc w:val="center"/>
        </w:trPr>
        <w:tc>
          <w:tcPr>
            <w:tcW w:w="562" w:type="dxa"/>
            <w:noWrap/>
          </w:tcPr>
          <w:p w14:paraId="65ABA1CB" w14:textId="77777777" w:rsidR="00FD2DA3" w:rsidRPr="00FD2DA3" w:rsidRDefault="00FD2DA3" w:rsidP="00FD2DA3">
            <w:pPr>
              <w:ind w:left="113" w:right="113"/>
              <w:rPr>
                <w:color w:val="000000" w:themeColor="text1"/>
                <w:sz w:val="20"/>
                <w:szCs w:val="20"/>
              </w:rPr>
            </w:pPr>
          </w:p>
        </w:tc>
        <w:tc>
          <w:tcPr>
            <w:tcW w:w="709" w:type="dxa"/>
            <w:noWrap/>
          </w:tcPr>
          <w:p w14:paraId="046AE342" w14:textId="77777777" w:rsidR="00FD2DA3" w:rsidRPr="00FD2DA3" w:rsidRDefault="00FD2DA3" w:rsidP="00FD2DA3">
            <w:pPr>
              <w:ind w:left="113" w:right="113"/>
              <w:rPr>
                <w:color w:val="000000" w:themeColor="text1"/>
                <w:sz w:val="20"/>
                <w:szCs w:val="20"/>
              </w:rPr>
            </w:pPr>
          </w:p>
        </w:tc>
        <w:tc>
          <w:tcPr>
            <w:tcW w:w="992" w:type="dxa"/>
            <w:noWrap/>
          </w:tcPr>
          <w:p w14:paraId="139D0DC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3.1.4</w:t>
            </w:r>
          </w:p>
        </w:tc>
        <w:tc>
          <w:tcPr>
            <w:tcW w:w="5808" w:type="dxa"/>
            <w:noWrap/>
          </w:tcPr>
          <w:p w14:paraId="0B266AFB"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Lateral probability distributions</w:t>
            </w:r>
          </w:p>
        </w:tc>
        <w:tc>
          <w:tcPr>
            <w:tcW w:w="713" w:type="dxa"/>
            <w:noWrap/>
            <w:vAlign w:val="center"/>
          </w:tcPr>
          <w:p w14:paraId="5BE2D0EF"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2</w:t>
            </w:r>
          </w:p>
        </w:tc>
        <w:tc>
          <w:tcPr>
            <w:tcW w:w="1984" w:type="dxa"/>
            <w:vMerge/>
            <w:noWrap/>
          </w:tcPr>
          <w:p w14:paraId="2776520B" w14:textId="77777777" w:rsidR="00FD2DA3" w:rsidRPr="00FD2DA3" w:rsidRDefault="00FD2DA3" w:rsidP="00FD2DA3">
            <w:pPr>
              <w:ind w:left="113" w:right="113"/>
              <w:rPr>
                <w:color w:val="000000" w:themeColor="text1"/>
                <w:sz w:val="20"/>
                <w:szCs w:val="20"/>
              </w:rPr>
            </w:pPr>
          </w:p>
        </w:tc>
        <w:tc>
          <w:tcPr>
            <w:tcW w:w="2707" w:type="dxa"/>
            <w:vMerge/>
            <w:noWrap/>
          </w:tcPr>
          <w:p w14:paraId="01363516" w14:textId="77777777" w:rsidR="00FD2DA3" w:rsidRPr="00FD2DA3" w:rsidRDefault="00FD2DA3" w:rsidP="00FD2DA3">
            <w:pPr>
              <w:ind w:left="113" w:right="113"/>
              <w:rPr>
                <w:color w:val="000000" w:themeColor="text1"/>
                <w:sz w:val="20"/>
                <w:szCs w:val="20"/>
              </w:rPr>
            </w:pPr>
          </w:p>
        </w:tc>
        <w:tc>
          <w:tcPr>
            <w:tcW w:w="673" w:type="dxa"/>
            <w:vMerge/>
            <w:noWrap/>
          </w:tcPr>
          <w:p w14:paraId="179F2C3D" w14:textId="77777777" w:rsidR="00FD2DA3" w:rsidRPr="00FD2DA3" w:rsidRDefault="00FD2DA3" w:rsidP="00FD2DA3">
            <w:pPr>
              <w:ind w:left="113" w:right="113"/>
              <w:rPr>
                <w:color w:val="000000" w:themeColor="text1"/>
                <w:sz w:val="20"/>
                <w:szCs w:val="20"/>
              </w:rPr>
            </w:pPr>
          </w:p>
        </w:tc>
      </w:tr>
      <w:tr w:rsidR="00FD2DA3" w:rsidRPr="00FD2DA3" w14:paraId="31C85319" w14:textId="77777777" w:rsidTr="00FD2DA3">
        <w:trPr>
          <w:jc w:val="center"/>
        </w:trPr>
        <w:tc>
          <w:tcPr>
            <w:tcW w:w="562" w:type="dxa"/>
            <w:noWrap/>
          </w:tcPr>
          <w:p w14:paraId="17BB201E" w14:textId="77777777" w:rsidR="00FD2DA3" w:rsidRPr="00FD2DA3" w:rsidRDefault="00FD2DA3" w:rsidP="00FD2DA3">
            <w:pPr>
              <w:ind w:left="113" w:right="113"/>
              <w:rPr>
                <w:color w:val="000000" w:themeColor="text1"/>
                <w:sz w:val="20"/>
                <w:szCs w:val="20"/>
              </w:rPr>
            </w:pPr>
          </w:p>
        </w:tc>
        <w:tc>
          <w:tcPr>
            <w:tcW w:w="709" w:type="dxa"/>
            <w:noWrap/>
          </w:tcPr>
          <w:p w14:paraId="00CBE363" w14:textId="77777777" w:rsidR="00FD2DA3" w:rsidRPr="00FD2DA3" w:rsidRDefault="00FD2DA3" w:rsidP="00FD2DA3">
            <w:pPr>
              <w:ind w:left="113" w:right="113"/>
              <w:rPr>
                <w:color w:val="000000" w:themeColor="text1"/>
                <w:sz w:val="20"/>
                <w:szCs w:val="20"/>
              </w:rPr>
            </w:pPr>
          </w:p>
        </w:tc>
        <w:tc>
          <w:tcPr>
            <w:tcW w:w="992" w:type="dxa"/>
            <w:noWrap/>
          </w:tcPr>
          <w:p w14:paraId="28DF0131"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3.1.5</w:t>
            </w:r>
          </w:p>
        </w:tc>
        <w:tc>
          <w:tcPr>
            <w:tcW w:w="5808" w:type="dxa"/>
            <w:noWrap/>
          </w:tcPr>
          <w:p w14:paraId="0E3D7F6F"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Causation factors</w:t>
            </w:r>
          </w:p>
        </w:tc>
        <w:tc>
          <w:tcPr>
            <w:tcW w:w="713" w:type="dxa"/>
            <w:noWrap/>
            <w:vAlign w:val="center"/>
          </w:tcPr>
          <w:p w14:paraId="684E8101"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1</w:t>
            </w:r>
          </w:p>
        </w:tc>
        <w:tc>
          <w:tcPr>
            <w:tcW w:w="1984" w:type="dxa"/>
            <w:vMerge/>
            <w:noWrap/>
          </w:tcPr>
          <w:p w14:paraId="26B7E3FC" w14:textId="77777777" w:rsidR="00FD2DA3" w:rsidRPr="00FD2DA3" w:rsidRDefault="00FD2DA3" w:rsidP="00FD2DA3">
            <w:pPr>
              <w:ind w:left="113" w:right="113"/>
              <w:rPr>
                <w:color w:val="000000" w:themeColor="text1"/>
                <w:sz w:val="20"/>
                <w:szCs w:val="20"/>
              </w:rPr>
            </w:pPr>
          </w:p>
        </w:tc>
        <w:tc>
          <w:tcPr>
            <w:tcW w:w="2707" w:type="dxa"/>
            <w:vMerge/>
            <w:noWrap/>
          </w:tcPr>
          <w:p w14:paraId="77B209D1" w14:textId="77777777" w:rsidR="00FD2DA3" w:rsidRPr="00FD2DA3" w:rsidRDefault="00FD2DA3" w:rsidP="00FD2DA3">
            <w:pPr>
              <w:ind w:left="113" w:right="113"/>
              <w:rPr>
                <w:color w:val="000000" w:themeColor="text1"/>
                <w:sz w:val="20"/>
                <w:szCs w:val="20"/>
              </w:rPr>
            </w:pPr>
          </w:p>
        </w:tc>
        <w:tc>
          <w:tcPr>
            <w:tcW w:w="673" w:type="dxa"/>
            <w:vMerge/>
            <w:noWrap/>
          </w:tcPr>
          <w:p w14:paraId="042F9DE0" w14:textId="77777777" w:rsidR="00FD2DA3" w:rsidRPr="00FD2DA3" w:rsidRDefault="00FD2DA3" w:rsidP="00FD2DA3">
            <w:pPr>
              <w:ind w:left="113" w:right="113"/>
              <w:rPr>
                <w:color w:val="000000" w:themeColor="text1"/>
                <w:sz w:val="20"/>
                <w:szCs w:val="20"/>
              </w:rPr>
            </w:pPr>
          </w:p>
        </w:tc>
      </w:tr>
      <w:tr w:rsidR="00FD2DA3" w:rsidRPr="00FD2DA3" w14:paraId="7A32718D" w14:textId="77777777" w:rsidTr="00FD2DA3">
        <w:trPr>
          <w:jc w:val="center"/>
        </w:trPr>
        <w:tc>
          <w:tcPr>
            <w:tcW w:w="562" w:type="dxa"/>
            <w:noWrap/>
          </w:tcPr>
          <w:p w14:paraId="6D28ACD0" w14:textId="77777777" w:rsidR="00FD2DA3" w:rsidRPr="00FD2DA3" w:rsidRDefault="00FD2DA3" w:rsidP="00FD2DA3">
            <w:pPr>
              <w:ind w:left="113" w:right="113"/>
              <w:rPr>
                <w:b/>
                <w:color w:val="000000" w:themeColor="text1"/>
                <w:sz w:val="20"/>
                <w:szCs w:val="20"/>
              </w:rPr>
            </w:pPr>
          </w:p>
        </w:tc>
        <w:tc>
          <w:tcPr>
            <w:tcW w:w="709" w:type="dxa"/>
            <w:noWrap/>
          </w:tcPr>
          <w:p w14:paraId="4C7A9362"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3.2</w:t>
            </w:r>
          </w:p>
        </w:tc>
        <w:tc>
          <w:tcPr>
            <w:tcW w:w="992" w:type="dxa"/>
            <w:shd w:val="clear" w:color="auto" w:fill="00AFAA"/>
            <w:noWrap/>
          </w:tcPr>
          <w:p w14:paraId="1574FF21" w14:textId="77777777" w:rsidR="00FD2DA3" w:rsidRPr="00FD2DA3" w:rsidRDefault="00FD2DA3" w:rsidP="00FD2DA3">
            <w:pPr>
              <w:ind w:left="113" w:right="113"/>
              <w:rPr>
                <w:b/>
                <w:color w:val="000000" w:themeColor="text1"/>
                <w:sz w:val="20"/>
                <w:szCs w:val="20"/>
              </w:rPr>
            </w:pPr>
          </w:p>
        </w:tc>
        <w:tc>
          <w:tcPr>
            <w:tcW w:w="5808" w:type="dxa"/>
            <w:noWrap/>
          </w:tcPr>
          <w:p w14:paraId="446C5760"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IWRAP Incident Scenarios</w:t>
            </w:r>
          </w:p>
        </w:tc>
        <w:tc>
          <w:tcPr>
            <w:tcW w:w="713" w:type="dxa"/>
            <w:shd w:val="clear" w:color="auto" w:fill="00AFAA"/>
            <w:noWrap/>
            <w:vAlign w:val="center"/>
          </w:tcPr>
          <w:p w14:paraId="0B60D52C" w14:textId="77777777" w:rsidR="00FD2DA3" w:rsidRPr="00FD2DA3" w:rsidRDefault="00FD2DA3" w:rsidP="00FD2DA3">
            <w:pPr>
              <w:ind w:left="113" w:right="113"/>
              <w:jc w:val="center"/>
              <w:rPr>
                <w:b/>
                <w:color w:val="000000" w:themeColor="text1"/>
                <w:sz w:val="20"/>
                <w:szCs w:val="20"/>
              </w:rPr>
            </w:pPr>
          </w:p>
        </w:tc>
        <w:tc>
          <w:tcPr>
            <w:tcW w:w="1984" w:type="dxa"/>
            <w:vMerge/>
            <w:noWrap/>
          </w:tcPr>
          <w:p w14:paraId="1CDE9D8D" w14:textId="77777777" w:rsidR="00FD2DA3" w:rsidRPr="00FD2DA3" w:rsidRDefault="00FD2DA3" w:rsidP="00FD2DA3">
            <w:pPr>
              <w:ind w:left="113" w:right="113"/>
              <w:rPr>
                <w:b/>
                <w:color w:val="000000" w:themeColor="text1"/>
                <w:sz w:val="20"/>
                <w:szCs w:val="20"/>
              </w:rPr>
            </w:pPr>
          </w:p>
        </w:tc>
        <w:tc>
          <w:tcPr>
            <w:tcW w:w="2707" w:type="dxa"/>
            <w:vMerge/>
            <w:noWrap/>
          </w:tcPr>
          <w:p w14:paraId="234EF647" w14:textId="77777777" w:rsidR="00FD2DA3" w:rsidRPr="00FD2DA3" w:rsidRDefault="00FD2DA3" w:rsidP="00FD2DA3">
            <w:pPr>
              <w:ind w:left="113" w:right="113"/>
              <w:rPr>
                <w:b/>
                <w:color w:val="000000" w:themeColor="text1"/>
                <w:sz w:val="20"/>
                <w:szCs w:val="20"/>
              </w:rPr>
            </w:pPr>
          </w:p>
        </w:tc>
        <w:tc>
          <w:tcPr>
            <w:tcW w:w="673" w:type="dxa"/>
            <w:vMerge/>
            <w:noWrap/>
          </w:tcPr>
          <w:p w14:paraId="274AC348" w14:textId="77777777" w:rsidR="00FD2DA3" w:rsidRPr="00FD2DA3" w:rsidRDefault="00FD2DA3" w:rsidP="00FD2DA3">
            <w:pPr>
              <w:ind w:left="113" w:right="113"/>
              <w:rPr>
                <w:b/>
                <w:color w:val="000000" w:themeColor="text1"/>
                <w:sz w:val="20"/>
                <w:szCs w:val="20"/>
              </w:rPr>
            </w:pPr>
          </w:p>
        </w:tc>
      </w:tr>
      <w:tr w:rsidR="00FD2DA3" w:rsidRPr="00FD2DA3" w14:paraId="75E6E770" w14:textId="77777777" w:rsidTr="00FD2DA3">
        <w:trPr>
          <w:jc w:val="center"/>
        </w:trPr>
        <w:tc>
          <w:tcPr>
            <w:tcW w:w="562" w:type="dxa"/>
            <w:noWrap/>
          </w:tcPr>
          <w:p w14:paraId="7C3B2A9A" w14:textId="77777777" w:rsidR="00FD2DA3" w:rsidRPr="00FD2DA3" w:rsidRDefault="00FD2DA3" w:rsidP="00FD2DA3">
            <w:pPr>
              <w:ind w:left="113" w:right="113"/>
              <w:rPr>
                <w:color w:val="000000" w:themeColor="text1"/>
                <w:sz w:val="20"/>
                <w:szCs w:val="20"/>
              </w:rPr>
            </w:pPr>
          </w:p>
        </w:tc>
        <w:tc>
          <w:tcPr>
            <w:tcW w:w="709" w:type="dxa"/>
            <w:noWrap/>
          </w:tcPr>
          <w:p w14:paraId="04DE43DE" w14:textId="77777777" w:rsidR="00FD2DA3" w:rsidRPr="00FD2DA3" w:rsidRDefault="00FD2DA3" w:rsidP="00FD2DA3">
            <w:pPr>
              <w:ind w:left="113" w:right="113"/>
              <w:rPr>
                <w:color w:val="000000" w:themeColor="text1"/>
                <w:sz w:val="20"/>
                <w:szCs w:val="20"/>
              </w:rPr>
            </w:pPr>
          </w:p>
        </w:tc>
        <w:tc>
          <w:tcPr>
            <w:tcW w:w="992" w:type="dxa"/>
            <w:noWrap/>
          </w:tcPr>
          <w:p w14:paraId="5DDE611B"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3.2.1</w:t>
            </w:r>
          </w:p>
        </w:tc>
        <w:tc>
          <w:tcPr>
            <w:tcW w:w="5808" w:type="dxa"/>
            <w:noWrap/>
          </w:tcPr>
          <w:p w14:paraId="37403142"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Grounding scenarios</w:t>
            </w:r>
          </w:p>
        </w:tc>
        <w:tc>
          <w:tcPr>
            <w:tcW w:w="713" w:type="dxa"/>
            <w:vMerge w:val="restart"/>
            <w:noWrap/>
            <w:vAlign w:val="center"/>
          </w:tcPr>
          <w:p w14:paraId="34AE92C2"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2</w:t>
            </w:r>
          </w:p>
        </w:tc>
        <w:tc>
          <w:tcPr>
            <w:tcW w:w="1984" w:type="dxa"/>
            <w:vMerge/>
            <w:noWrap/>
          </w:tcPr>
          <w:p w14:paraId="2840F7E4" w14:textId="77777777" w:rsidR="00FD2DA3" w:rsidRPr="00FD2DA3" w:rsidRDefault="00FD2DA3" w:rsidP="00FD2DA3">
            <w:pPr>
              <w:ind w:left="113" w:right="113"/>
              <w:rPr>
                <w:color w:val="000000" w:themeColor="text1"/>
                <w:sz w:val="20"/>
                <w:szCs w:val="20"/>
              </w:rPr>
            </w:pPr>
          </w:p>
        </w:tc>
        <w:tc>
          <w:tcPr>
            <w:tcW w:w="2707" w:type="dxa"/>
            <w:vMerge/>
            <w:noWrap/>
          </w:tcPr>
          <w:p w14:paraId="5F72B061" w14:textId="77777777" w:rsidR="00FD2DA3" w:rsidRPr="00FD2DA3" w:rsidRDefault="00FD2DA3" w:rsidP="00FD2DA3">
            <w:pPr>
              <w:ind w:left="113" w:right="113"/>
              <w:rPr>
                <w:color w:val="000000" w:themeColor="text1"/>
                <w:sz w:val="20"/>
                <w:szCs w:val="20"/>
              </w:rPr>
            </w:pPr>
          </w:p>
        </w:tc>
        <w:tc>
          <w:tcPr>
            <w:tcW w:w="673" w:type="dxa"/>
            <w:vMerge/>
            <w:noWrap/>
          </w:tcPr>
          <w:p w14:paraId="4DE56F2D" w14:textId="77777777" w:rsidR="00FD2DA3" w:rsidRPr="00FD2DA3" w:rsidRDefault="00FD2DA3" w:rsidP="00FD2DA3">
            <w:pPr>
              <w:ind w:left="113" w:right="113"/>
              <w:rPr>
                <w:color w:val="000000" w:themeColor="text1"/>
                <w:sz w:val="20"/>
                <w:szCs w:val="20"/>
              </w:rPr>
            </w:pPr>
          </w:p>
        </w:tc>
      </w:tr>
      <w:tr w:rsidR="00FD2DA3" w:rsidRPr="00FD2DA3" w14:paraId="01D94CCF" w14:textId="77777777" w:rsidTr="00FD2DA3">
        <w:trPr>
          <w:jc w:val="center"/>
        </w:trPr>
        <w:tc>
          <w:tcPr>
            <w:tcW w:w="562" w:type="dxa"/>
            <w:tcBorders>
              <w:bottom w:val="single" w:sz="4" w:space="0" w:color="auto"/>
            </w:tcBorders>
            <w:noWrap/>
          </w:tcPr>
          <w:p w14:paraId="3649A89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42D4F70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7F15A965"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3.2.2</w:t>
            </w:r>
          </w:p>
        </w:tc>
        <w:tc>
          <w:tcPr>
            <w:tcW w:w="5808" w:type="dxa"/>
            <w:tcBorders>
              <w:bottom w:val="single" w:sz="4" w:space="0" w:color="auto"/>
            </w:tcBorders>
            <w:noWrap/>
          </w:tcPr>
          <w:p w14:paraId="7D10906F"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Collision scenarios</w:t>
            </w:r>
          </w:p>
        </w:tc>
        <w:tc>
          <w:tcPr>
            <w:tcW w:w="713" w:type="dxa"/>
            <w:vMerge/>
            <w:tcBorders>
              <w:bottom w:val="single" w:sz="4" w:space="0" w:color="auto"/>
            </w:tcBorders>
            <w:noWrap/>
          </w:tcPr>
          <w:p w14:paraId="7F81DF31"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345C5828"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55AECC06"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2DD5E5B0" w14:textId="77777777" w:rsidR="00FD2DA3" w:rsidRPr="00FD2DA3" w:rsidRDefault="00FD2DA3" w:rsidP="00FD2DA3">
            <w:pPr>
              <w:ind w:left="113" w:right="113"/>
              <w:rPr>
                <w:color w:val="000000" w:themeColor="text1"/>
                <w:sz w:val="20"/>
                <w:szCs w:val="20"/>
              </w:rPr>
            </w:pPr>
          </w:p>
        </w:tc>
      </w:tr>
      <w:tr w:rsidR="00FD2DA3" w:rsidRPr="00FD2DA3" w14:paraId="4B5F1400" w14:textId="77777777" w:rsidTr="00FD2DA3">
        <w:trPr>
          <w:jc w:val="center"/>
        </w:trPr>
        <w:tc>
          <w:tcPr>
            <w:tcW w:w="562" w:type="dxa"/>
            <w:tcBorders>
              <w:bottom w:val="single" w:sz="4" w:space="0" w:color="auto"/>
            </w:tcBorders>
            <w:noWrap/>
          </w:tcPr>
          <w:p w14:paraId="086459B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CD1D9DC"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99F8F5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3.2.3</w:t>
            </w:r>
          </w:p>
        </w:tc>
        <w:tc>
          <w:tcPr>
            <w:tcW w:w="5808" w:type="dxa"/>
            <w:tcBorders>
              <w:bottom w:val="single" w:sz="4" w:space="0" w:color="auto"/>
            </w:tcBorders>
            <w:noWrap/>
          </w:tcPr>
          <w:p w14:paraId="294C24E1"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Area collisions</w:t>
            </w:r>
          </w:p>
        </w:tc>
        <w:tc>
          <w:tcPr>
            <w:tcW w:w="713" w:type="dxa"/>
            <w:vMerge/>
            <w:tcBorders>
              <w:bottom w:val="single" w:sz="4" w:space="0" w:color="auto"/>
            </w:tcBorders>
            <w:noWrap/>
          </w:tcPr>
          <w:p w14:paraId="692F97DD"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61E1E81A"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32922016"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2AE5C263" w14:textId="77777777" w:rsidR="00FD2DA3" w:rsidRPr="00FD2DA3" w:rsidRDefault="00FD2DA3" w:rsidP="00FD2DA3">
            <w:pPr>
              <w:ind w:left="113" w:right="113"/>
              <w:rPr>
                <w:color w:val="000000" w:themeColor="text1"/>
                <w:sz w:val="20"/>
                <w:szCs w:val="20"/>
              </w:rPr>
            </w:pPr>
          </w:p>
        </w:tc>
      </w:tr>
      <w:tr w:rsidR="00FD2DA3" w:rsidRPr="00FD2DA3" w14:paraId="5185106A" w14:textId="77777777" w:rsidTr="00FD2DA3">
        <w:trPr>
          <w:jc w:val="center"/>
        </w:trPr>
        <w:tc>
          <w:tcPr>
            <w:tcW w:w="562" w:type="dxa"/>
            <w:tcBorders>
              <w:bottom w:val="single" w:sz="4" w:space="0" w:color="auto"/>
            </w:tcBorders>
            <w:noWrap/>
          </w:tcPr>
          <w:p w14:paraId="198F1B2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211176F" w14:textId="77777777" w:rsidR="00FD2DA3" w:rsidRPr="00FD2DA3" w:rsidRDefault="00FD2DA3" w:rsidP="00FD2DA3">
            <w:pPr>
              <w:ind w:left="113" w:right="113"/>
              <w:rPr>
                <w:color w:val="000000" w:themeColor="text1"/>
                <w:sz w:val="20"/>
                <w:szCs w:val="20"/>
              </w:rPr>
            </w:pPr>
            <w:r w:rsidRPr="00FD2DA3">
              <w:rPr>
                <w:b/>
                <w:color w:val="000000" w:themeColor="text1"/>
                <w:sz w:val="20"/>
              </w:rPr>
              <w:t>3.3</w:t>
            </w:r>
          </w:p>
        </w:tc>
        <w:tc>
          <w:tcPr>
            <w:tcW w:w="992" w:type="dxa"/>
            <w:tcBorders>
              <w:bottom w:val="single" w:sz="4" w:space="0" w:color="auto"/>
            </w:tcBorders>
            <w:shd w:val="clear" w:color="auto" w:fill="00AFAA"/>
            <w:noWrap/>
          </w:tcPr>
          <w:p w14:paraId="04BCD19F"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5AC28180" w14:textId="77777777" w:rsidR="00FD2DA3" w:rsidRPr="00FD2DA3" w:rsidRDefault="00FD2DA3" w:rsidP="00FD2DA3">
            <w:pPr>
              <w:ind w:left="113" w:right="113"/>
              <w:rPr>
                <w:color w:val="000000" w:themeColor="text1"/>
                <w:sz w:val="20"/>
                <w:szCs w:val="20"/>
              </w:rPr>
            </w:pPr>
            <w:r w:rsidRPr="00FD2DA3">
              <w:rPr>
                <w:b/>
                <w:color w:val="000000" w:themeColor="text1"/>
                <w:sz w:val="20"/>
              </w:rPr>
              <w:t>Creation of an IWRAP Mk 2 Model</w:t>
            </w:r>
          </w:p>
        </w:tc>
        <w:tc>
          <w:tcPr>
            <w:tcW w:w="6077" w:type="dxa"/>
            <w:gridSpan w:val="4"/>
            <w:shd w:val="clear" w:color="auto" w:fill="00AFAA"/>
            <w:noWrap/>
          </w:tcPr>
          <w:p w14:paraId="72EEE2F0" w14:textId="77777777" w:rsidR="00FD2DA3" w:rsidRPr="00FD2DA3" w:rsidRDefault="00FD2DA3" w:rsidP="00FD2DA3">
            <w:pPr>
              <w:ind w:left="113" w:right="113"/>
              <w:rPr>
                <w:color w:val="000000" w:themeColor="text1"/>
                <w:sz w:val="20"/>
                <w:szCs w:val="20"/>
              </w:rPr>
            </w:pPr>
          </w:p>
        </w:tc>
      </w:tr>
      <w:tr w:rsidR="00FD2DA3" w:rsidRPr="00FD2DA3" w14:paraId="06EE8E50" w14:textId="77777777" w:rsidTr="00FD2DA3">
        <w:trPr>
          <w:jc w:val="center"/>
        </w:trPr>
        <w:tc>
          <w:tcPr>
            <w:tcW w:w="562" w:type="dxa"/>
            <w:tcBorders>
              <w:bottom w:val="single" w:sz="4" w:space="0" w:color="auto"/>
            </w:tcBorders>
            <w:noWrap/>
          </w:tcPr>
          <w:p w14:paraId="78D39CD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934678D"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A7573DA" w14:textId="77777777" w:rsidR="00FD2DA3" w:rsidRPr="00FD2DA3" w:rsidRDefault="00FD2DA3" w:rsidP="00FD2DA3">
            <w:pPr>
              <w:ind w:left="113" w:right="113"/>
              <w:rPr>
                <w:color w:val="000000" w:themeColor="text1"/>
                <w:sz w:val="20"/>
                <w:szCs w:val="20"/>
              </w:rPr>
            </w:pPr>
            <w:r w:rsidRPr="00FD2DA3">
              <w:rPr>
                <w:color w:val="000000" w:themeColor="text1"/>
                <w:sz w:val="20"/>
              </w:rPr>
              <w:t>3.3.1</w:t>
            </w:r>
          </w:p>
        </w:tc>
        <w:tc>
          <w:tcPr>
            <w:tcW w:w="5808" w:type="dxa"/>
            <w:tcBorders>
              <w:bottom w:val="single" w:sz="4" w:space="0" w:color="auto"/>
            </w:tcBorders>
            <w:noWrap/>
          </w:tcPr>
          <w:p w14:paraId="26EA2DB1"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Introduction to the IWRAP Mk 2 toolbar</w:t>
            </w:r>
          </w:p>
        </w:tc>
        <w:tc>
          <w:tcPr>
            <w:tcW w:w="713" w:type="dxa"/>
            <w:vMerge w:val="restart"/>
            <w:noWrap/>
            <w:vAlign w:val="center"/>
          </w:tcPr>
          <w:p w14:paraId="00E79B5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w:t>
            </w:r>
          </w:p>
        </w:tc>
        <w:tc>
          <w:tcPr>
            <w:tcW w:w="1984" w:type="dxa"/>
            <w:vMerge w:val="restart"/>
            <w:noWrap/>
            <w:vAlign w:val="center"/>
          </w:tcPr>
          <w:p w14:paraId="503E5F39" w14:textId="77777777" w:rsidR="00FD2DA3" w:rsidRPr="00FD2DA3" w:rsidRDefault="00FD2DA3" w:rsidP="00FD2DA3">
            <w:pPr>
              <w:ind w:left="113" w:right="113"/>
              <w:rPr>
                <w:color w:val="000000" w:themeColor="text1"/>
                <w:sz w:val="20"/>
                <w:szCs w:val="20"/>
              </w:rPr>
            </w:pPr>
            <w:r w:rsidRPr="00FD2DA3">
              <w:rPr>
                <w:color w:val="000000" w:themeColor="text1"/>
                <w:sz w:val="20"/>
              </w:rPr>
              <w:t>Hands on exercises guided by IWRAP presenter</w:t>
            </w:r>
          </w:p>
        </w:tc>
        <w:tc>
          <w:tcPr>
            <w:tcW w:w="2707" w:type="dxa"/>
            <w:vMerge w:val="restart"/>
            <w:noWrap/>
          </w:tcPr>
          <w:p w14:paraId="03D7DDA9" w14:textId="77777777" w:rsidR="00FD2DA3" w:rsidRPr="00FD2DA3" w:rsidRDefault="00FD2DA3" w:rsidP="00FD2DA3">
            <w:pPr>
              <w:ind w:left="113" w:right="113"/>
              <w:rPr>
                <w:color w:val="000000" w:themeColor="text1"/>
                <w:sz w:val="20"/>
              </w:rPr>
            </w:pPr>
            <w:r w:rsidRPr="00FD2DA3">
              <w:rPr>
                <w:color w:val="000000" w:themeColor="text1"/>
                <w:sz w:val="20"/>
              </w:rPr>
              <w:t>IWRAP Mk2 Exercise Handbook</w:t>
            </w:r>
          </w:p>
          <w:p w14:paraId="0B5F5412" w14:textId="77777777" w:rsidR="00FD2DA3" w:rsidRPr="00FD2DA3" w:rsidRDefault="00FD2DA3" w:rsidP="00FD2DA3">
            <w:pPr>
              <w:ind w:left="113" w:right="113"/>
              <w:rPr>
                <w:color w:val="000000" w:themeColor="text1"/>
                <w:sz w:val="20"/>
              </w:rPr>
            </w:pPr>
          </w:p>
          <w:p w14:paraId="6328E871" w14:textId="77777777" w:rsidR="00FD2DA3" w:rsidRPr="00FD2DA3" w:rsidRDefault="00FD2DA3" w:rsidP="00FD2DA3">
            <w:pPr>
              <w:ind w:left="113" w:right="113"/>
              <w:rPr>
                <w:color w:val="000000" w:themeColor="text1"/>
                <w:sz w:val="20"/>
                <w:szCs w:val="20"/>
              </w:rPr>
            </w:pPr>
            <w:r w:rsidRPr="00FD2DA3">
              <w:rPr>
                <w:color w:val="000000" w:themeColor="text1"/>
                <w:sz w:val="20"/>
              </w:rPr>
              <w:t xml:space="preserve">Note: The IALA World-Wide Academy programme </w:t>
            </w:r>
            <w:proofErr w:type="gramStart"/>
            <w:r w:rsidRPr="00FD2DA3">
              <w:rPr>
                <w:color w:val="000000" w:themeColor="text1"/>
                <w:sz w:val="20"/>
              </w:rPr>
              <w:t>delivers  PAWSA</w:t>
            </w:r>
            <w:proofErr w:type="gramEnd"/>
            <w:r w:rsidRPr="00FD2DA3">
              <w:rPr>
                <w:color w:val="000000" w:themeColor="text1"/>
                <w:sz w:val="20"/>
              </w:rPr>
              <w:t xml:space="preserve"> (module 4) and simulation (module 5) before practical IWRAP exercises</w:t>
            </w:r>
          </w:p>
        </w:tc>
        <w:tc>
          <w:tcPr>
            <w:tcW w:w="673" w:type="dxa"/>
            <w:vMerge w:val="restart"/>
            <w:noWrap/>
            <w:vAlign w:val="center"/>
          </w:tcPr>
          <w:p w14:paraId="336A0FD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13</w:t>
            </w:r>
          </w:p>
        </w:tc>
      </w:tr>
      <w:tr w:rsidR="00FD2DA3" w:rsidRPr="00FD2DA3" w14:paraId="7FBDC643" w14:textId="77777777" w:rsidTr="00FD2DA3">
        <w:trPr>
          <w:jc w:val="center"/>
        </w:trPr>
        <w:tc>
          <w:tcPr>
            <w:tcW w:w="562" w:type="dxa"/>
            <w:tcBorders>
              <w:bottom w:val="single" w:sz="4" w:space="0" w:color="auto"/>
            </w:tcBorders>
            <w:noWrap/>
          </w:tcPr>
          <w:p w14:paraId="08D6596D"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2314D3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86C0DAC" w14:textId="77777777" w:rsidR="00FD2DA3" w:rsidRPr="00FD2DA3" w:rsidRDefault="00FD2DA3" w:rsidP="00FD2DA3">
            <w:pPr>
              <w:ind w:left="113" w:right="113"/>
              <w:rPr>
                <w:color w:val="000000" w:themeColor="text1"/>
                <w:sz w:val="20"/>
                <w:szCs w:val="20"/>
              </w:rPr>
            </w:pPr>
            <w:r w:rsidRPr="00FD2DA3">
              <w:rPr>
                <w:color w:val="000000" w:themeColor="text1"/>
                <w:sz w:val="20"/>
              </w:rPr>
              <w:t>3.3.2</w:t>
            </w:r>
          </w:p>
        </w:tc>
        <w:tc>
          <w:tcPr>
            <w:tcW w:w="5808" w:type="dxa"/>
            <w:tcBorders>
              <w:bottom w:val="single" w:sz="4" w:space="0" w:color="auto"/>
            </w:tcBorders>
            <w:noWrap/>
          </w:tcPr>
          <w:p w14:paraId="44555F6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Defining an area to be analysed</w:t>
            </w:r>
          </w:p>
        </w:tc>
        <w:tc>
          <w:tcPr>
            <w:tcW w:w="713" w:type="dxa"/>
            <w:vMerge/>
            <w:noWrap/>
          </w:tcPr>
          <w:p w14:paraId="1A396C5A" w14:textId="77777777" w:rsidR="00FD2DA3" w:rsidRPr="00FD2DA3" w:rsidRDefault="00FD2DA3" w:rsidP="00FD2DA3">
            <w:pPr>
              <w:ind w:left="113" w:right="113"/>
              <w:rPr>
                <w:color w:val="000000" w:themeColor="text1"/>
                <w:sz w:val="20"/>
                <w:szCs w:val="20"/>
              </w:rPr>
            </w:pPr>
          </w:p>
        </w:tc>
        <w:tc>
          <w:tcPr>
            <w:tcW w:w="1984" w:type="dxa"/>
            <w:vMerge/>
            <w:noWrap/>
          </w:tcPr>
          <w:p w14:paraId="27FE7730" w14:textId="77777777" w:rsidR="00FD2DA3" w:rsidRPr="00FD2DA3" w:rsidRDefault="00FD2DA3" w:rsidP="00FD2DA3">
            <w:pPr>
              <w:ind w:left="113" w:right="113"/>
              <w:rPr>
                <w:color w:val="000000" w:themeColor="text1"/>
                <w:sz w:val="20"/>
                <w:szCs w:val="20"/>
              </w:rPr>
            </w:pPr>
          </w:p>
        </w:tc>
        <w:tc>
          <w:tcPr>
            <w:tcW w:w="2707" w:type="dxa"/>
            <w:vMerge/>
            <w:noWrap/>
          </w:tcPr>
          <w:p w14:paraId="682F32A5"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75B6C558" w14:textId="77777777" w:rsidR="00FD2DA3" w:rsidRPr="00FD2DA3" w:rsidRDefault="00FD2DA3" w:rsidP="00FD2DA3">
            <w:pPr>
              <w:ind w:left="113" w:right="113"/>
              <w:rPr>
                <w:color w:val="000000" w:themeColor="text1"/>
                <w:sz w:val="20"/>
                <w:szCs w:val="20"/>
              </w:rPr>
            </w:pPr>
          </w:p>
        </w:tc>
      </w:tr>
      <w:tr w:rsidR="00FD2DA3" w:rsidRPr="00FD2DA3" w14:paraId="2CF73006" w14:textId="77777777" w:rsidTr="00FD2DA3">
        <w:trPr>
          <w:jc w:val="center"/>
        </w:trPr>
        <w:tc>
          <w:tcPr>
            <w:tcW w:w="562" w:type="dxa"/>
            <w:tcBorders>
              <w:bottom w:val="single" w:sz="4" w:space="0" w:color="auto"/>
            </w:tcBorders>
            <w:noWrap/>
          </w:tcPr>
          <w:p w14:paraId="2E6BFDF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7FF9B4E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299EF903" w14:textId="77777777" w:rsidR="00FD2DA3" w:rsidRPr="00FD2DA3" w:rsidRDefault="00FD2DA3" w:rsidP="00FD2DA3">
            <w:pPr>
              <w:ind w:left="113" w:right="113"/>
              <w:rPr>
                <w:color w:val="000000" w:themeColor="text1"/>
                <w:sz w:val="20"/>
                <w:szCs w:val="20"/>
              </w:rPr>
            </w:pPr>
            <w:r w:rsidRPr="00FD2DA3">
              <w:rPr>
                <w:color w:val="000000" w:themeColor="text1"/>
                <w:sz w:val="20"/>
              </w:rPr>
              <w:t>3.3.3</w:t>
            </w:r>
          </w:p>
        </w:tc>
        <w:tc>
          <w:tcPr>
            <w:tcW w:w="5808" w:type="dxa"/>
            <w:tcBorders>
              <w:bottom w:val="single" w:sz="4" w:space="0" w:color="auto"/>
            </w:tcBorders>
            <w:noWrap/>
          </w:tcPr>
          <w:p w14:paraId="52C3A6F4"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Gathering and inputting maritime traffic data</w:t>
            </w:r>
          </w:p>
        </w:tc>
        <w:tc>
          <w:tcPr>
            <w:tcW w:w="713" w:type="dxa"/>
            <w:vMerge/>
            <w:noWrap/>
          </w:tcPr>
          <w:p w14:paraId="36E8C7B1" w14:textId="77777777" w:rsidR="00FD2DA3" w:rsidRPr="00FD2DA3" w:rsidRDefault="00FD2DA3" w:rsidP="00FD2DA3">
            <w:pPr>
              <w:ind w:left="113" w:right="113"/>
              <w:rPr>
                <w:color w:val="000000" w:themeColor="text1"/>
                <w:sz w:val="20"/>
                <w:szCs w:val="20"/>
              </w:rPr>
            </w:pPr>
          </w:p>
        </w:tc>
        <w:tc>
          <w:tcPr>
            <w:tcW w:w="1984" w:type="dxa"/>
            <w:vMerge/>
            <w:noWrap/>
          </w:tcPr>
          <w:p w14:paraId="1B419E1B" w14:textId="77777777" w:rsidR="00FD2DA3" w:rsidRPr="00FD2DA3" w:rsidRDefault="00FD2DA3" w:rsidP="00FD2DA3">
            <w:pPr>
              <w:ind w:left="113" w:right="113"/>
              <w:rPr>
                <w:color w:val="000000" w:themeColor="text1"/>
                <w:sz w:val="20"/>
                <w:szCs w:val="20"/>
              </w:rPr>
            </w:pPr>
          </w:p>
        </w:tc>
        <w:tc>
          <w:tcPr>
            <w:tcW w:w="2707" w:type="dxa"/>
            <w:vMerge/>
            <w:noWrap/>
          </w:tcPr>
          <w:p w14:paraId="3F5B2C41"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27BD872A" w14:textId="77777777" w:rsidR="00FD2DA3" w:rsidRPr="00FD2DA3" w:rsidRDefault="00FD2DA3" w:rsidP="00FD2DA3">
            <w:pPr>
              <w:ind w:left="113" w:right="113"/>
              <w:rPr>
                <w:color w:val="000000" w:themeColor="text1"/>
                <w:sz w:val="20"/>
                <w:szCs w:val="20"/>
              </w:rPr>
            </w:pPr>
          </w:p>
        </w:tc>
      </w:tr>
      <w:tr w:rsidR="00FD2DA3" w:rsidRPr="00FD2DA3" w14:paraId="7856DC68" w14:textId="77777777" w:rsidTr="00FD2DA3">
        <w:trPr>
          <w:jc w:val="center"/>
        </w:trPr>
        <w:tc>
          <w:tcPr>
            <w:tcW w:w="562" w:type="dxa"/>
            <w:tcBorders>
              <w:bottom w:val="single" w:sz="4" w:space="0" w:color="auto"/>
            </w:tcBorders>
            <w:noWrap/>
          </w:tcPr>
          <w:p w14:paraId="21FA20E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13CC5B9D"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21E363E3" w14:textId="77777777" w:rsidR="00FD2DA3" w:rsidRPr="00FD2DA3" w:rsidRDefault="00FD2DA3" w:rsidP="00FD2DA3">
            <w:pPr>
              <w:ind w:left="113" w:right="113"/>
              <w:rPr>
                <w:color w:val="000000" w:themeColor="text1"/>
                <w:sz w:val="20"/>
                <w:szCs w:val="20"/>
              </w:rPr>
            </w:pPr>
            <w:r w:rsidRPr="00FD2DA3">
              <w:rPr>
                <w:color w:val="000000" w:themeColor="text1"/>
                <w:sz w:val="20"/>
              </w:rPr>
              <w:t>3.3.4</w:t>
            </w:r>
          </w:p>
        </w:tc>
        <w:tc>
          <w:tcPr>
            <w:tcW w:w="5808" w:type="dxa"/>
            <w:tcBorders>
              <w:bottom w:val="single" w:sz="4" w:space="0" w:color="auto"/>
            </w:tcBorders>
            <w:noWrap/>
          </w:tcPr>
          <w:p w14:paraId="2B7BCABE"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Use and input of electronic chart data</w:t>
            </w:r>
          </w:p>
        </w:tc>
        <w:tc>
          <w:tcPr>
            <w:tcW w:w="713" w:type="dxa"/>
            <w:vMerge/>
            <w:noWrap/>
          </w:tcPr>
          <w:p w14:paraId="471D953E" w14:textId="77777777" w:rsidR="00FD2DA3" w:rsidRPr="00FD2DA3" w:rsidRDefault="00FD2DA3" w:rsidP="00FD2DA3">
            <w:pPr>
              <w:ind w:left="113" w:right="113"/>
              <w:rPr>
                <w:color w:val="000000" w:themeColor="text1"/>
                <w:sz w:val="20"/>
                <w:szCs w:val="20"/>
              </w:rPr>
            </w:pPr>
          </w:p>
        </w:tc>
        <w:tc>
          <w:tcPr>
            <w:tcW w:w="1984" w:type="dxa"/>
            <w:vMerge/>
            <w:noWrap/>
          </w:tcPr>
          <w:p w14:paraId="54F34A88" w14:textId="77777777" w:rsidR="00FD2DA3" w:rsidRPr="00FD2DA3" w:rsidRDefault="00FD2DA3" w:rsidP="00FD2DA3">
            <w:pPr>
              <w:ind w:left="113" w:right="113"/>
              <w:rPr>
                <w:color w:val="000000" w:themeColor="text1"/>
                <w:sz w:val="20"/>
                <w:szCs w:val="20"/>
              </w:rPr>
            </w:pPr>
          </w:p>
        </w:tc>
        <w:tc>
          <w:tcPr>
            <w:tcW w:w="2707" w:type="dxa"/>
            <w:vMerge/>
            <w:noWrap/>
          </w:tcPr>
          <w:p w14:paraId="147F2989"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6D693659" w14:textId="77777777" w:rsidR="00FD2DA3" w:rsidRPr="00FD2DA3" w:rsidRDefault="00FD2DA3" w:rsidP="00FD2DA3">
            <w:pPr>
              <w:ind w:left="113" w:right="113"/>
              <w:rPr>
                <w:color w:val="000000" w:themeColor="text1"/>
                <w:sz w:val="20"/>
                <w:szCs w:val="20"/>
              </w:rPr>
            </w:pPr>
          </w:p>
        </w:tc>
      </w:tr>
      <w:tr w:rsidR="00FD2DA3" w:rsidRPr="00FD2DA3" w14:paraId="445D7536" w14:textId="77777777" w:rsidTr="00FD2DA3">
        <w:trPr>
          <w:jc w:val="center"/>
        </w:trPr>
        <w:tc>
          <w:tcPr>
            <w:tcW w:w="562" w:type="dxa"/>
            <w:tcBorders>
              <w:bottom w:val="single" w:sz="4" w:space="0" w:color="auto"/>
            </w:tcBorders>
            <w:noWrap/>
          </w:tcPr>
          <w:p w14:paraId="37526729"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F4C609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02272BF" w14:textId="77777777" w:rsidR="00FD2DA3" w:rsidRPr="00FD2DA3" w:rsidRDefault="00FD2DA3" w:rsidP="00FD2DA3">
            <w:pPr>
              <w:ind w:left="113" w:right="113"/>
              <w:rPr>
                <w:color w:val="000000" w:themeColor="text1"/>
                <w:sz w:val="20"/>
                <w:szCs w:val="20"/>
              </w:rPr>
            </w:pPr>
            <w:r w:rsidRPr="00FD2DA3">
              <w:rPr>
                <w:color w:val="000000" w:themeColor="text1"/>
                <w:sz w:val="20"/>
              </w:rPr>
              <w:t>3.3.5</w:t>
            </w:r>
          </w:p>
        </w:tc>
        <w:tc>
          <w:tcPr>
            <w:tcW w:w="5808" w:type="dxa"/>
            <w:tcBorders>
              <w:bottom w:val="single" w:sz="4" w:space="0" w:color="auto"/>
            </w:tcBorders>
            <w:noWrap/>
          </w:tcPr>
          <w:p w14:paraId="2498E6D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Polygon generation</w:t>
            </w:r>
          </w:p>
        </w:tc>
        <w:tc>
          <w:tcPr>
            <w:tcW w:w="713" w:type="dxa"/>
            <w:vMerge/>
            <w:tcBorders>
              <w:bottom w:val="single" w:sz="4" w:space="0" w:color="auto"/>
            </w:tcBorders>
            <w:noWrap/>
          </w:tcPr>
          <w:p w14:paraId="18DBF38A"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491AA22A" w14:textId="77777777" w:rsidR="00FD2DA3" w:rsidRPr="00FD2DA3" w:rsidRDefault="00FD2DA3" w:rsidP="00FD2DA3">
            <w:pPr>
              <w:ind w:left="113" w:right="113"/>
              <w:rPr>
                <w:color w:val="000000" w:themeColor="text1"/>
                <w:sz w:val="20"/>
                <w:szCs w:val="20"/>
              </w:rPr>
            </w:pPr>
          </w:p>
        </w:tc>
        <w:tc>
          <w:tcPr>
            <w:tcW w:w="2707" w:type="dxa"/>
            <w:vMerge/>
            <w:noWrap/>
          </w:tcPr>
          <w:p w14:paraId="1DCC0578"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36FA88C3" w14:textId="77777777" w:rsidR="00FD2DA3" w:rsidRPr="00FD2DA3" w:rsidRDefault="00FD2DA3" w:rsidP="00FD2DA3">
            <w:pPr>
              <w:ind w:left="113" w:right="113"/>
              <w:rPr>
                <w:color w:val="000000" w:themeColor="text1"/>
                <w:sz w:val="20"/>
                <w:szCs w:val="20"/>
              </w:rPr>
            </w:pPr>
          </w:p>
        </w:tc>
      </w:tr>
      <w:tr w:rsidR="00FD2DA3" w:rsidRPr="00FD2DA3" w14:paraId="083BBD60" w14:textId="77777777" w:rsidTr="00FD2DA3">
        <w:trPr>
          <w:jc w:val="center"/>
        </w:trPr>
        <w:tc>
          <w:tcPr>
            <w:tcW w:w="562" w:type="dxa"/>
            <w:tcBorders>
              <w:bottom w:val="single" w:sz="4" w:space="0" w:color="auto"/>
            </w:tcBorders>
            <w:noWrap/>
          </w:tcPr>
          <w:p w14:paraId="5066605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28A237A"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87FB233" w14:textId="77777777" w:rsidR="00FD2DA3" w:rsidRPr="00FD2DA3" w:rsidRDefault="00FD2DA3" w:rsidP="00FD2DA3">
            <w:pPr>
              <w:ind w:left="113" w:right="113"/>
              <w:rPr>
                <w:color w:val="000000" w:themeColor="text1"/>
                <w:sz w:val="20"/>
                <w:szCs w:val="20"/>
              </w:rPr>
            </w:pPr>
            <w:r w:rsidRPr="00FD2DA3">
              <w:rPr>
                <w:color w:val="000000" w:themeColor="text1"/>
                <w:sz w:val="20"/>
              </w:rPr>
              <w:t>3.3.6</w:t>
            </w:r>
          </w:p>
        </w:tc>
        <w:tc>
          <w:tcPr>
            <w:tcW w:w="5808" w:type="dxa"/>
            <w:tcBorders>
              <w:bottom w:val="single" w:sz="4" w:space="0" w:color="auto"/>
            </w:tcBorders>
            <w:noWrap/>
          </w:tcPr>
          <w:p w14:paraId="25E40ED2"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Defining and generation of route legs</w:t>
            </w:r>
          </w:p>
        </w:tc>
        <w:tc>
          <w:tcPr>
            <w:tcW w:w="713" w:type="dxa"/>
            <w:vMerge w:val="restart"/>
            <w:noWrap/>
            <w:vAlign w:val="center"/>
          </w:tcPr>
          <w:p w14:paraId="391952EA"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w:t>
            </w:r>
          </w:p>
        </w:tc>
        <w:tc>
          <w:tcPr>
            <w:tcW w:w="1984" w:type="dxa"/>
            <w:vMerge w:val="restart"/>
            <w:noWrap/>
            <w:vAlign w:val="center"/>
          </w:tcPr>
          <w:p w14:paraId="1B8EB44A" w14:textId="77777777" w:rsidR="00FD2DA3" w:rsidRPr="00FD2DA3" w:rsidRDefault="00FD2DA3" w:rsidP="00FD2DA3">
            <w:pPr>
              <w:ind w:left="113" w:right="113"/>
              <w:rPr>
                <w:color w:val="000000" w:themeColor="text1"/>
                <w:sz w:val="20"/>
                <w:szCs w:val="20"/>
              </w:rPr>
            </w:pPr>
            <w:r w:rsidRPr="00FD2DA3">
              <w:rPr>
                <w:color w:val="000000" w:themeColor="text1"/>
                <w:sz w:val="20"/>
              </w:rPr>
              <w:t>Hands on exercises (continued)</w:t>
            </w:r>
          </w:p>
        </w:tc>
        <w:tc>
          <w:tcPr>
            <w:tcW w:w="2707" w:type="dxa"/>
            <w:vMerge/>
            <w:noWrap/>
          </w:tcPr>
          <w:p w14:paraId="4CA72B70"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443A3623" w14:textId="77777777" w:rsidR="00FD2DA3" w:rsidRPr="00FD2DA3" w:rsidRDefault="00FD2DA3" w:rsidP="00FD2DA3">
            <w:pPr>
              <w:ind w:left="113" w:right="113"/>
              <w:rPr>
                <w:color w:val="000000" w:themeColor="text1"/>
                <w:sz w:val="20"/>
                <w:szCs w:val="20"/>
              </w:rPr>
            </w:pPr>
          </w:p>
        </w:tc>
      </w:tr>
      <w:tr w:rsidR="00FD2DA3" w:rsidRPr="00FD2DA3" w14:paraId="54A82603" w14:textId="77777777" w:rsidTr="00FD2DA3">
        <w:trPr>
          <w:jc w:val="center"/>
        </w:trPr>
        <w:tc>
          <w:tcPr>
            <w:tcW w:w="562" w:type="dxa"/>
            <w:tcBorders>
              <w:bottom w:val="single" w:sz="4" w:space="0" w:color="auto"/>
            </w:tcBorders>
            <w:noWrap/>
          </w:tcPr>
          <w:p w14:paraId="76DCCB7C"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F775C6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71213ED3" w14:textId="77777777" w:rsidR="00FD2DA3" w:rsidRPr="00FD2DA3" w:rsidRDefault="00FD2DA3" w:rsidP="00FD2DA3">
            <w:pPr>
              <w:ind w:left="113" w:right="113"/>
              <w:rPr>
                <w:color w:val="000000" w:themeColor="text1"/>
                <w:sz w:val="20"/>
                <w:szCs w:val="20"/>
              </w:rPr>
            </w:pPr>
            <w:r w:rsidRPr="00FD2DA3">
              <w:rPr>
                <w:color w:val="000000" w:themeColor="text1"/>
                <w:sz w:val="20"/>
              </w:rPr>
              <w:t>3.3.7</w:t>
            </w:r>
          </w:p>
        </w:tc>
        <w:tc>
          <w:tcPr>
            <w:tcW w:w="5808" w:type="dxa"/>
            <w:tcBorders>
              <w:bottom w:val="single" w:sz="4" w:space="0" w:color="auto"/>
            </w:tcBorders>
            <w:noWrap/>
          </w:tcPr>
          <w:p w14:paraId="2374093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Allocation of traffic to legs</w:t>
            </w:r>
          </w:p>
        </w:tc>
        <w:tc>
          <w:tcPr>
            <w:tcW w:w="713" w:type="dxa"/>
            <w:vMerge/>
            <w:noWrap/>
          </w:tcPr>
          <w:p w14:paraId="3592071A" w14:textId="77777777" w:rsidR="00FD2DA3" w:rsidRPr="00FD2DA3" w:rsidRDefault="00FD2DA3" w:rsidP="00FD2DA3">
            <w:pPr>
              <w:ind w:left="113" w:right="113"/>
              <w:rPr>
                <w:color w:val="000000" w:themeColor="text1"/>
                <w:sz w:val="20"/>
                <w:szCs w:val="20"/>
              </w:rPr>
            </w:pPr>
          </w:p>
        </w:tc>
        <w:tc>
          <w:tcPr>
            <w:tcW w:w="1984" w:type="dxa"/>
            <w:vMerge/>
            <w:noWrap/>
          </w:tcPr>
          <w:p w14:paraId="3E2749E9" w14:textId="77777777" w:rsidR="00FD2DA3" w:rsidRPr="00FD2DA3" w:rsidRDefault="00FD2DA3" w:rsidP="00FD2DA3">
            <w:pPr>
              <w:ind w:left="113" w:right="113"/>
              <w:rPr>
                <w:color w:val="000000" w:themeColor="text1"/>
                <w:sz w:val="20"/>
                <w:szCs w:val="20"/>
              </w:rPr>
            </w:pPr>
          </w:p>
        </w:tc>
        <w:tc>
          <w:tcPr>
            <w:tcW w:w="2707" w:type="dxa"/>
            <w:vMerge/>
            <w:noWrap/>
          </w:tcPr>
          <w:p w14:paraId="044B44D8"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569CB3BC" w14:textId="77777777" w:rsidR="00FD2DA3" w:rsidRPr="00FD2DA3" w:rsidRDefault="00FD2DA3" w:rsidP="00FD2DA3">
            <w:pPr>
              <w:ind w:left="113" w:right="113"/>
              <w:rPr>
                <w:color w:val="000000" w:themeColor="text1"/>
                <w:sz w:val="20"/>
                <w:szCs w:val="20"/>
              </w:rPr>
            </w:pPr>
          </w:p>
        </w:tc>
      </w:tr>
      <w:tr w:rsidR="00FD2DA3" w:rsidRPr="00FD2DA3" w14:paraId="09605503" w14:textId="77777777" w:rsidTr="00FD2DA3">
        <w:trPr>
          <w:jc w:val="center"/>
        </w:trPr>
        <w:tc>
          <w:tcPr>
            <w:tcW w:w="562" w:type="dxa"/>
            <w:tcBorders>
              <w:bottom w:val="single" w:sz="4" w:space="0" w:color="auto"/>
            </w:tcBorders>
            <w:noWrap/>
          </w:tcPr>
          <w:p w14:paraId="51C71E7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EE8080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689D89B" w14:textId="77777777" w:rsidR="00FD2DA3" w:rsidRPr="00FD2DA3" w:rsidRDefault="00FD2DA3" w:rsidP="00FD2DA3">
            <w:pPr>
              <w:ind w:left="113" w:right="113"/>
              <w:rPr>
                <w:color w:val="000000" w:themeColor="text1"/>
                <w:sz w:val="20"/>
                <w:szCs w:val="20"/>
              </w:rPr>
            </w:pPr>
            <w:r w:rsidRPr="00FD2DA3">
              <w:rPr>
                <w:color w:val="000000" w:themeColor="text1"/>
                <w:sz w:val="20"/>
              </w:rPr>
              <w:t>3.3.8</w:t>
            </w:r>
          </w:p>
        </w:tc>
        <w:tc>
          <w:tcPr>
            <w:tcW w:w="5808" w:type="dxa"/>
            <w:tcBorders>
              <w:bottom w:val="single" w:sz="4" w:space="0" w:color="auto"/>
            </w:tcBorders>
            <w:noWrap/>
          </w:tcPr>
          <w:p w14:paraId="71476BC7"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Baseline analysis</w:t>
            </w:r>
          </w:p>
        </w:tc>
        <w:tc>
          <w:tcPr>
            <w:tcW w:w="713" w:type="dxa"/>
            <w:vMerge/>
            <w:noWrap/>
          </w:tcPr>
          <w:p w14:paraId="5BFE9758" w14:textId="77777777" w:rsidR="00FD2DA3" w:rsidRPr="00FD2DA3" w:rsidRDefault="00FD2DA3" w:rsidP="00FD2DA3">
            <w:pPr>
              <w:ind w:left="113" w:right="113"/>
              <w:rPr>
                <w:color w:val="000000" w:themeColor="text1"/>
                <w:sz w:val="20"/>
                <w:szCs w:val="20"/>
              </w:rPr>
            </w:pPr>
          </w:p>
        </w:tc>
        <w:tc>
          <w:tcPr>
            <w:tcW w:w="1984" w:type="dxa"/>
            <w:vMerge/>
            <w:noWrap/>
          </w:tcPr>
          <w:p w14:paraId="5100F418" w14:textId="77777777" w:rsidR="00FD2DA3" w:rsidRPr="00FD2DA3" w:rsidRDefault="00FD2DA3" w:rsidP="00FD2DA3">
            <w:pPr>
              <w:ind w:left="113" w:right="113"/>
              <w:rPr>
                <w:color w:val="000000" w:themeColor="text1"/>
                <w:sz w:val="20"/>
                <w:szCs w:val="20"/>
              </w:rPr>
            </w:pPr>
          </w:p>
        </w:tc>
        <w:tc>
          <w:tcPr>
            <w:tcW w:w="2707" w:type="dxa"/>
            <w:vMerge/>
            <w:noWrap/>
          </w:tcPr>
          <w:p w14:paraId="2CA1107D"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3A026819" w14:textId="77777777" w:rsidR="00FD2DA3" w:rsidRPr="00FD2DA3" w:rsidRDefault="00FD2DA3" w:rsidP="00FD2DA3">
            <w:pPr>
              <w:ind w:left="113" w:right="113"/>
              <w:rPr>
                <w:color w:val="000000" w:themeColor="text1"/>
                <w:sz w:val="20"/>
                <w:szCs w:val="20"/>
              </w:rPr>
            </w:pPr>
          </w:p>
        </w:tc>
      </w:tr>
      <w:tr w:rsidR="00FD2DA3" w:rsidRPr="00FD2DA3" w14:paraId="1D59C853" w14:textId="77777777" w:rsidTr="00FD2DA3">
        <w:trPr>
          <w:jc w:val="center"/>
        </w:trPr>
        <w:tc>
          <w:tcPr>
            <w:tcW w:w="562" w:type="dxa"/>
            <w:tcBorders>
              <w:bottom w:val="single" w:sz="4" w:space="0" w:color="auto"/>
            </w:tcBorders>
            <w:noWrap/>
          </w:tcPr>
          <w:p w14:paraId="4FAA03F8"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48671D8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36E5AFF8" w14:textId="77777777" w:rsidR="00FD2DA3" w:rsidRPr="00FD2DA3" w:rsidRDefault="00FD2DA3" w:rsidP="00FD2DA3">
            <w:pPr>
              <w:ind w:left="113" w:right="113"/>
              <w:rPr>
                <w:color w:val="000000" w:themeColor="text1"/>
                <w:sz w:val="20"/>
                <w:szCs w:val="20"/>
              </w:rPr>
            </w:pPr>
            <w:r w:rsidRPr="00FD2DA3">
              <w:rPr>
                <w:color w:val="000000" w:themeColor="text1"/>
                <w:sz w:val="20"/>
              </w:rPr>
              <w:t>3.3.9</w:t>
            </w:r>
          </w:p>
        </w:tc>
        <w:tc>
          <w:tcPr>
            <w:tcW w:w="5808" w:type="dxa"/>
            <w:tcBorders>
              <w:bottom w:val="single" w:sz="4" w:space="0" w:color="auto"/>
            </w:tcBorders>
            <w:noWrap/>
          </w:tcPr>
          <w:p w14:paraId="249C9FB4"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Calibration with historical data</w:t>
            </w:r>
          </w:p>
        </w:tc>
        <w:tc>
          <w:tcPr>
            <w:tcW w:w="713" w:type="dxa"/>
            <w:vMerge/>
            <w:noWrap/>
          </w:tcPr>
          <w:p w14:paraId="27A7715E" w14:textId="77777777" w:rsidR="00FD2DA3" w:rsidRPr="00FD2DA3" w:rsidRDefault="00FD2DA3" w:rsidP="00FD2DA3">
            <w:pPr>
              <w:ind w:left="113" w:right="113"/>
              <w:rPr>
                <w:color w:val="000000" w:themeColor="text1"/>
                <w:sz w:val="20"/>
                <w:szCs w:val="20"/>
              </w:rPr>
            </w:pPr>
          </w:p>
        </w:tc>
        <w:tc>
          <w:tcPr>
            <w:tcW w:w="1984" w:type="dxa"/>
            <w:vMerge/>
            <w:noWrap/>
          </w:tcPr>
          <w:p w14:paraId="5DB4E6BB" w14:textId="77777777" w:rsidR="00FD2DA3" w:rsidRPr="00FD2DA3" w:rsidRDefault="00FD2DA3" w:rsidP="00FD2DA3">
            <w:pPr>
              <w:ind w:left="113" w:right="113"/>
              <w:rPr>
                <w:color w:val="000000" w:themeColor="text1"/>
                <w:sz w:val="20"/>
                <w:szCs w:val="20"/>
              </w:rPr>
            </w:pPr>
          </w:p>
        </w:tc>
        <w:tc>
          <w:tcPr>
            <w:tcW w:w="2707" w:type="dxa"/>
            <w:vMerge/>
            <w:noWrap/>
          </w:tcPr>
          <w:p w14:paraId="00048DFF"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49C81EFE" w14:textId="77777777" w:rsidR="00FD2DA3" w:rsidRPr="00FD2DA3" w:rsidRDefault="00FD2DA3" w:rsidP="00FD2DA3">
            <w:pPr>
              <w:ind w:left="113" w:right="113"/>
              <w:rPr>
                <w:color w:val="000000" w:themeColor="text1"/>
                <w:sz w:val="20"/>
                <w:szCs w:val="20"/>
              </w:rPr>
            </w:pPr>
          </w:p>
        </w:tc>
      </w:tr>
      <w:tr w:rsidR="00FD2DA3" w:rsidRPr="00FD2DA3" w14:paraId="5C6029FD" w14:textId="77777777" w:rsidTr="00FD2DA3">
        <w:trPr>
          <w:jc w:val="center"/>
        </w:trPr>
        <w:tc>
          <w:tcPr>
            <w:tcW w:w="562" w:type="dxa"/>
            <w:tcBorders>
              <w:bottom w:val="single" w:sz="4" w:space="0" w:color="auto"/>
            </w:tcBorders>
            <w:noWrap/>
          </w:tcPr>
          <w:p w14:paraId="1866D58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3C1A201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14DE4DA" w14:textId="77777777" w:rsidR="00FD2DA3" w:rsidRPr="00FD2DA3" w:rsidRDefault="00FD2DA3" w:rsidP="00FD2DA3">
            <w:pPr>
              <w:ind w:left="113" w:right="113"/>
              <w:rPr>
                <w:color w:val="000000" w:themeColor="text1"/>
                <w:sz w:val="20"/>
                <w:szCs w:val="20"/>
              </w:rPr>
            </w:pPr>
            <w:r w:rsidRPr="00FD2DA3">
              <w:rPr>
                <w:color w:val="000000" w:themeColor="text1"/>
                <w:sz w:val="20"/>
              </w:rPr>
              <w:t>3.3.10</w:t>
            </w:r>
          </w:p>
        </w:tc>
        <w:tc>
          <w:tcPr>
            <w:tcW w:w="5808" w:type="dxa"/>
            <w:tcBorders>
              <w:bottom w:val="single" w:sz="4" w:space="0" w:color="auto"/>
            </w:tcBorders>
            <w:noWrap/>
          </w:tcPr>
          <w:p w14:paraId="3451588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“What if” analysis</w:t>
            </w:r>
          </w:p>
        </w:tc>
        <w:tc>
          <w:tcPr>
            <w:tcW w:w="713" w:type="dxa"/>
            <w:vMerge/>
            <w:noWrap/>
          </w:tcPr>
          <w:p w14:paraId="2FBD60D9"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0F3934B5"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20A7CF5C"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vAlign w:val="center"/>
          </w:tcPr>
          <w:p w14:paraId="60CABA76" w14:textId="77777777" w:rsidR="00FD2DA3" w:rsidRPr="00FD2DA3" w:rsidRDefault="00FD2DA3" w:rsidP="00FD2DA3">
            <w:pPr>
              <w:ind w:left="113" w:right="113"/>
              <w:rPr>
                <w:color w:val="000000" w:themeColor="text1"/>
                <w:sz w:val="20"/>
                <w:szCs w:val="20"/>
              </w:rPr>
            </w:pPr>
          </w:p>
        </w:tc>
      </w:tr>
      <w:tr w:rsidR="00FD2DA3" w:rsidRPr="00FD2DA3" w14:paraId="7AC723A1" w14:textId="77777777" w:rsidTr="00FD2DA3">
        <w:trPr>
          <w:jc w:val="center"/>
        </w:trPr>
        <w:tc>
          <w:tcPr>
            <w:tcW w:w="562" w:type="dxa"/>
            <w:tcBorders>
              <w:bottom w:val="single" w:sz="4" w:space="0" w:color="auto"/>
            </w:tcBorders>
            <w:noWrap/>
          </w:tcPr>
          <w:p w14:paraId="7037C90A"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72887AF" w14:textId="77777777" w:rsidR="00FD2DA3" w:rsidRPr="00FD2DA3" w:rsidRDefault="00FD2DA3" w:rsidP="00FD2DA3">
            <w:pPr>
              <w:ind w:left="113" w:right="113"/>
              <w:rPr>
                <w:color w:val="000000" w:themeColor="text1"/>
                <w:sz w:val="20"/>
                <w:szCs w:val="20"/>
              </w:rPr>
            </w:pPr>
            <w:r w:rsidRPr="00FD2DA3">
              <w:rPr>
                <w:b/>
                <w:color w:val="000000" w:themeColor="text1"/>
                <w:sz w:val="20"/>
              </w:rPr>
              <w:t>3.4</w:t>
            </w:r>
          </w:p>
        </w:tc>
        <w:tc>
          <w:tcPr>
            <w:tcW w:w="992" w:type="dxa"/>
            <w:tcBorders>
              <w:bottom w:val="single" w:sz="4" w:space="0" w:color="auto"/>
            </w:tcBorders>
            <w:shd w:val="clear" w:color="auto" w:fill="00AFAA"/>
            <w:noWrap/>
          </w:tcPr>
          <w:p w14:paraId="58EA1293"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26D76E9D" w14:textId="77777777" w:rsidR="00FD2DA3" w:rsidRPr="00FD2DA3" w:rsidRDefault="00FD2DA3" w:rsidP="00FD2DA3">
            <w:pPr>
              <w:ind w:left="113" w:right="113"/>
              <w:rPr>
                <w:color w:val="000000" w:themeColor="text1"/>
                <w:sz w:val="20"/>
                <w:szCs w:val="20"/>
              </w:rPr>
            </w:pPr>
            <w:r w:rsidRPr="00FD2DA3">
              <w:rPr>
                <w:b/>
                <w:color w:val="000000" w:themeColor="text1"/>
                <w:sz w:val="20"/>
              </w:rPr>
              <w:t>Practical Applications of IWRAP Mk 2</w:t>
            </w:r>
          </w:p>
        </w:tc>
        <w:tc>
          <w:tcPr>
            <w:tcW w:w="6077" w:type="dxa"/>
            <w:gridSpan w:val="4"/>
            <w:tcBorders>
              <w:bottom w:val="single" w:sz="4" w:space="0" w:color="auto"/>
            </w:tcBorders>
            <w:shd w:val="clear" w:color="auto" w:fill="00AFAA"/>
            <w:noWrap/>
            <w:vAlign w:val="center"/>
          </w:tcPr>
          <w:p w14:paraId="31BB5560" w14:textId="77777777" w:rsidR="00FD2DA3" w:rsidRPr="00FD2DA3" w:rsidRDefault="00FD2DA3" w:rsidP="00FD2DA3">
            <w:pPr>
              <w:ind w:left="113" w:right="113"/>
              <w:rPr>
                <w:color w:val="000000" w:themeColor="text1"/>
                <w:sz w:val="20"/>
                <w:szCs w:val="20"/>
              </w:rPr>
            </w:pPr>
          </w:p>
        </w:tc>
      </w:tr>
      <w:tr w:rsidR="00FD2DA3" w:rsidRPr="00FD2DA3" w14:paraId="05FD4597" w14:textId="77777777" w:rsidTr="00FD2DA3">
        <w:trPr>
          <w:jc w:val="center"/>
        </w:trPr>
        <w:tc>
          <w:tcPr>
            <w:tcW w:w="562" w:type="dxa"/>
            <w:tcBorders>
              <w:bottom w:val="single" w:sz="4" w:space="0" w:color="auto"/>
            </w:tcBorders>
            <w:noWrap/>
          </w:tcPr>
          <w:p w14:paraId="44AEDCF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35EAA00"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1AC6810" w14:textId="77777777" w:rsidR="00FD2DA3" w:rsidRPr="00FD2DA3" w:rsidRDefault="00FD2DA3" w:rsidP="00FD2DA3">
            <w:pPr>
              <w:ind w:left="113" w:right="113"/>
              <w:rPr>
                <w:color w:val="000000" w:themeColor="text1"/>
                <w:sz w:val="20"/>
                <w:szCs w:val="20"/>
              </w:rPr>
            </w:pPr>
            <w:r w:rsidRPr="00FD2DA3">
              <w:rPr>
                <w:color w:val="000000" w:themeColor="text1"/>
                <w:sz w:val="20"/>
              </w:rPr>
              <w:t>3.4.1</w:t>
            </w:r>
          </w:p>
        </w:tc>
        <w:tc>
          <w:tcPr>
            <w:tcW w:w="5808" w:type="dxa"/>
            <w:tcBorders>
              <w:bottom w:val="single" w:sz="4" w:space="0" w:color="auto"/>
            </w:tcBorders>
            <w:noWrap/>
          </w:tcPr>
          <w:p w14:paraId="2E21122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Regional example 1 with results</w:t>
            </w:r>
          </w:p>
        </w:tc>
        <w:tc>
          <w:tcPr>
            <w:tcW w:w="713" w:type="dxa"/>
            <w:vMerge w:val="restart"/>
            <w:noWrap/>
            <w:vAlign w:val="center"/>
          </w:tcPr>
          <w:p w14:paraId="45C1D13C"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2</w:t>
            </w:r>
          </w:p>
        </w:tc>
        <w:tc>
          <w:tcPr>
            <w:tcW w:w="1984" w:type="dxa"/>
            <w:vMerge w:val="restart"/>
            <w:noWrap/>
            <w:vAlign w:val="center"/>
          </w:tcPr>
          <w:p w14:paraId="3784C2B0"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Practical exercises</w:t>
            </w:r>
          </w:p>
        </w:tc>
        <w:tc>
          <w:tcPr>
            <w:tcW w:w="2707" w:type="dxa"/>
            <w:tcBorders>
              <w:bottom w:val="single" w:sz="4" w:space="0" w:color="auto"/>
            </w:tcBorders>
            <w:noWrap/>
          </w:tcPr>
          <w:p w14:paraId="7B2DB63F" w14:textId="77777777" w:rsidR="00FD2DA3" w:rsidRPr="00FD2DA3" w:rsidRDefault="00FD2DA3" w:rsidP="00FD2DA3">
            <w:pPr>
              <w:ind w:left="113" w:right="113"/>
              <w:rPr>
                <w:color w:val="000000" w:themeColor="text1"/>
                <w:sz w:val="20"/>
                <w:szCs w:val="20"/>
              </w:rPr>
            </w:pPr>
          </w:p>
        </w:tc>
        <w:tc>
          <w:tcPr>
            <w:tcW w:w="673" w:type="dxa"/>
            <w:vMerge w:val="restart"/>
            <w:noWrap/>
            <w:vAlign w:val="center"/>
          </w:tcPr>
          <w:p w14:paraId="23B586B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14</w:t>
            </w:r>
          </w:p>
        </w:tc>
      </w:tr>
      <w:tr w:rsidR="00FD2DA3" w:rsidRPr="00FD2DA3" w14:paraId="3CFAAC0F" w14:textId="77777777" w:rsidTr="00FD2DA3">
        <w:trPr>
          <w:jc w:val="center"/>
        </w:trPr>
        <w:tc>
          <w:tcPr>
            <w:tcW w:w="562" w:type="dxa"/>
            <w:tcBorders>
              <w:bottom w:val="single" w:sz="4" w:space="0" w:color="auto"/>
            </w:tcBorders>
            <w:noWrap/>
          </w:tcPr>
          <w:p w14:paraId="60636D0C"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15B523A"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76E785B" w14:textId="77777777" w:rsidR="00FD2DA3" w:rsidRPr="00FD2DA3" w:rsidRDefault="00FD2DA3" w:rsidP="00FD2DA3">
            <w:pPr>
              <w:ind w:left="113" w:right="113"/>
              <w:rPr>
                <w:color w:val="000000" w:themeColor="text1"/>
                <w:sz w:val="20"/>
                <w:szCs w:val="20"/>
              </w:rPr>
            </w:pPr>
            <w:r w:rsidRPr="00FD2DA3">
              <w:rPr>
                <w:color w:val="000000" w:themeColor="text1"/>
                <w:sz w:val="20"/>
              </w:rPr>
              <w:t>3.4.2</w:t>
            </w:r>
          </w:p>
        </w:tc>
        <w:tc>
          <w:tcPr>
            <w:tcW w:w="5808" w:type="dxa"/>
            <w:tcBorders>
              <w:bottom w:val="single" w:sz="4" w:space="0" w:color="auto"/>
            </w:tcBorders>
            <w:noWrap/>
          </w:tcPr>
          <w:p w14:paraId="340BE32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Regional example 2 with results</w:t>
            </w:r>
          </w:p>
        </w:tc>
        <w:tc>
          <w:tcPr>
            <w:tcW w:w="713" w:type="dxa"/>
            <w:vMerge/>
            <w:tcBorders>
              <w:bottom w:val="single" w:sz="4" w:space="0" w:color="auto"/>
            </w:tcBorders>
            <w:noWrap/>
          </w:tcPr>
          <w:p w14:paraId="4715E319"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2DB61C10"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3E5F4D75"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vAlign w:val="center"/>
          </w:tcPr>
          <w:p w14:paraId="692B4B75" w14:textId="77777777" w:rsidR="00FD2DA3" w:rsidRPr="00FD2DA3" w:rsidRDefault="00FD2DA3" w:rsidP="00FD2DA3">
            <w:pPr>
              <w:ind w:left="113" w:right="113"/>
              <w:rPr>
                <w:color w:val="000000" w:themeColor="text1"/>
                <w:sz w:val="20"/>
                <w:szCs w:val="20"/>
              </w:rPr>
            </w:pPr>
          </w:p>
        </w:tc>
      </w:tr>
      <w:tr w:rsidR="00FD2DA3" w:rsidRPr="00FD2DA3" w14:paraId="64FA09D1" w14:textId="77777777" w:rsidTr="00FD2DA3">
        <w:trPr>
          <w:jc w:val="center"/>
        </w:trPr>
        <w:tc>
          <w:tcPr>
            <w:tcW w:w="562" w:type="dxa"/>
            <w:tcBorders>
              <w:bottom w:val="single" w:sz="4" w:space="0" w:color="auto"/>
            </w:tcBorders>
            <w:noWrap/>
          </w:tcPr>
          <w:p w14:paraId="77A78C2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71B85954" w14:textId="77777777" w:rsidR="00FD2DA3" w:rsidRPr="00FD2DA3" w:rsidRDefault="00FD2DA3" w:rsidP="00FD2DA3">
            <w:pPr>
              <w:ind w:left="113" w:right="113"/>
              <w:rPr>
                <w:color w:val="000000" w:themeColor="text1"/>
                <w:sz w:val="20"/>
                <w:szCs w:val="20"/>
              </w:rPr>
            </w:pPr>
            <w:r w:rsidRPr="00FD2DA3">
              <w:rPr>
                <w:b/>
                <w:color w:val="000000" w:themeColor="text1"/>
                <w:sz w:val="20"/>
              </w:rPr>
              <w:t>3.5</w:t>
            </w:r>
          </w:p>
        </w:tc>
        <w:tc>
          <w:tcPr>
            <w:tcW w:w="992" w:type="dxa"/>
            <w:tcBorders>
              <w:bottom w:val="single" w:sz="4" w:space="0" w:color="auto"/>
            </w:tcBorders>
            <w:shd w:val="clear" w:color="auto" w:fill="00AFAA"/>
            <w:noWrap/>
          </w:tcPr>
          <w:p w14:paraId="4847EF50"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0AB4BD63" w14:textId="77777777" w:rsidR="00FD2DA3" w:rsidRPr="00FD2DA3" w:rsidRDefault="00FD2DA3" w:rsidP="00FD2DA3">
            <w:pPr>
              <w:ind w:left="113" w:right="113"/>
              <w:rPr>
                <w:color w:val="000000" w:themeColor="text1"/>
                <w:sz w:val="20"/>
                <w:szCs w:val="20"/>
              </w:rPr>
            </w:pPr>
            <w:proofErr w:type="gramStart"/>
            <w:r w:rsidRPr="00FD2DA3">
              <w:rPr>
                <w:b/>
                <w:color w:val="000000" w:themeColor="text1"/>
                <w:sz w:val="20"/>
              </w:rPr>
              <w:t>Advanced  IWRAP</w:t>
            </w:r>
            <w:proofErr w:type="gramEnd"/>
            <w:r w:rsidRPr="00FD2DA3">
              <w:rPr>
                <w:b/>
                <w:color w:val="000000" w:themeColor="text1"/>
                <w:sz w:val="20"/>
              </w:rPr>
              <w:t xml:space="preserve"> Mk 2 modelling</w:t>
            </w:r>
          </w:p>
        </w:tc>
        <w:tc>
          <w:tcPr>
            <w:tcW w:w="6077" w:type="dxa"/>
            <w:gridSpan w:val="4"/>
            <w:tcBorders>
              <w:bottom w:val="single" w:sz="4" w:space="0" w:color="auto"/>
            </w:tcBorders>
            <w:shd w:val="clear" w:color="auto" w:fill="00AFAA"/>
            <w:noWrap/>
            <w:vAlign w:val="center"/>
          </w:tcPr>
          <w:p w14:paraId="52D232F7" w14:textId="77777777" w:rsidR="00FD2DA3" w:rsidRPr="00FD2DA3" w:rsidRDefault="00FD2DA3" w:rsidP="00FD2DA3">
            <w:pPr>
              <w:ind w:left="113" w:right="113"/>
              <w:rPr>
                <w:color w:val="000000" w:themeColor="text1"/>
                <w:sz w:val="20"/>
                <w:szCs w:val="20"/>
              </w:rPr>
            </w:pPr>
          </w:p>
        </w:tc>
      </w:tr>
      <w:tr w:rsidR="00FD2DA3" w:rsidRPr="00FD2DA3" w14:paraId="273AAD3B" w14:textId="77777777" w:rsidTr="00FD2DA3">
        <w:trPr>
          <w:jc w:val="center"/>
        </w:trPr>
        <w:tc>
          <w:tcPr>
            <w:tcW w:w="562" w:type="dxa"/>
            <w:tcBorders>
              <w:bottom w:val="single" w:sz="4" w:space="0" w:color="auto"/>
            </w:tcBorders>
            <w:noWrap/>
          </w:tcPr>
          <w:p w14:paraId="675779D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1E9B13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D40D78A" w14:textId="77777777" w:rsidR="00FD2DA3" w:rsidRPr="00FD2DA3" w:rsidRDefault="00FD2DA3" w:rsidP="00FD2DA3">
            <w:pPr>
              <w:ind w:left="113" w:right="113"/>
              <w:rPr>
                <w:color w:val="000000" w:themeColor="text1"/>
                <w:sz w:val="20"/>
                <w:szCs w:val="20"/>
              </w:rPr>
            </w:pPr>
            <w:r w:rsidRPr="00FD2DA3">
              <w:rPr>
                <w:color w:val="000000" w:themeColor="text1"/>
                <w:sz w:val="20"/>
              </w:rPr>
              <w:t>3.5.1</w:t>
            </w:r>
          </w:p>
        </w:tc>
        <w:tc>
          <w:tcPr>
            <w:tcW w:w="5808" w:type="dxa"/>
            <w:tcBorders>
              <w:bottom w:val="single" w:sz="4" w:space="0" w:color="auto"/>
            </w:tcBorders>
            <w:noWrap/>
          </w:tcPr>
          <w:p w14:paraId="5B9977F6"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Ferry activities</w:t>
            </w:r>
          </w:p>
        </w:tc>
        <w:tc>
          <w:tcPr>
            <w:tcW w:w="713" w:type="dxa"/>
            <w:vMerge w:val="restart"/>
            <w:noWrap/>
            <w:vAlign w:val="center"/>
          </w:tcPr>
          <w:p w14:paraId="299C065D"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2</w:t>
            </w:r>
          </w:p>
        </w:tc>
        <w:tc>
          <w:tcPr>
            <w:tcW w:w="1984" w:type="dxa"/>
            <w:vMerge w:val="restart"/>
            <w:noWrap/>
            <w:vAlign w:val="center"/>
          </w:tcPr>
          <w:p w14:paraId="61ACEA23"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Practical exercise with limited supervision</w:t>
            </w:r>
          </w:p>
        </w:tc>
        <w:tc>
          <w:tcPr>
            <w:tcW w:w="2707" w:type="dxa"/>
            <w:tcBorders>
              <w:bottom w:val="single" w:sz="4" w:space="0" w:color="auto"/>
            </w:tcBorders>
            <w:noWrap/>
          </w:tcPr>
          <w:p w14:paraId="419F1E13" w14:textId="77777777" w:rsidR="00FD2DA3" w:rsidRPr="00FD2DA3" w:rsidRDefault="00FD2DA3" w:rsidP="00FD2DA3">
            <w:pPr>
              <w:ind w:left="113" w:right="113"/>
              <w:rPr>
                <w:color w:val="000000" w:themeColor="text1"/>
                <w:sz w:val="20"/>
                <w:szCs w:val="20"/>
              </w:rPr>
            </w:pPr>
          </w:p>
        </w:tc>
        <w:tc>
          <w:tcPr>
            <w:tcW w:w="673" w:type="dxa"/>
            <w:vMerge w:val="restart"/>
            <w:noWrap/>
            <w:vAlign w:val="center"/>
          </w:tcPr>
          <w:p w14:paraId="1051A52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15 16</w:t>
            </w:r>
          </w:p>
        </w:tc>
      </w:tr>
      <w:tr w:rsidR="00FD2DA3" w:rsidRPr="00FD2DA3" w14:paraId="703301C8" w14:textId="77777777" w:rsidTr="00FD2DA3">
        <w:trPr>
          <w:jc w:val="center"/>
        </w:trPr>
        <w:tc>
          <w:tcPr>
            <w:tcW w:w="562" w:type="dxa"/>
            <w:tcBorders>
              <w:bottom w:val="single" w:sz="4" w:space="0" w:color="auto"/>
            </w:tcBorders>
            <w:noWrap/>
          </w:tcPr>
          <w:p w14:paraId="111469E8"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72FA8F8"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A721B11" w14:textId="77777777" w:rsidR="00FD2DA3" w:rsidRPr="00FD2DA3" w:rsidRDefault="00FD2DA3" w:rsidP="00FD2DA3">
            <w:pPr>
              <w:ind w:left="113" w:right="113"/>
              <w:rPr>
                <w:color w:val="000000" w:themeColor="text1"/>
                <w:sz w:val="20"/>
                <w:szCs w:val="20"/>
              </w:rPr>
            </w:pPr>
            <w:r w:rsidRPr="00FD2DA3">
              <w:rPr>
                <w:color w:val="000000" w:themeColor="text1"/>
                <w:sz w:val="20"/>
              </w:rPr>
              <w:t>3.5.2</w:t>
            </w:r>
          </w:p>
        </w:tc>
        <w:tc>
          <w:tcPr>
            <w:tcW w:w="5808" w:type="dxa"/>
            <w:tcBorders>
              <w:bottom w:val="single" w:sz="4" w:space="0" w:color="auto"/>
            </w:tcBorders>
            <w:noWrap/>
          </w:tcPr>
          <w:p w14:paraId="6685475F"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Fishing &amp; leisure craft activities</w:t>
            </w:r>
          </w:p>
        </w:tc>
        <w:tc>
          <w:tcPr>
            <w:tcW w:w="713" w:type="dxa"/>
            <w:vMerge/>
            <w:noWrap/>
          </w:tcPr>
          <w:p w14:paraId="220FEC71" w14:textId="77777777" w:rsidR="00FD2DA3" w:rsidRPr="00FD2DA3" w:rsidRDefault="00FD2DA3" w:rsidP="00FD2DA3">
            <w:pPr>
              <w:ind w:left="113" w:right="113"/>
              <w:rPr>
                <w:color w:val="000000" w:themeColor="text1"/>
                <w:sz w:val="20"/>
                <w:szCs w:val="20"/>
              </w:rPr>
            </w:pPr>
          </w:p>
        </w:tc>
        <w:tc>
          <w:tcPr>
            <w:tcW w:w="1984" w:type="dxa"/>
            <w:vMerge/>
            <w:noWrap/>
          </w:tcPr>
          <w:p w14:paraId="57EE783A"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7287265A" w14:textId="77777777" w:rsidR="00FD2DA3" w:rsidRPr="00FD2DA3" w:rsidRDefault="00FD2DA3" w:rsidP="00FD2DA3">
            <w:pPr>
              <w:ind w:left="113" w:right="113"/>
              <w:rPr>
                <w:color w:val="000000" w:themeColor="text1"/>
                <w:sz w:val="20"/>
                <w:szCs w:val="20"/>
              </w:rPr>
            </w:pPr>
          </w:p>
        </w:tc>
        <w:tc>
          <w:tcPr>
            <w:tcW w:w="673" w:type="dxa"/>
            <w:vMerge/>
            <w:noWrap/>
          </w:tcPr>
          <w:p w14:paraId="45D7505E" w14:textId="77777777" w:rsidR="00FD2DA3" w:rsidRPr="00FD2DA3" w:rsidRDefault="00FD2DA3" w:rsidP="00FD2DA3">
            <w:pPr>
              <w:ind w:left="113" w:right="113"/>
              <w:rPr>
                <w:color w:val="000000" w:themeColor="text1"/>
                <w:sz w:val="20"/>
                <w:szCs w:val="20"/>
              </w:rPr>
            </w:pPr>
          </w:p>
        </w:tc>
      </w:tr>
      <w:tr w:rsidR="00FD2DA3" w:rsidRPr="00FD2DA3" w14:paraId="02BE20E7" w14:textId="77777777" w:rsidTr="00FD2DA3">
        <w:trPr>
          <w:jc w:val="center"/>
        </w:trPr>
        <w:tc>
          <w:tcPr>
            <w:tcW w:w="562" w:type="dxa"/>
            <w:tcBorders>
              <w:bottom w:val="single" w:sz="4" w:space="0" w:color="auto"/>
            </w:tcBorders>
            <w:noWrap/>
          </w:tcPr>
          <w:p w14:paraId="6FD85B7A"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A3A410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7DE283A" w14:textId="77777777" w:rsidR="00FD2DA3" w:rsidRPr="00FD2DA3" w:rsidRDefault="00FD2DA3" w:rsidP="00FD2DA3">
            <w:pPr>
              <w:ind w:left="113" w:right="113"/>
              <w:rPr>
                <w:color w:val="000000" w:themeColor="text1"/>
                <w:sz w:val="20"/>
                <w:szCs w:val="20"/>
              </w:rPr>
            </w:pPr>
            <w:r w:rsidRPr="00FD2DA3">
              <w:rPr>
                <w:color w:val="000000" w:themeColor="text1"/>
                <w:sz w:val="20"/>
              </w:rPr>
              <w:t>3.5.3</w:t>
            </w:r>
          </w:p>
        </w:tc>
        <w:tc>
          <w:tcPr>
            <w:tcW w:w="5808" w:type="dxa"/>
            <w:tcBorders>
              <w:bottom w:val="single" w:sz="4" w:space="0" w:color="auto"/>
            </w:tcBorders>
            <w:noWrap/>
          </w:tcPr>
          <w:p w14:paraId="70B9FBC1"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Seasonal variation in traffic volume</w:t>
            </w:r>
          </w:p>
        </w:tc>
        <w:tc>
          <w:tcPr>
            <w:tcW w:w="713" w:type="dxa"/>
            <w:vMerge/>
            <w:noWrap/>
          </w:tcPr>
          <w:p w14:paraId="29FC0E48" w14:textId="77777777" w:rsidR="00FD2DA3" w:rsidRPr="00FD2DA3" w:rsidRDefault="00FD2DA3" w:rsidP="00FD2DA3">
            <w:pPr>
              <w:ind w:left="113" w:right="113"/>
              <w:rPr>
                <w:color w:val="000000" w:themeColor="text1"/>
                <w:sz w:val="20"/>
                <w:szCs w:val="20"/>
              </w:rPr>
            </w:pPr>
          </w:p>
        </w:tc>
        <w:tc>
          <w:tcPr>
            <w:tcW w:w="1984" w:type="dxa"/>
            <w:vMerge/>
            <w:noWrap/>
          </w:tcPr>
          <w:p w14:paraId="45BC9AAD"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6F86B35D" w14:textId="77777777" w:rsidR="00FD2DA3" w:rsidRPr="00FD2DA3" w:rsidRDefault="00FD2DA3" w:rsidP="00FD2DA3">
            <w:pPr>
              <w:ind w:left="113" w:right="113"/>
              <w:rPr>
                <w:color w:val="000000" w:themeColor="text1"/>
                <w:sz w:val="20"/>
                <w:szCs w:val="20"/>
              </w:rPr>
            </w:pPr>
          </w:p>
        </w:tc>
        <w:tc>
          <w:tcPr>
            <w:tcW w:w="673" w:type="dxa"/>
            <w:vMerge/>
            <w:noWrap/>
          </w:tcPr>
          <w:p w14:paraId="1D9BF2CB" w14:textId="77777777" w:rsidR="00FD2DA3" w:rsidRPr="00FD2DA3" w:rsidRDefault="00FD2DA3" w:rsidP="00FD2DA3">
            <w:pPr>
              <w:ind w:left="113" w:right="113"/>
              <w:rPr>
                <w:color w:val="000000" w:themeColor="text1"/>
                <w:sz w:val="20"/>
                <w:szCs w:val="20"/>
              </w:rPr>
            </w:pPr>
          </w:p>
        </w:tc>
      </w:tr>
      <w:tr w:rsidR="00FD2DA3" w:rsidRPr="00FD2DA3" w14:paraId="38CB6307" w14:textId="77777777" w:rsidTr="00FD2DA3">
        <w:trPr>
          <w:jc w:val="center"/>
        </w:trPr>
        <w:tc>
          <w:tcPr>
            <w:tcW w:w="562" w:type="dxa"/>
            <w:tcBorders>
              <w:bottom w:val="single" w:sz="4" w:space="0" w:color="auto"/>
            </w:tcBorders>
            <w:noWrap/>
          </w:tcPr>
          <w:p w14:paraId="5300F88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74A9514"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334608CB" w14:textId="77777777" w:rsidR="00FD2DA3" w:rsidRPr="00FD2DA3" w:rsidRDefault="00FD2DA3" w:rsidP="00FD2DA3">
            <w:pPr>
              <w:ind w:left="113" w:right="113"/>
              <w:rPr>
                <w:color w:val="000000" w:themeColor="text1"/>
                <w:sz w:val="20"/>
                <w:szCs w:val="20"/>
              </w:rPr>
            </w:pPr>
            <w:r w:rsidRPr="00FD2DA3">
              <w:rPr>
                <w:color w:val="000000" w:themeColor="text1"/>
                <w:sz w:val="20"/>
              </w:rPr>
              <w:t>3.5.4</w:t>
            </w:r>
          </w:p>
        </w:tc>
        <w:tc>
          <w:tcPr>
            <w:tcW w:w="5808" w:type="dxa"/>
            <w:tcBorders>
              <w:bottom w:val="single" w:sz="4" w:space="0" w:color="auto"/>
            </w:tcBorders>
            <w:noWrap/>
          </w:tcPr>
          <w:p w14:paraId="20CC162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Day/Night variations in traffic volume</w:t>
            </w:r>
          </w:p>
        </w:tc>
        <w:tc>
          <w:tcPr>
            <w:tcW w:w="713" w:type="dxa"/>
            <w:vMerge/>
            <w:noWrap/>
          </w:tcPr>
          <w:p w14:paraId="5079EDA4" w14:textId="77777777" w:rsidR="00FD2DA3" w:rsidRPr="00FD2DA3" w:rsidRDefault="00FD2DA3" w:rsidP="00FD2DA3">
            <w:pPr>
              <w:ind w:left="113" w:right="113"/>
              <w:rPr>
                <w:color w:val="000000" w:themeColor="text1"/>
                <w:sz w:val="20"/>
                <w:szCs w:val="20"/>
              </w:rPr>
            </w:pPr>
          </w:p>
        </w:tc>
        <w:tc>
          <w:tcPr>
            <w:tcW w:w="1984" w:type="dxa"/>
            <w:vMerge/>
            <w:noWrap/>
          </w:tcPr>
          <w:p w14:paraId="709E9DDE"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101B4011" w14:textId="77777777" w:rsidR="00FD2DA3" w:rsidRPr="00FD2DA3" w:rsidRDefault="00FD2DA3" w:rsidP="00FD2DA3">
            <w:pPr>
              <w:ind w:left="113" w:right="113"/>
              <w:rPr>
                <w:color w:val="000000" w:themeColor="text1"/>
                <w:sz w:val="20"/>
                <w:szCs w:val="20"/>
              </w:rPr>
            </w:pPr>
          </w:p>
        </w:tc>
        <w:tc>
          <w:tcPr>
            <w:tcW w:w="673" w:type="dxa"/>
            <w:vMerge/>
            <w:noWrap/>
          </w:tcPr>
          <w:p w14:paraId="00758DBE" w14:textId="77777777" w:rsidR="00FD2DA3" w:rsidRPr="00FD2DA3" w:rsidRDefault="00FD2DA3" w:rsidP="00FD2DA3">
            <w:pPr>
              <w:ind w:left="113" w:right="113"/>
              <w:rPr>
                <w:color w:val="000000" w:themeColor="text1"/>
                <w:sz w:val="20"/>
                <w:szCs w:val="20"/>
              </w:rPr>
            </w:pPr>
          </w:p>
        </w:tc>
      </w:tr>
      <w:tr w:rsidR="00FD2DA3" w:rsidRPr="00FD2DA3" w14:paraId="6250A1E0" w14:textId="77777777" w:rsidTr="00FD2DA3">
        <w:trPr>
          <w:jc w:val="center"/>
        </w:trPr>
        <w:tc>
          <w:tcPr>
            <w:tcW w:w="562" w:type="dxa"/>
            <w:tcBorders>
              <w:bottom w:val="single" w:sz="4" w:space="0" w:color="auto"/>
            </w:tcBorders>
            <w:noWrap/>
          </w:tcPr>
          <w:p w14:paraId="6DA2D57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1AE32373"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6D3ACB3" w14:textId="77777777" w:rsidR="00FD2DA3" w:rsidRPr="00FD2DA3" w:rsidRDefault="00FD2DA3" w:rsidP="00FD2DA3">
            <w:pPr>
              <w:ind w:left="113" w:right="113"/>
              <w:rPr>
                <w:color w:val="000000" w:themeColor="text1"/>
                <w:sz w:val="20"/>
                <w:szCs w:val="20"/>
              </w:rPr>
            </w:pPr>
            <w:r w:rsidRPr="00FD2DA3">
              <w:rPr>
                <w:color w:val="000000" w:themeColor="text1"/>
                <w:sz w:val="20"/>
              </w:rPr>
              <w:t>3.5.5</w:t>
            </w:r>
          </w:p>
        </w:tc>
        <w:tc>
          <w:tcPr>
            <w:tcW w:w="5808" w:type="dxa"/>
            <w:tcBorders>
              <w:bottom w:val="single" w:sz="4" w:space="0" w:color="auto"/>
            </w:tcBorders>
            <w:noWrap/>
          </w:tcPr>
          <w:p w14:paraId="5195122A" w14:textId="77777777" w:rsidR="00FD2DA3" w:rsidRPr="00FD2DA3" w:rsidRDefault="00FD2DA3" w:rsidP="00FD2DA3">
            <w:pPr>
              <w:ind w:left="113" w:right="113"/>
              <w:jc w:val="right"/>
              <w:rPr>
                <w:color w:val="000000" w:themeColor="text1"/>
                <w:sz w:val="20"/>
                <w:szCs w:val="20"/>
              </w:rPr>
            </w:pPr>
            <w:proofErr w:type="gramStart"/>
            <w:r w:rsidRPr="00FD2DA3">
              <w:rPr>
                <w:color w:val="000000" w:themeColor="text1"/>
                <w:sz w:val="20"/>
              </w:rPr>
              <w:t>One way</w:t>
            </w:r>
            <w:proofErr w:type="gramEnd"/>
            <w:r w:rsidRPr="00FD2DA3">
              <w:rPr>
                <w:color w:val="000000" w:themeColor="text1"/>
                <w:sz w:val="20"/>
              </w:rPr>
              <w:t xml:space="preserve"> waterways</w:t>
            </w:r>
          </w:p>
        </w:tc>
        <w:tc>
          <w:tcPr>
            <w:tcW w:w="713" w:type="dxa"/>
            <w:vMerge/>
            <w:tcBorders>
              <w:bottom w:val="single" w:sz="4" w:space="0" w:color="auto"/>
            </w:tcBorders>
            <w:noWrap/>
          </w:tcPr>
          <w:p w14:paraId="5EE6A581"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5168344F"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25AB8A80"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40ED1522" w14:textId="77777777" w:rsidR="00FD2DA3" w:rsidRPr="00FD2DA3" w:rsidRDefault="00FD2DA3" w:rsidP="00FD2DA3">
            <w:pPr>
              <w:ind w:left="113" w:right="113"/>
              <w:rPr>
                <w:color w:val="000000" w:themeColor="text1"/>
                <w:sz w:val="20"/>
                <w:szCs w:val="20"/>
              </w:rPr>
            </w:pPr>
          </w:p>
        </w:tc>
      </w:tr>
    </w:tbl>
    <w:p w14:paraId="4A5EF720" w14:textId="77777777" w:rsidR="00FD2DA3" w:rsidRPr="00FD2DA3" w:rsidRDefault="00FD2DA3" w:rsidP="00FD2DA3">
      <w:pPr>
        <w:spacing w:after="120"/>
        <w:rPr>
          <w:sz w:val="22"/>
        </w:rPr>
      </w:pPr>
    </w:p>
    <w:p w14:paraId="383B5DE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r w:rsidRPr="00FD2DA3">
        <w:rPr>
          <w:rFonts w:eastAsia="Times New Roman" w:cs="Times New Roman"/>
          <w:b/>
          <w:color w:val="009FDF"/>
          <w:sz w:val="32"/>
          <w:szCs w:val="24"/>
          <w:u w:val="single" w:color="009FDF"/>
        </w:rPr>
        <w:br w:type="page"/>
      </w:r>
      <w:bookmarkStart w:id="204" w:name="_Toc527543748"/>
      <w:r w:rsidRPr="00FD2DA3">
        <w:rPr>
          <w:rFonts w:eastAsia="Times New Roman" w:cs="Times New Roman"/>
          <w:b/>
          <w:color w:val="009FDF"/>
          <w:sz w:val="32"/>
          <w:szCs w:val="24"/>
          <w:u w:val="single" w:color="009FDF"/>
        </w:rPr>
        <w:lastRenderedPageBreak/>
        <w:t>Ports and Waterways Safety Assessment Tool (PAWSA</w:t>
      </w:r>
      <w:bookmarkEnd w:id="204"/>
      <w:r w:rsidRPr="00FD2DA3">
        <w:rPr>
          <w:rFonts w:eastAsia="Times New Roman" w:cs="Times New Roman"/>
          <w:b/>
          <w:color w:val="009FDF"/>
          <w:sz w:val="32"/>
          <w:szCs w:val="24"/>
          <w:u w:val="single" w:color="009FDF"/>
        </w:rPr>
        <w:t>)</w:t>
      </w:r>
    </w:p>
    <w:p w14:paraId="588ECB4C" w14:textId="77777777" w:rsidR="00FD2DA3" w:rsidRPr="00AA3A21" w:rsidRDefault="00FD2DA3" w:rsidP="004324F5">
      <w:pPr>
        <w:pStyle w:val="Heading1"/>
        <w:numPr>
          <w:ilvl w:val="0"/>
          <w:numId w:val="29"/>
        </w:numPr>
      </w:pPr>
      <w:bookmarkStart w:id="205" w:name="_Toc527543749"/>
      <w:r w:rsidRPr="00AA3A21">
        <w:t>SCOPE</w:t>
      </w:r>
      <w:bookmarkEnd w:id="205"/>
    </w:p>
    <w:p w14:paraId="791A1506"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78A56F07" w14:textId="77777777" w:rsidR="00FD2DA3" w:rsidRPr="00FD2DA3" w:rsidRDefault="00FD2DA3" w:rsidP="00FD2DA3">
      <w:pPr>
        <w:spacing w:after="120"/>
        <w:rPr>
          <w:sz w:val="22"/>
          <w:lang w:eastAsia="de-DE"/>
        </w:rPr>
      </w:pPr>
      <w:r w:rsidRPr="00FD2DA3">
        <w:rPr>
          <w:sz w:val="22"/>
          <w:lang w:eastAsia="de-DE"/>
        </w:rPr>
        <w:t xml:space="preserve">This module </w:t>
      </w:r>
      <w:r w:rsidRPr="00FD2DA3">
        <w:rPr>
          <w:sz w:val="22"/>
        </w:rPr>
        <w:t>describes the development and use of PAWSA and its 5 Workbooks before demonstrating its use in a regional scenario.</w:t>
      </w:r>
    </w:p>
    <w:p w14:paraId="7DA15673"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06" w:name="_Toc527543750"/>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06"/>
    </w:p>
    <w:p w14:paraId="317E842C"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DA15257"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satisfactory </w:t>
      </w:r>
      <w:r w:rsidRPr="00FD2DA3">
        <w:rPr>
          <w:sz w:val="22"/>
          <w:lang w:eastAsia="de-DE"/>
        </w:rPr>
        <w:t xml:space="preserve">understanding of the function and use of PAWSA, and a </w:t>
      </w:r>
      <w:r w:rsidRPr="00FD2DA3">
        <w:rPr>
          <w:b/>
          <w:sz w:val="22"/>
          <w:lang w:eastAsia="de-DE"/>
        </w:rPr>
        <w:t>basic</w:t>
      </w:r>
      <w:r w:rsidRPr="00FD2DA3">
        <w:rPr>
          <w:sz w:val="22"/>
          <w:lang w:eastAsia="de-DE"/>
        </w:rPr>
        <w:t xml:space="preserve"> understanding of the use of Workbooks in a regional scenario.</w:t>
      </w:r>
    </w:p>
    <w:p w14:paraId="10E0C2F4"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07" w:name="_Toc527543751"/>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3 – PAWSA</w:t>
      </w:r>
      <w:bookmarkEnd w:id="207"/>
    </w:p>
    <w:p w14:paraId="19A3BAF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9489C01" w14:textId="77777777" w:rsidR="00FD2DA3" w:rsidRPr="00FD2DA3" w:rsidRDefault="00FD2DA3" w:rsidP="00AA3A21">
      <w:pPr>
        <w:pStyle w:val="Tablecaption"/>
      </w:pPr>
      <w:bookmarkStart w:id="208" w:name="_Toc527543690"/>
      <w:bookmarkStart w:id="209" w:name="_Toc527707339"/>
      <w:r w:rsidRPr="00FD2DA3">
        <w:t>Detailed Teaching Syllabus - Module 4</w:t>
      </w:r>
      <w:bookmarkEnd w:id="208"/>
      <w:bookmarkEnd w:id="209"/>
    </w:p>
    <w:tbl>
      <w:tblPr>
        <w:tblStyle w:val="TableGrid"/>
        <w:tblW w:w="14148" w:type="dxa"/>
        <w:jc w:val="center"/>
        <w:tblLook w:val="04A0" w:firstRow="1" w:lastRow="0" w:firstColumn="1" w:lastColumn="0" w:noHBand="0" w:noVBand="1"/>
      </w:tblPr>
      <w:tblGrid>
        <w:gridCol w:w="544"/>
        <w:gridCol w:w="702"/>
        <w:gridCol w:w="909"/>
        <w:gridCol w:w="5778"/>
        <w:gridCol w:w="806"/>
        <w:gridCol w:w="1696"/>
        <w:gridCol w:w="3032"/>
        <w:gridCol w:w="10"/>
        <w:gridCol w:w="671"/>
      </w:tblGrid>
      <w:tr w:rsidR="00FD2DA3" w:rsidRPr="00FD2DA3" w14:paraId="6FFE6B89" w14:textId="77777777" w:rsidTr="00FD2DA3">
        <w:trPr>
          <w:cantSplit/>
          <w:trHeight w:val="1514"/>
          <w:tblHeader/>
          <w:jc w:val="center"/>
        </w:trPr>
        <w:tc>
          <w:tcPr>
            <w:tcW w:w="544" w:type="dxa"/>
            <w:textDirection w:val="btLr"/>
            <w:vAlign w:val="center"/>
          </w:tcPr>
          <w:p w14:paraId="31959906" w14:textId="77777777" w:rsidR="00FD2DA3" w:rsidRPr="00FD2DA3" w:rsidRDefault="00FD2DA3" w:rsidP="00FD2DA3">
            <w:pPr>
              <w:ind w:left="113" w:right="113"/>
              <w:rPr>
                <w:b/>
                <w:color w:val="00AFAA"/>
                <w:sz w:val="20"/>
              </w:rPr>
            </w:pPr>
            <w:r w:rsidRPr="00FD2DA3">
              <w:rPr>
                <w:b/>
                <w:color w:val="00AFAA"/>
                <w:sz w:val="20"/>
              </w:rPr>
              <w:t>Module</w:t>
            </w:r>
          </w:p>
        </w:tc>
        <w:tc>
          <w:tcPr>
            <w:tcW w:w="702" w:type="dxa"/>
            <w:textDirection w:val="btLr"/>
            <w:vAlign w:val="center"/>
          </w:tcPr>
          <w:p w14:paraId="531C39AB" w14:textId="77777777" w:rsidR="00FD2DA3" w:rsidRPr="00FD2DA3" w:rsidRDefault="00FD2DA3" w:rsidP="00FD2DA3">
            <w:pPr>
              <w:ind w:left="113" w:right="113"/>
              <w:rPr>
                <w:b/>
                <w:color w:val="00AFAA"/>
                <w:sz w:val="20"/>
              </w:rPr>
            </w:pPr>
            <w:r w:rsidRPr="00FD2DA3">
              <w:rPr>
                <w:b/>
                <w:color w:val="00AFAA"/>
                <w:sz w:val="20"/>
              </w:rPr>
              <w:t>Element</w:t>
            </w:r>
          </w:p>
        </w:tc>
        <w:tc>
          <w:tcPr>
            <w:tcW w:w="909" w:type="dxa"/>
            <w:textDirection w:val="btLr"/>
            <w:vAlign w:val="center"/>
          </w:tcPr>
          <w:p w14:paraId="7CDD41B0" w14:textId="77777777" w:rsidR="00FD2DA3" w:rsidRPr="00FD2DA3" w:rsidRDefault="00FD2DA3" w:rsidP="00FD2DA3">
            <w:pPr>
              <w:ind w:left="113" w:right="113"/>
              <w:rPr>
                <w:b/>
                <w:color w:val="00AFAA"/>
                <w:sz w:val="20"/>
              </w:rPr>
            </w:pPr>
            <w:r w:rsidRPr="00FD2DA3">
              <w:rPr>
                <w:b/>
                <w:color w:val="00AFAA"/>
                <w:sz w:val="20"/>
              </w:rPr>
              <w:t>Sub-element</w:t>
            </w:r>
          </w:p>
        </w:tc>
        <w:tc>
          <w:tcPr>
            <w:tcW w:w="5778" w:type="dxa"/>
            <w:vAlign w:val="center"/>
          </w:tcPr>
          <w:p w14:paraId="4F2E04B5" w14:textId="77777777" w:rsidR="00FD2DA3" w:rsidRPr="00FD2DA3" w:rsidRDefault="00FD2DA3" w:rsidP="00FD2DA3">
            <w:pPr>
              <w:ind w:left="113" w:right="113"/>
              <w:rPr>
                <w:b/>
                <w:color w:val="00AFAA"/>
                <w:sz w:val="20"/>
              </w:rPr>
            </w:pPr>
            <w:r w:rsidRPr="00FD2DA3">
              <w:rPr>
                <w:b/>
                <w:color w:val="00AFAA"/>
                <w:sz w:val="20"/>
              </w:rPr>
              <w:t>Subject</w:t>
            </w:r>
          </w:p>
        </w:tc>
        <w:tc>
          <w:tcPr>
            <w:tcW w:w="806" w:type="dxa"/>
            <w:textDirection w:val="btLr"/>
            <w:vAlign w:val="center"/>
          </w:tcPr>
          <w:p w14:paraId="337772B0" w14:textId="77777777" w:rsidR="00FD2DA3" w:rsidRPr="00FD2DA3" w:rsidRDefault="00FD2DA3" w:rsidP="00FD2DA3">
            <w:pPr>
              <w:ind w:left="113" w:right="113"/>
              <w:rPr>
                <w:b/>
                <w:color w:val="00AFAA"/>
                <w:sz w:val="20"/>
              </w:rPr>
            </w:pPr>
            <w:r w:rsidRPr="00FD2DA3">
              <w:rPr>
                <w:b/>
                <w:color w:val="00AFAA"/>
                <w:sz w:val="20"/>
              </w:rPr>
              <w:t>Level of Competence</w:t>
            </w:r>
          </w:p>
        </w:tc>
        <w:tc>
          <w:tcPr>
            <w:tcW w:w="1696" w:type="dxa"/>
            <w:vAlign w:val="center"/>
          </w:tcPr>
          <w:p w14:paraId="0877A91A"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042" w:type="dxa"/>
            <w:gridSpan w:val="2"/>
            <w:vAlign w:val="center"/>
          </w:tcPr>
          <w:p w14:paraId="719EF1C8" w14:textId="77777777" w:rsidR="00FD2DA3" w:rsidRPr="00FD2DA3" w:rsidRDefault="00FD2DA3" w:rsidP="00FD2DA3">
            <w:pPr>
              <w:ind w:left="113" w:right="113"/>
              <w:rPr>
                <w:b/>
                <w:color w:val="00AFAA"/>
                <w:sz w:val="20"/>
              </w:rPr>
            </w:pPr>
            <w:r w:rsidRPr="00FD2DA3">
              <w:rPr>
                <w:b/>
                <w:color w:val="00AFAA"/>
                <w:sz w:val="20"/>
              </w:rPr>
              <w:t>References</w:t>
            </w:r>
          </w:p>
          <w:p w14:paraId="79AE6D5B" w14:textId="77777777" w:rsidR="00FD2DA3" w:rsidRPr="00FD2DA3" w:rsidRDefault="00FD2DA3" w:rsidP="00FD2DA3">
            <w:pPr>
              <w:ind w:left="113" w:right="113"/>
              <w:rPr>
                <w:b/>
                <w:color w:val="00AFAA"/>
                <w:sz w:val="20"/>
              </w:rPr>
            </w:pPr>
          </w:p>
          <w:p w14:paraId="33A624E2" w14:textId="77777777" w:rsidR="00FD2DA3" w:rsidRPr="00FD2DA3" w:rsidRDefault="00FD2DA3" w:rsidP="00FD2DA3">
            <w:pPr>
              <w:ind w:left="113" w:right="113"/>
              <w:rPr>
                <w:b/>
                <w:color w:val="00AFAA"/>
                <w:sz w:val="20"/>
              </w:rPr>
            </w:pPr>
            <w:r w:rsidRPr="00FD2DA3">
              <w:rPr>
                <w:b/>
                <w:color w:val="00AFAA"/>
                <w:sz w:val="20"/>
              </w:rPr>
              <w:t>Rec = Recommendation</w:t>
            </w:r>
          </w:p>
          <w:p w14:paraId="07E1D071" w14:textId="77777777" w:rsidR="00FD2DA3" w:rsidRPr="00FD2DA3" w:rsidRDefault="00FD2DA3" w:rsidP="00FD2DA3">
            <w:pPr>
              <w:ind w:left="113" w:right="113"/>
              <w:rPr>
                <w:b/>
                <w:color w:val="00AFAA"/>
                <w:sz w:val="20"/>
              </w:rPr>
            </w:pPr>
            <w:r w:rsidRPr="00FD2DA3">
              <w:rPr>
                <w:b/>
                <w:color w:val="00AFAA"/>
                <w:sz w:val="20"/>
              </w:rPr>
              <w:t>GL   = Guideline</w:t>
            </w:r>
          </w:p>
        </w:tc>
        <w:tc>
          <w:tcPr>
            <w:tcW w:w="671" w:type="dxa"/>
            <w:textDirection w:val="btLr"/>
            <w:vAlign w:val="center"/>
          </w:tcPr>
          <w:p w14:paraId="7D062676"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01B55524" w14:textId="77777777" w:rsidTr="00FD2DA3">
        <w:trPr>
          <w:jc w:val="center"/>
        </w:trPr>
        <w:tc>
          <w:tcPr>
            <w:tcW w:w="544" w:type="dxa"/>
          </w:tcPr>
          <w:p w14:paraId="0E704B8D" w14:textId="77777777" w:rsidR="00FD2DA3" w:rsidRPr="00FD2DA3" w:rsidRDefault="00FD2DA3" w:rsidP="00FD2DA3">
            <w:pPr>
              <w:ind w:left="113" w:right="113"/>
              <w:rPr>
                <w:b/>
                <w:color w:val="000000" w:themeColor="text1"/>
                <w:sz w:val="20"/>
              </w:rPr>
            </w:pPr>
            <w:r w:rsidRPr="00FD2DA3">
              <w:rPr>
                <w:b/>
                <w:color w:val="000000" w:themeColor="text1"/>
                <w:sz w:val="20"/>
              </w:rPr>
              <w:t>4</w:t>
            </w:r>
          </w:p>
        </w:tc>
        <w:tc>
          <w:tcPr>
            <w:tcW w:w="702" w:type="dxa"/>
            <w:shd w:val="clear" w:color="auto" w:fill="00AFAA"/>
          </w:tcPr>
          <w:p w14:paraId="050F1F8A" w14:textId="77777777" w:rsidR="00FD2DA3" w:rsidRPr="00FD2DA3" w:rsidRDefault="00FD2DA3" w:rsidP="00FD2DA3">
            <w:pPr>
              <w:ind w:left="113" w:right="113"/>
              <w:rPr>
                <w:b/>
                <w:color w:val="000000" w:themeColor="text1"/>
                <w:sz w:val="20"/>
              </w:rPr>
            </w:pPr>
          </w:p>
        </w:tc>
        <w:tc>
          <w:tcPr>
            <w:tcW w:w="909" w:type="dxa"/>
            <w:vMerge w:val="restart"/>
            <w:shd w:val="clear" w:color="auto" w:fill="00AFAA"/>
          </w:tcPr>
          <w:p w14:paraId="3039B744" w14:textId="77777777" w:rsidR="00FD2DA3" w:rsidRPr="00FD2DA3" w:rsidRDefault="00FD2DA3" w:rsidP="00FD2DA3">
            <w:pPr>
              <w:ind w:left="113" w:right="113"/>
              <w:rPr>
                <w:b/>
                <w:color w:val="000000" w:themeColor="text1"/>
                <w:sz w:val="20"/>
              </w:rPr>
            </w:pPr>
          </w:p>
        </w:tc>
        <w:tc>
          <w:tcPr>
            <w:tcW w:w="5778" w:type="dxa"/>
          </w:tcPr>
          <w:p w14:paraId="31388625" w14:textId="77777777" w:rsidR="00FD2DA3" w:rsidRPr="00FD2DA3" w:rsidRDefault="00FD2DA3" w:rsidP="00FD2DA3">
            <w:pPr>
              <w:ind w:left="113" w:right="113"/>
              <w:jc w:val="center"/>
              <w:rPr>
                <w:b/>
                <w:color w:val="000000" w:themeColor="text1"/>
                <w:sz w:val="20"/>
              </w:rPr>
            </w:pPr>
            <w:r w:rsidRPr="00FD2DA3">
              <w:rPr>
                <w:b/>
                <w:color w:val="000000" w:themeColor="text1"/>
                <w:sz w:val="20"/>
              </w:rPr>
              <w:t>PAWSA</w:t>
            </w:r>
          </w:p>
        </w:tc>
        <w:tc>
          <w:tcPr>
            <w:tcW w:w="6215" w:type="dxa"/>
            <w:gridSpan w:val="5"/>
            <w:vMerge w:val="restart"/>
            <w:shd w:val="clear" w:color="auto" w:fill="00AFAA"/>
            <w:vAlign w:val="center"/>
          </w:tcPr>
          <w:p w14:paraId="607EF622" w14:textId="77777777" w:rsidR="00FD2DA3" w:rsidRPr="00FD2DA3" w:rsidRDefault="00FD2DA3" w:rsidP="00FD2DA3">
            <w:pPr>
              <w:ind w:right="113"/>
              <w:rPr>
                <w:b/>
                <w:color w:val="000000" w:themeColor="text1"/>
                <w:sz w:val="20"/>
              </w:rPr>
            </w:pPr>
          </w:p>
        </w:tc>
      </w:tr>
      <w:tr w:rsidR="00FD2DA3" w:rsidRPr="00FD2DA3" w14:paraId="0D02657A" w14:textId="77777777" w:rsidTr="00FD2DA3">
        <w:trPr>
          <w:jc w:val="center"/>
        </w:trPr>
        <w:tc>
          <w:tcPr>
            <w:tcW w:w="544" w:type="dxa"/>
          </w:tcPr>
          <w:p w14:paraId="248FF0F0" w14:textId="77777777" w:rsidR="00FD2DA3" w:rsidRPr="00FD2DA3" w:rsidRDefault="00FD2DA3" w:rsidP="00FD2DA3">
            <w:pPr>
              <w:ind w:left="113" w:right="113"/>
              <w:rPr>
                <w:b/>
                <w:color w:val="000000" w:themeColor="text1"/>
                <w:sz w:val="20"/>
              </w:rPr>
            </w:pPr>
          </w:p>
        </w:tc>
        <w:tc>
          <w:tcPr>
            <w:tcW w:w="702" w:type="dxa"/>
          </w:tcPr>
          <w:p w14:paraId="411AFD22" w14:textId="77777777" w:rsidR="00FD2DA3" w:rsidRPr="00FD2DA3" w:rsidRDefault="00FD2DA3" w:rsidP="00FD2DA3">
            <w:pPr>
              <w:ind w:left="113" w:right="113"/>
              <w:rPr>
                <w:b/>
                <w:color w:val="000000" w:themeColor="text1"/>
                <w:sz w:val="20"/>
              </w:rPr>
            </w:pPr>
            <w:r w:rsidRPr="00FD2DA3">
              <w:rPr>
                <w:b/>
                <w:color w:val="000000" w:themeColor="text1"/>
                <w:sz w:val="20"/>
              </w:rPr>
              <w:t>4.1</w:t>
            </w:r>
          </w:p>
        </w:tc>
        <w:tc>
          <w:tcPr>
            <w:tcW w:w="909" w:type="dxa"/>
            <w:vMerge/>
            <w:shd w:val="clear" w:color="auto" w:fill="D9D9D9" w:themeFill="background1" w:themeFillShade="D9"/>
          </w:tcPr>
          <w:p w14:paraId="436DD8F1" w14:textId="77777777" w:rsidR="00FD2DA3" w:rsidRPr="00FD2DA3" w:rsidRDefault="00FD2DA3" w:rsidP="00FD2DA3">
            <w:pPr>
              <w:ind w:left="113" w:right="113"/>
              <w:rPr>
                <w:b/>
                <w:color w:val="000000" w:themeColor="text1"/>
                <w:sz w:val="20"/>
              </w:rPr>
            </w:pPr>
          </w:p>
        </w:tc>
        <w:tc>
          <w:tcPr>
            <w:tcW w:w="5778" w:type="dxa"/>
          </w:tcPr>
          <w:p w14:paraId="68287C5A" w14:textId="77777777" w:rsidR="00FD2DA3" w:rsidRPr="00FD2DA3" w:rsidRDefault="00FD2DA3" w:rsidP="00FD2DA3">
            <w:pPr>
              <w:ind w:left="113" w:right="113"/>
              <w:rPr>
                <w:b/>
                <w:color w:val="000000" w:themeColor="text1"/>
                <w:sz w:val="20"/>
              </w:rPr>
            </w:pPr>
            <w:r w:rsidRPr="00FD2DA3">
              <w:rPr>
                <w:b/>
                <w:color w:val="000000" w:themeColor="text1"/>
                <w:sz w:val="20"/>
              </w:rPr>
              <w:t>Development and Principles</w:t>
            </w:r>
          </w:p>
        </w:tc>
        <w:tc>
          <w:tcPr>
            <w:tcW w:w="6215" w:type="dxa"/>
            <w:gridSpan w:val="5"/>
            <w:vMerge/>
            <w:shd w:val="clear" w:color="auto" w:fill="00AFAA"/>
          </w:tcPr>
          <w:p w14:paraId="74376AA0" w14:textId="77777777" w:rsidR="00FD2DA3" w:rsidRPr="00FD2DA3" w:rsidRDefault="00FD2DA3" w:rsidP="00FD2DA3">
            <w:pPr>
              <w:ind w:left="113" w:right="113"/>
              <w:rPr>
                <w:b/>
                <w:color w:val="000000" w:themeColor="text1"/>
                <w:sz w:val="20"/>
              </w:rPr>
            </w:pPr>
          </w:p>
        </w:tc>
      </w:tr>
      <w:tr w:rsidR="00FD2DA3" w:rsidRPr="00FD2DA3" w14:paraId="63443E84" w14:textId="77777777" w:rsidTr="00FD2DA3">
        <w:trPr>
          <w:jc w:val="center"/>
        </w:trPr>
        <w:tc>
          <w:tcPr>
            <w:tcW w:w="544" w:type="dxa"/>
          </w:tcPr>
          <w:p w14:paraId="2FFBBBC8" w14:textId="77777777" w:rsidR="00FD2DA3" w:rsidRPr="00FD2DA3" w:rsidRDefault="00FD2DA3" w:rsidP="00FD2DA3">
            <w:pPr>
              <w:ind w:left="113" w:right="113"/>
              <w:rPr>
                <w:color w:val="000000" w:themeColor="text1"/>
                <w:sz w:val="20"/>
              </w:rPr>
            </w:pPr>
          </w:p>
        </w:tc>
        <w:tc>
          <w:tcPr>
            <w:tcW w:w="702" w:type="dxa"/>
          </w:tcPr>
          <w:p w14:paraId="675FC5EA" w14:textId="77777777" w:rsidR="00FD2DA3" w:rsidRPr="00FD2DA3" w:rsidRDefault="00FD2DA3" w:rsidP="00FD2DA3">
            <w:pPr>
              <w:ind w:left="113" w:right="113"/>
              <w:rPr>
                <w:color w:val="000000" w:themeColor="text1"/>
                <w:sz w:val="20"/>
              </w:rPr>
            </w:pPr>
          </w:p>
        </w:tc>
        <w:tc>
          <w:tcPr>
            <w:tcW w:w="909" w:type="dxa"/>
          </w:tcPr>
          <w:p w14:paraId="60388F2D" w14:textId="77777777" w:rsidR="00FD2DA3" w:rsidRPr="00FD2DA3" w:rsidRDefault="00FD2DA3" w:rsidP="00FD2DA3">
            <w:pPr>
              <w:ind w:left="113" w:right="113"/>
              <w:rPr>
                <w:color w:val="000000" w:themeColor="text1"/>
                <w:sz w:val="20"/>
              </w:rPr>
            </w:pPr>
            <w:r w:rsidRPr="00FD2DA3">
              <w:rPr>
                <w:color w:val="000000" w:themeColor="text1"/>
                <w:sz w:val="20"/>
              </w:rPr>
              <w:t>4.1.1</w:t>
            </w:r>
          </w:p>
        </w:tc>
        <w:tc>
          <w:tcPr>
            <w:tcW w:w="5778" w:type="dxa"/>
          </w:tcPr>
          <w:p w14:paraId="74D9A423" w14:textId="77777777" w:rsidR="00FD2DA3" w:rsidRPr="00FD2DA3" w:rsidRDefault="00FD2DA3" w:rsidP="00FD2DA3">
            <w:pPr>
              <w:ind w:left="113" w:right="113"/>
              <w:jc w:val="right"/>
              <w:rPr>
                <w:color w:val="000000" w:themeColor="text1"/>
                <w:sz w:val="20"/>
              </w:rPr>
            </w:pPr>
            <w:r w:rsidRPr="00FD2DA3">
              <w:rPr>
                <w:color w:val="000000" w:themeColor="text1"/>
                <w:sz w:val="20"/>
              </w:rPr>
              <w:t>Development of PAWSA</w:t>
            </w:r>
          </w:p>
        </w:tc>
        <w:tc>
          <w:tcPr>
            <w:tcW w:w="806" w:type="dxa"/>
            <w:vMerge w:val="restart"/>
            <w:vAlign w:val="center"/>
          </w:tcPr>
          <w:p w14:paraId="5C7AB70B"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vAlign w:val="center"/>
          </w:tcPr>
          <w:p w14:paraId="6ACD033A" w14:textId="77777777" w:rsidR="00FD2DA3" w:rsidRPr="00FD2DA3" w:rsidRDefault="00FD2DA3" w:rsidP="00FD2DA3">
            <w:pPr>
              <w:ind w:left="113" w:right="113"/>
              <w:rPr>
                <w:color w:val="000000" w:themeColor="text1"/>
                <w:sz w:val="20"/>
              </w:rPr>
            </w:pPr>
            <w:r w:rsidRPr="00FD2DA3">
              <w:rPr>
                <w:color w:val="000000" w:themeColor="text1"/>
                <w:sz w:val="20"/>
              </w:rPr>
              <w:t>Participants should be encouraged to read O-134 Annex 2 before Module 4 commences</w:t>
            </w:r>
          </w:p>
        </w:tc>
        <w:tc>
          <w:tcPr>
            <w:tcW w:w="3042" w:type="dxa"/>
            <w:gridSpan w:val="2"/>
            <w:vMerge w:val="restart"/>
            <w:vAlign w:val="center"/>
          </w:tcPr>
          <w:p w14:paraId="5601A6EE" w14:textId="77777777" w:rsidR="00FD2DA3" w:rsidRPr="00FD2DA3" w:rsidRDefault="00FD2DA3" w:rsidP="00FD2DA3">
            <w:pPr>
              <w:ind w:left="113" w:right="113"/>
              <w:rPr>
                <w:color w:val="000000" w:themeColor="text1"/>
                <w:sz w:val="20"/>
              </w:rPr>
            </w:pPr>
            <w:r w:rsidRPr="00FD2DA3">
              <w:rPr>
                <w:color w:val="000000" w:themeColor="text1"/>
                <w:sz w:val="20"/>
              </w:rPr>
              <w:t>Rec O-134 Annex 2</w:t>
            </w:r>
          </w:p>
          <w:p w14:paraId="186DD0CE" w14:textId="77777777" w:rsidR="00FD2DA3" w:rsidRPr="00FD2DA3" w:rsidRDefault="00FD2DA3" w:rsidP="00FD2DA3">
            <w:pPr>
              <w:ind w:left="113" w:right="113"/>
              <w:rPr>
                <w:color w:val="000000" w:themeColor="text1"/>
                <w:sz w:val="20"/>
              </w:rPr>
            </w:pPr>
            <w:r w:rsidRPr="00FD2DA3">
              <w:rPr>
                <w:color w:val="000000" w:themeColor="text1"/>
                <w:sz w:val="20"/>
              </w:rPr>
              <w:t>GL 1079</w:t>
            </w:r>
          </w:p>
        </w:tc>
        <w:tc>
          <w:tcPr>
            <w:tcW w:w="671" w:type="dxa"/>
            <w:vMerge w:val="restart"/>
            <w:vAlign w:val="center"/>
          </w:tcPr>
          <w:p w14:paraId="47F0283B" w14:textId="77777777" w:rsidR="00FD2DA3" w:rsidRPr="00FD2DA3" w:rsidRDefault="00FD2DA3" w:rsidP="00FD2DA3">
            <w:pPr>
              <w:ind w:left="113" w:right="113"/>
              <w:rPr>
                <w:color w:val="000000" w:themeColor="text1"/>
                <w:sz w:val="20"/>
              </w:rPr>
            </w:pPr>
            <w:r w:rsidRPr="00FD2DA3">
              <w:rPr>
                <w:color w:val="000000" w:themeColor="text1"/>
                <w:sz w:val="20"/>
              </w:rPr>
              <w:t>7</w:t>
            </w:r>
          </w:p>
        </w:tc>
      </w:tr>
      <w:tr w:rsidR="00FD2DA3" w:rsidRPr="00FD2DA3" w14:paraId="7DAF7C5F" w14:textId="77777777" w:rsidTr="00FD2DA3">
        <w:trPr>
          <w:jc w:val="center"/>
        </w:trPr>
        <w:tc>
          <w:tcPr>
            <w:tcW w:w="544" w:type="dxa"/>
          </w:tcPr>
          <w:p w14:paraId="4C1F3B0C" w14:textId="77777777" w:rsidR="00FD2DA3" w:rsidRPr="00FD2DA3" w:rsidRDefault="00FD2DA3" w:rsidP="00FD2DA3">
            <w:pPr>
              <w:ind w:left="113" w:right="113"/>
              <w:rPr>
                <w:color w:val="000000" w:themeColor="text1"/>
                <w:sz w:val="20"/>
              </w:rPr>
            </w:pPr>
          </w:p>
        </w:tc>
        <w:tc>
          <w:tcPr>
            <w:tcW w:w="702" w:type="dxa"/>
          </w:tcPr>
          <w:p w14:paraId="6529272E" w14:textId="77777777" w:rsidR="00FD2DA3" w:rsidRPr="00FD2DA3" w:rsidRDefault="00FD2DA3" w:rsidP="00FD2DA3">
            <w:pPr>
              <w:ind w:left="113" w:right="113"/>
              <w:rPr>
                <w:color w:val="000000" w:themeColor="text1"/>
                <w:sz w:val="20"/>
              </w:rPr>
            </w:pPr>
          </w:p>
        </w:tc>
        <w:tc>
          <w:tcPr>
            <w:tcW w:w="909" w:type="dxa"/>
          </w:tcPr>
          <w:p w14:paraId="76D0F828" w14:textId="77777777" w:rsidR="00FD2DA3" w:rsidRPr="00FD2DA3" w:rsidRDefault="00FD2DA3" w:rsidP="00FD2DA3">
            <w:pPr>
              <w:ind w:left="113" w:right="113"/>
              <w:rPr>
                <w:color w:val="000000" w:themeColor="text1"/>
                <w:sz w:val="20"/>
              </w:rPr>
            </w:pPr>
            <w:r w:rsidRPr="00FD2DA3">
              <w:rPr>
                <w:color w:val="000000" w:themeColor="text1"/>
                <w:sz w:val="20"/>
              </w:rPr>
              <w:t>4.1.2</w:t>
            </w:r>
            <w:del w:id="210" w:author="Kevin Gregory" w:date="2018-10-19T10:14:00Z">
              <w:r w:rsidRPr="00FD2DA3" w:rsidDel="0089607C">
                <w:rPr>
                  <w:color w:val="000000" w:themeColor="text1"/>
                  <w:sz w:val="20"/>
                </w:rPr>
                <w:delText>.</w:delText>
              </w:r>
            </w:del>
          </w:p>
        </w:tc>
        <w:tc>
          <w:tcPr>
            <w:tcW w:w="5778" w:type="dxa"/>
          </w:tcPr>
          <w:p w14:paraId="49CD1EAD" w14:textId="77777777" w:rsidR="00FD2DA3" w:rsidRPr="00FD2DA3" w:rsidRDefault="00FD2DA3" w:rsidP="00FD2DA3">
            <w:pPr>
              <w:ind w:left="113" w:right="113"/>
              <w:jc w:val="right"/>
              <w:rPr>
                <w:color w:val="000000" w:themeColor="text1"/>
                <w:sz w:val="20"/>
              </w:rPr>
            </w:pPr>
            <w:r w:rsidRPr="00FD2DA3">
              <w:rPr>
                <w:color w:val="000000" w:themeColor="text1"/>
                <w:sz w:val="20"/>
              </w:rPr>
              <w:t>Use of Facilitator, workshop organiser and data entry staff</w:t>
            </w:r>
          </w:p>
        </w:tc>
        <w:tc>
          <w:tcPr>
            <w:tcW w:w="806" w:type="dxa"/>
            <w:vMerge/>
          </w:tcPr>
          <w:p w14:paraId="5D1EAE55" w14:textId="77777777" w:rsidR="00FD2DA3" w:rsidRPr="00FD2DA3" w:rsidRDefault="00FD2DA3" w:rsidP="00FD2DA3">
            <w:pPr>
              <w:ind w:left="113" w:right="113"/>
              <w:rPr>
                <w:color w:val="000000" w:themeColor="text1"/>
                <w:sz w:val="20"/>
              </w:rPr>
            </w:pPr>
          </w:p>
        </w:tc>
        <w:tc>
          <w:tcPr>
            <w:tcW w:w="1696" w:type="dxa"/>
            <w:vMerge/>
          </w:tcPr>
          <w:p w14:paraId="7D12EAC3" w14:textId="77777777" w:rsidR="00FD2DA3" w:rsidRPr="00FD2DA3" w:rsidRDefault="00FD2DA3" w:rsidP="00FD2DA3">
            <w:pPr>
              <w:ind w:left="113" w:right="113"/>
              <w:rPr>
                <w:color w:val="000000" w:themeColor="text1"/>
                <w:sz w:val="20"/>
              </w:rPr>
            </w:pPr>
          </w:p>
        </w:tc>
        <w:tc>
          <w:tcPr>
            <w:tcW w:w="3042" w:type="dxa"/>
            <w:gridSpan w:val="2"/>
            <w:vMerge/>
          </w:tcPr>
          <w:p w14:paraId="59C52CA8" w14:textId="77777777" w:rsidR="00FD2DA3" w:rsidRPr="00FD2DA3" w:rsidRDefault="00FD2DA3" w:rsidP="00FD2DA3">
            <w:pPr>
              <w:ind w:left="113" w:right="113"/>
              <w:rPr>
                <w:color w:val="000000" w:themeColor="text1"/>
                <w:sz w:val="20"/>
              </w:rPr>
            </w:pPr>
          </w:p>
        </w:tc>
        <w:tc>
          <w:tcPr>
            <w:tcW w:w="671" w:type="dxa"/>
            <w:vMerge/>
          </w:tcPr>
          <w:p w14:paraId="7C4EFF92" w14:textId="77777777" w:rsidR="00FD2DA3" w:rsidRPr="00FD2DA3" w:rsidRDefault="00FD2DA3" w:rsidP="00FD2DA3">
            <w:pPr>
              <w:ind w:left="113" w:right="113"/>
              <w:rPr>
                <w:color w:val="000000" w:themeColor="text1"/>
                <w:sz w:val="20"/>
              </w:rPr>
            </w:pPr>
          </w:p>
        </w:tc>
      </w:tr>
      <w:tr w:rsidR="00FD2DA3" w:rsidRPr="00FD2DA3" w14:paraId="3523518D" w14:textId="77777777" w:rsidTr="00FD2DA3">
        <w:trPr>
          <w:jc w:val="center"/>
        </w:trPr>
        <w:tc>
          <w:tcPr>
            <w:tcW w:w="544" w:type="dxa"/>
          </w:tcPr>
          <w:p w14:paraId="50433DEC" w14:textId="77777777" w:rsidR="00FD2DA3" w:rsidRPr="00FD2DA3" w:rsidRDefault="00FD2DA3" w:rsidP="00FD2DA3">
            <w:pPr>
              <w:ind w:left="113" w:right="113"/>
              <w:rPr>
                <w:color w:val="000000" w:themeColor="text1"/>
                <w:sz w:val="20"/>
              </w:rPr>
            </w:pPr>
          </w:p>
        </w:tc>
        <w:tc>
          <w:tcPr>
            <w:tcW w:w="702" w:type="dxa"/>
          </w:tcPr>
          <w:p w14:paraId="3EAB78DA" w14:textId="77777777" w:rsidR="00FD2DA3" w:rsidRPr="00FD2DA3" w:rsidRDefault="00FD2DA3" w:rsidP="00FD2DA3">
            <w:pPr>
              <w:ind w:left="113" w:right="113"/>
              <w:rPr>
                <w:color w:val="000000" w:themeColor="text1"/>
                <w:sz w:val="20"/>
              </w:rPr>
            </w:pPr>
          </w:p>
        </w:tc>
        <w:tc>
          <w:tcPr>
            <w:tcW w:w="909" w:type="dxa"/>
          </w:tcPr>
          <w:p w14:paraId="53480F2C" w14:textId="77777777" w:rsidR="00FD2DA3" w:rsidRPr="00FD2DA3" w:rsidRDefault="00FD2DA3" w:rsidP="00FD2DA3">
            <w:pPr>
              <w:ind w:left="113" w:right="113"/>
              <w:rPr>
                <w:color w:val="000000" w:themeColor="text1"/>
                <w:sz w:val="20"/>
              </w:rPr>
            </w:pPr>
            <w:r w:rsidRPr="00FD2DA3">
              <w:rPr>
                <w:color w:val="000000" w:themeColor="text1"/>
                <w:sz w:val="20"/>
              </w:rPr>
              <w:t>4.1.3</w:t>
            </w:r>
          </w:p>
        </w:tc>
        <w:tc>
          <w:tcPr>
            <w:tcW w:w="5778" w:type="dxa"/>
          </w:tcPr>
          <w:p w14:paraId="0E7AEBDF" w14:textId="77777777" w:rsidR="00FD2DA3" w:rsidRPr="00FD2DA3" w:rsidRDefault="00FD2DA3" w:rsidP="00FD2DA3">
            <w:pPr>
              <w:ind w:left="113" w:right="113"/>
              <w:jc w:val="right"/>
              <w:rPr>
                <w:color w:val="000000" w:themeColor="text1"/>
                <w:sz w:val="20"/>
              </w:rPr>
            </w:pPr>
            <w:r w:rsidRPr="00FD2DA3">
              <w:rPr>
                <w:color w:val="000000" w:themeColor="text1"/>
                <w:sz w:val="20"/>
              </w:rPr>
              <w:t>Risk factors</w:t>
            </w:r>
          </w:p>
        </w:tc>
        <w:tc>
          <w:tcPr>
            <w:tcW w:w="806" w:type="dxa"/>
            <w:vMerge/>
          </w:tcPr>
          <w:p w14:paraId="1CB7782C" w14:textId="77777777" w:rsidR="00FD2DA3" w:rsidRPr="00FD2DA3" w:rsidRDefault="00FD2DA3" w:rsidP="00FD2DA3">
            <w:pPr>
              <w:ind w:left="113" w:right="113"/>
              <w:rPr>
                <w:color w:val="000000" w:themeColor="text1"/>
                <w:sz w:val="20"/>
              </w:rPr>
            </w:pPr>
          </w:p>
        </w:tc>
        <w:tc>
          <w:tcPr>
            <w:tcW w:w="1696" w:type="dxa"/>
            <w:vMerge/>
          </w:tcPr>
          <w:p w14:paraId="4589DF44" w14:textId="77777777" w:rsidR="00FD2DA3" w:rsidRPr="00FD2DA3" w:rsidRDefault="00FD2DA3" w:rsidP="00FD2DA3">
            <w:pPr>
              <w:ind w:left="113" w:right="113"/>
              <w:rPr>
                <w:color w:val="000000" w:themeColor="text1"/>
                <w:sz w:val="20"/>
              </w:rPr>
            </w:pPr>
          </w:p>
        </w:tc>
        <w:tc>
          <w:tcPr>
            <w:tcW w:w="3042" w:type="dxa"/>
            <w:gridSpan w:val="2"/>
            <w:vMerge/>
          </w:tcPr>
          <w:p w14:paraId="5546FEC8" w14:textId="77777777" w:rsidR="00FD2DA3" w:rsidRPr="00FD2DA3" w:rsidRDefault="00FD2DA3" w:rsidP="00FD2DA3">
            <w:pPr>
              <w:ind w:left="113" w:right="113"/>
              <w:rPr>
                <w:color w:val="000000" w:themeColor="text1"/>
                <w:sz w:val="20"/>
              </w:rPr>
            </w:pPr>
          </w:p>
        </w:tc>
        <w:tc>
          <w:tcPr>
            <w:tcW w:w="671" w:type="dxa"/>
            <w:vMerge/>
          </w:tcPr>
          <w:p w14:paraId="1FA918A6" w14:textId="77777777" w:rsidR="00FD2DA3" w:rsidRPr="00FD2DA3" w:rsidRDefault="00FD2DA3" w:rsidP="00FD2DA3">
            <w:pPr>
              <w:ind w:left="113" w:right="113"/>
              <w:rPr>
                <w:color w:val="000000" w:themeColor="text1"/>
                <w:sz w:val="20"/>
              </w:rPr>
            </w:pPr>
          </w:p>
        </w:tc>
      </w:tr>
      <w:tr w:rsidR="00FD2DA3" w:rsidRPr="00FD2DA3" w14:paraId="7E0D95EF" w14:textId="77777777" w:rsidTr="00FD2DA3">
        <w:trPr>
          <w:jc w:val="center"/>
        </w:trPr>
        <w:tc>
          <w:tcPr>
            <w:tcW w:w="544" w:type="dxa"/>
          </w:tcPr>
          <w:p w14:paraId="26FC5F5F" w14:textId="77777777" w:rsidR="00FD2DA3" w:rsidRPr="00FD2DA3" w:rsidRDefault="00FD2DA3" w:rsidP="00FD2DA3">
            <w:pPr>
              <w:ind w:left="113" w:right="113"/>
              <w:rPr>
                <w:color w:val="000000" w:themeColor="text1"/>
                <w:sz w:val="20"/>
              </w:rPr>
            </w:pPr>
          </w:p>
        </w:tc>
        <w:tc>
          <w:tcPr>
            <w:tcW w:w="702" w:type="dxa"/>
          </w:tcPr>
          <w:p w14:paraId="3AE38E7D" w14:textId="77777777" w:rsidR="00FD2DA3" w:rsidRPr="00FD2DA3" w:rsidRDefault="00FD2DA3" w:rsidP="00FD2DA3">
            <w:pPr>
              <w:ind w:left="113" w:right="113"/>
              <w:rPr>
                <w:color w:val="000000" w:themeColor="text1"/>
                <w:sz w:val="20"/>
              </w:rPr>
            </w:pPr>
          </w:p>
        </w:tc>
        <w:tc>
          <w:tcPr>
            <w:tcW w:w="909" w:type="dxa"/>
          </w:tcPr>
          <w:p w14:paraId="46DE161F" w14:textId="77777777" w:rsidR="00FD2DA3" w:rsidRPr="00FD2DA3" w:rsidRDefault="00FD2DA3" w:rsidP="00FD2DA3">
            <w:pPr>
              <w:ind w:left="113" w:right="113"/>
              <w:rPr>
                <w:color w:val="000000" w:themeColor="text1"/>
                <w:sz w:val="20"/>
              </w:rPr>
            </w:pPr>
            <w:r w:rsidRPr="00FD2DA3">
              <w:rPr>
                <w:color w:val="000000" w:themeColor="text1"/>
                <w:sz w:val="20"/>
              </w:rPr>
              <w:t>4.1.4</w:t>
            </w:r>
          </w:p>
        </w:tc>
        <w:tc>
          <w:tcPr>
            <w:tcW w:w="5778" w:type="dxa"/>
          </w:tcPr>
          <w:p w14:paraId="51036C64" w14:textId="77777777" w:rsidR="00FD2DA3" w:rsidRPr="00FD2DA3" w:rsidRDefault="00FD2DA3" w:rsidP="00FD2DA3">
            <w:pPr>
              <w:ind w:left="113" w:right="113"/>
              <w:jc w:val="right"/>
              <w:rPr>
                <w:color w:val="000000" w:themeColor="text1"/>
                <w:sz w:val="20"/>
              </w:rPr>
            </w:pPr>
            <w:r w:rsidRPr="00FD2DA3">
              <w:rPr>
                <w:color w:val="000000" w:themeColor="text1"/>
                <w:sz w:val="20"/>
              </w:rPr>
              <w:t>Use of experts and stakeholders</w:t>
            </w:r>
          </w:p>
        </w:tc>
        <w:tc>
          <w:tcPr>
            <w:tcW w:w="806" w:type="dxa"/>
            <w:vMerge/>
          </w:tcPr>
          <w:p w14:paraId="0B621CF6" w14:textId="77777777" w:rsidR="00FD2DA3" w:rsidRPr="00FD2DA3" w:rsidRDefault="00FD2DA3" w:rsidP="00FD2DA3">
            <w:pPr>
              <w:ind w:left="113" w:right="113"/>
              <w:rPr>
                <w:color w:val="000000" w:themeColor="text1"/>
                <w:sz w:val="20"/>
              </w:rPr>
            </w:pPr>
          </w:p>
        </w:tc>
        <w:tc>
          <w:tcPr>
            <w:tcW w:w="1696" w:type="dxa"/>
            <w:vMerge/>
          </w:tcPr>
          <w:p w14:paraId="4DFDBAAB" w14:textId="77777777" w:rsidR="00FD2DA3" w:rsidRPr="00FD2DA3" w:rsidRDefault="00FD2DA3" w:rsidP="00FD2DA3">
            <w:pPr>
              <w:ind w:left="113" w:right="113"/>
              <w:rPr>
                <w:color w:val="000000" w:themeColor="text1"/>
                <w:sz w:val="20"/>
              </w:rPr>
            </w:pPr>
          </w:p>
        </w:tc>
        <w:tc>
          <w:tcPr>
            <w:tcW w:w="3042" w:type="dxa"/>
            <w:gridSpan w:val="2"/>
            <w:vMerge/>
          </w:tcPr>
          <w:p w14:paraId="19EF1FE5" w14:textId="77777777" w:rsidR="00FD2DA3" w:rsidRPr="00FD2DA3" w:rsidRDefault="00FD2DA3" w:rsidP="00FD2DA3">
            <w:pPr>
              <w:ind w:left="113" w:right="113"/>
              <w:rPr>
                <w:color w:val="000000" w:themeColor="text1"/>
                <w:sz w:val="20"/>
              </w:rPr>
            </w:pPr>
          </w:p>
        </w:tc>
        <w:tc>
          <w:tcPr>
            <w:tcW w:w="671" w:type="dxa"/>
            <w:vMerge/>
          </w:tcPr>
          <w:p w14:paraId="05A74BA4" w14:textId="77777777" w:rsidR="00FD2DA3" w:rsidRPr="00FD2DA3" w:rsidRDefault="00FD2DA3" w:rsidP="00FD2DA3">
            <w:pPr>
              <w:ind w:left="113" w:right="113"/>
              <w:rPr>
                <w:color w:val="000000" w:themeColor="text1"/>
                <w:sz w:val="20"/>
              </w:rPr>
            </w:pPr>
          </w:p>
        </w:tc>
      </w:tr>
      <w:tr w:rsidR="00FD2DA3" w:rsidRPr="00FD2DA3" w14:paraId="758FC824" w14:textId="77777777" w:rsidTr="00FD2DA3">
        <w:trPr>
          <w:jc w:val="center"/>
        </w:trPr>
        <w:tc>
          <w:tcPr>
            <w:tcW w:w="544" w:type="dxa"/>
          </w:tcPr>
          <w:p w14:paraId="6A3DFD57" w14:textId="77777777" w:rsidR="00FD2DA3" w:rsidRPr="00FD2DA3" w:rsidRDefault="00FD2DA3" w:rsidP="00FD2DA3">
            <w:pPr>
              <w:ind w:left="113" w:right="113"/>
              <w:rPr>
                <w:color w:val="000000" w:themeColor="text1"/>
                <w:sz w:val="20"/>
              </w:rPr>
            </w:pPr>
          </w:p>
        </w:tc>
        <w:tc>
          <w:tcPr>
            <w:tcW w:w="702" w:type="dxa"/>
          </w:tcPr>
          <w:p w14:paraId="672CD4D6" w14:textId="77777777" w:rsidR="00FD2DA3" w:rsidRPr="00FD2DA3" w:rsidRDefault="00FD2DA3" w:rsidP="00FD2DA3">
            <w:pPr>
              <w:ind w:left="113" w:right="113"/>
              <w:rPr>
                <w:color w:val="000000" w:themeColor="text1"/>
                <w:sz w:val="20"/>
              </w:rPr>
            </w:pPr>
          </w:p>
        </w:tc>
        <w:tc>
          <w:tcPr>
            <w:tcW w:w="909" w:type="dxa"/>
            <w:shd w:val="clear" w:color="auto" w:fill="auto"/>
          </w:tcPr>
          <w:p w14:paraId="3DEDF49A" w14:textId="77777777" w:rsidR="00FD2DA3" w:rsidRPr="00FD2DA3" w:rsidRDefault="00FD2DA3" w:rsidP="00FD2DA3">
            <w:pPr>
              <w:ind w:left="113" w:right="113"/>
              <w:rPr>
                <w:color w:val="000000" w:themeColor="text1"/>
                <w:sz w:val="20"/>
              </w:rPr>
            </w:pPr>
            <w:r w:rsidRPr="00FD2DA3">
              <w:rPr>
                <w:color w:val="000000" w:themeColor="text1"/>
                <w:sz w:val="20"/>
              </w:rPr>
              <w:t>4.1.5</w:t>
            </w:r>
          </w:p>
        </w:tc>
        <w:tc>
          <w:tcPr>
            <w:tcW w:w="5778" w:type="dxa"/>
          </w:tcPr>
          <w:p w14:paraId="6CCD9022" w14:textId="77777777" w:rsidR="00FD2DA3" w:rsidRPr="00FD2DA3" w:rsidRDefault="00FD2DA3" w:rsidP="00FD2DA3">
            <w:pPr>
              <w:ind w:left="113" w:right="113"/>
              <w:jc w:val="right"/>
              <w:rPr>
                <w:color w:val="000000" w:themeColor="text1"/>
                <w:sz w:val="20"/>
              </w:rPr>
            </w:pPr>
            <w:r w:rsidRPr="00FD2DA3">
              <w:rPr>
                <w:color w:val="000000" w:themeColor="text1"/>
                <w:sz w:val="20"/>
              </w:rPr>
              <w:t>Balance of stakeholders and waterway users</w:t>
            </w:r>
          </w:p>
        </w:tc>
        <w:tc>
          <w:tcPr>
            <w:tcW w:w="806" w:type="dxa"/>
            <w:vMerge/>
            <w:shd w:val="clear" w:color="auto" w:fill="auto"/>
          </w:tcPr>
          <w:p w14:paraId="251F608A" w14:textId="77777777" w:rsidR="00FD2DA3" w:rsidRPr="00FD2DA3" w:rsidRDefault="00FD2DA3" w:rsidP="00FD2DA3">
            <w:pPr>
              <w:ind w:left="113" w:right="113"/>
              <w:rPr>
                <w:color w:val="000000" w:themeColor="text1"/>
                <w:sz w:val="20"/>
              </w:rPr>
            </w:pPr>
          </w:p>
        </w:tc>
        <w:tc>
          <w:tcPr>
            <w:tcW w:w="1696" w:type="dxa"/>
            <w:vMerge/>
            <w:shd w:val="clear" w:color="auto" w:fill="auto"/>
          </w:tcPr>
          <w:p w14:paraId="3FC74F19"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5C323810" w14:textId="77777777" w:rsidR="00FD2DA3" w:rsidRPr="00FD2DA3" w:rsidRDefault="00FD2DA3" w:rsidP="00FD2DA3">
            <w:pPr>
              <w:ind w:left="113" w:right="113"/>
              <w:rPr>
                <w:color w:val="000000" w:themeColor="text1"/>
                <w:sz w:val="20"/>
              </w:rPr>
            </w:pPr>
          </w:p>
        </w:tc>
        <w:tc>
          <w:tcPr>
            <w:tcW w:w="671" w:type="dxa"/>
            <w:vMerge/>
            <w:shd w:val="clear" w:color="auto" w:fill="auto"/>
          </w:tcPr>
          <w:p w14:paraId="0D9DB0AE" w14:textId="77777777" w:rsidR="00FD2DA3" w:rsidRPr="00FD2DA3" w:rsidRDefault="00FD2DA3" w:rsidP="00FD2DA3">
            <w:pPr>
              <w:ind w:left="113" w:right="113"/>
              <w:rPr>
                <w:color w:val="000000" w:themeColor="text1"/>
                <w:sz w:val="20"/>
              </w:rPr>
            </w:pPr>
          </w:p>
        </w:tc>
      </w:tr>
      <w:tr w:rsidR="00FD2DA3" w:rsidRPr="00FD2DA3" w14:paraId="67290C91" w14:textId="77777777" w:rsidTr="00FD2DA3">
        <w:trPr>
          <w:jc w:val="center"/>
        </w:trPr>
        <w:tc>
          <w:tcPr>
            <w:tcW w:w="544" w:type="dxa"/>
          </w:tcPr>
          <w:p w14:paraId="27FE117A" w14:textId="77777777" w:rsidR="00FD2DA3" w:rsidRPr="00FD2DA3" w:rsidRDefault="00FD2DA3" w:rsidP="00FD2DA3">
            <w:pPr>
              <w:ind w:left="113" w:right="113"/>
              <w:rPr>
                <w:color w:val="000000" w:themeColor="text1"/>
                <w:sz w:val="20"/>
              </w:rPr>
            </w:pPr>
          </w:p>
        </w:tc>
        <w:tc>
          <w:tcPr>
            <w:tcW w:w="702" w:type="dxa"/>
          </w:tcPr>
          <w:p w14:paraId="58F14DA9" w14:textId="77777777" w:rsidR="00FD2DA3" w:rsidRPr="00FD2DA3" w:rsidRDefault="00FD2DA3" w:rsidP="00FD2DA3">
            <w:pPr>
              <w:ind w:left="113" w:right="113"/>
              <w:rPr>
                <w:color w:val="000000" w:themeColor="text1"/>
                <w:sz w:val="20"/>
              </w:rPr>
            </w:pPr>
          </w:p>
        </w:tc>
        <w:tc>
          <w:tcPr>
            <w:tcW w:w="909" w:type="dxa"/>
          </w:tcPr>
          <w:p w14:paraId="3C3D2C27" w14:textId="77777777" w:rsidR="00FD2DA3" w:rsidRPr="00FD2DA3" w:rsidRDefault="00FD2DA3" w:rsidP="00FD2DA3">
            <w:pPr>
              <w:ind w:left="113" w:right="113"/>
              <w:rPr>
                <w:color w:val="000000" w:themeColor="text1"/>
                <w:sz w:val="20"/>
              </w:rPr>
            </w:pPr>
            <w:r w:rsidRPr="00FD2DA3">
              <w:rPr>
                <w:color w:val="000000" w:themeColor="text1"/>
                <w:sz w:val="20"/>
              </w:rPr>
              <w:t>4.1.6</w:t>
            </w:r>
          </w:p>
        </w:tc>
        <w:tc>
          <w:tcPr>
            <w:tcW w:w="5778" w:type="dxa"/>
          </w:tcPr>
          <w:p w14:paraId="11D3B341" w14:textId="77777777" w:rsidR="00FD2DA3" w:rsidRPr="00FD2DA3" w:rsidRDefault="00FD2DA3" w:rsidP="00FD2DA3">
            <w:pPr>
              <w:ind w:left="113" w:right="113"/>
              <w:jc w:val="right"/>
              <w:rPr>
                <w:color w:val="000000" w:themeColor="text1"/>
                <w:sz w:val="20"/>
              </w:rPr>
            </w:pPr>
            <w:r w:rsidRPr="00FD2DA3">
              <w:rPr>
                <w:color w:val="000000" w:themeColor="text1"/>
                <w:sz w:val="20"/>
              </w:rPr>
              <w:t>Workbooks and Decision Support Tools</w:t>
            </w:r>
          </w:p>
        </w:tc>
        <w:tc>
          <w:tcPr>
            <w:tcW w:w="806" w:type="dxa"/>
            <w:vMerge w:val="restart"/>
            <w:vAlign w:val="center"/>
          </w:tcPr>
          <w:p w14:paraId="01908B5A"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tcPr>
          <w:p w14:paraId="213E9ACB" w14:textId="77777777" w:rsidR="00FD2DA3" w:rsidRPr="00FD2DA3" w:rsidRDefault="00FD2DA3" w:rsidP="00FD2DA3">
            <w:pPr>
              <w:ind w:left="113" w:right="113"/>
              <w:rPr>
                <w:color w:val="000000" w:themeColor="text1"/>
                <w:sz w:val="20"/>
              </w:rPr>
            </w:pPr>
          </w:p>
        </w:tc>
        <w:tc>
          <w:tcPr>
            <w:tcW w:w="3042" w:type="dxa"/>
            <w:gridSpan w:val="2"/>
            <w:vMerge/>
          </w:tcPr>
          <w:p w14:paraId="79C51FD5" w14:textId="77777777" w:rsidR="00FD2DA3" w:rsidRPr="00FD2DA3" w:rsidRDefault="00FD2DA3" w:rsidP="00FD2DA3">
            <w:pPr>
              <w:ind w:left="113" w:right="113"/>
              <w:rPr>
                <w:color w:val="000000" w:themeColor="text1"/>
                <w:sz w:val="20"/>
              </w:rPr>
            </w:pPr>
          </w:p>
        </w:tc>
        <w:tc>
          <w:tcPr>
            <w:tcW w:w="671" w:type="dxa"/>
            <w:vMerge/>
            <w:vAlign w:val="center"/>
          </w:tcPr>
          <w:p w14:paraId="1A631BAA" w14:textId="77777777" w:rsidR="00FD2DA3" w:rsidRPr="00FD2DA3" w:rsidRDefault="00FD2DA3" w:rsidP="00FD2DA3">
            <w:pPr>
              <w:ind w:left="113" w:right="113"/>
              <w:rPr>
                <w:color w:val="000000" w:themeColor="text1"/>
                <w:sz w:val="20"/>
              </w:rPr>
            </w:pPr>
          </w:p>
        </w:tc>
      </w:tr>
      <w:tr w:rsidR="00FD2DA3" w:rsidRPr="00FD2DA3" w14:paraId="4BA53D9D" w14:textId="77777777" w:rsidTr="00FD2DA3">
        <w:trPr>
          <w:jc w:val="center"/>
        </w:trPr>
        <w:tc>
          <w:tcPr>
            <w:tcW w:w="544" w:type="dxa"/>
          </w:tcPr>
          <w:p w14:paraId="2CD3FF47" w14:textId="77777777" w:rsidR="00FD2DA3" w:rsidRPr="00FD2DA3" w:rsidRDefault="00FD2DA3" w:rsidP="00FD2DA3">
            <w:pPr>
              <w:ind w:left="113" w:right="113"/>
              <w:rPr>
                <w:color w:val="000000" w:themeColor="text1"/>
                <w:sz w:val="20"/>
              </w:rPr>
            </w:pPr>
          </w:p>
        </w:tc>
        <w:tc>
          <w:tcPr>
            <w:tcW w:w="702" w:type="dxa"/>
          </w:tcPr>
          <w:p w14:paraId="5BF51025" w14:textId="77777777" w:rsidR="00FD2DA3" w:rsidRPr="00FD2DA3" w:rsidRDefault="00FD2DA3" w:rsidP="00FD2DA3">
            <w:pPr>
              <w:ind w:left="113" w:right="113"/>
              <w:rPr>
                <w:color w:val="000000" w:themeColor="text1"/>
                <w:sz w:val="20"/>
              </w:rPr>
            </w:pPr>
          </w:p>
        </w:tc>
        <w:tc>
          <w:tcPr>
            <w:tcW w:w="909" w:type="dxa"/>
          </w:tcPr>
          <w:p w14:paraId="637954F9" w14:textId="77777777" w:rsidR="00FD2DA3" w:rsidRPr="00FD2DA3" w:rsidRDefault="00FD2DA3" w:rsidP="00FD2DA3">
            <w:pPr>
              <w:ind w:left="113" w:right="113"/>
              <w:rPr>
                <w:color w:val="000000" w:themeColor="text1"/>
                <w:sz w:val="20"/>
              </w:rPr>
            </w:pPr>
            <w:r w:rsidRPr="00FD2DA3">
              <w:rPr>
                <w:color w:val="000000" w:themeColor="text1"/>
                <w:sz w:val="20"/>
              </w:rPr>
              <w:t>4.1.7</w:t>
            </w:r>
          </w:p>
        </w:tc>
        <w:tc>
          <w:tcPr>
            <w:tcW w:w="5778" w:type="dxa"/>
          </w:tcPr>
          <w:p w14:paraId="40BDC620" w14:textId="77777777" w:rsidR="00FD2DA3" w:rsidRPr="00FD2DA3" w:rsidRDefault="00FD2DA3" w:rsidP="00FD2DA3">
            <w:pPr>
              <w:ind w:left="113" w:right="113"/>
              <w:jc w:val="right"/>
              <w:rPr>
                <w:color w:val="000000" w:themeColor="text1"/>
                <w:sz w:val="20"/>
              </w:rPr>
            </w:pPr>
            <w:r w:rsidRPr="00FD2DA3">
              <w:rPr>
                <w:color w:val="000000" w:themeColor="text1"/>
                <w:sz w:val="20"/>
              </w:rPr>
              <w:t>Use of Electronic Charts</w:t>
            </w:r>
          </w:p>
        </w:tc>
        <w:tc>
          <w:tcPr>
            <w:tcW w:w="806" w:type="dxa"/>
            <w:vMerge/>
          </w:tcPr>
          <w:p w14:paraId="4B668228" w14:textId="77777777" w:rsidR="00FD2DA3" w:rsidRPr="00FD2DA3" w:rsidRDefault="00FD2DA3" w:rsidP="00FD2DA3">
            <w:pPr>
              <w:ind w:left="113" w:right="113"/>
              <w:rPr>
                <w:color w:val="000000" w:themeColor="text1"/>
                <w:sz w:val="20"/>
              </w:rPr>
            </w:pPr>
          </w:p>
        </w:tc>
        <w:tc>
          <w:tcPr>
            <w:tcW w:w="1696" w:type="dxa"/>
            <w:vMerge/>
          </w:tcPr>
          <w:p w14:paraId="369C0BC7" w14:textId="77777777" w:rsidR="00FD2DA3" w:rsidRPr="00FD2DA3" w:rsidRDefault="00FD2DA3" w:rsidP="00FD2DA3">
            <w:pPr>
              <w:ind w:left="113" w:right="113"/>
              <w:rPr>
                <w:color w:val="000000" w:themeColor="text1"/>
                <w:sz w:val="20"/>
              </w:rPr>
            </w:pPr>
          </w:p>
        </w:tc>
        <w:tc>
          <w:tcPr>
            <w:tcW w:w="3042" w:type="dxa"/>
            <w:gridSpan w:val="2"/>
            <w:vMerge/>
          </w:tcPr>
          <w:p w14:paraId="1B7CA391" w14:textId="77777777" w:rsidR="00FD2DA3" w:rsidRPr="00FD2DA3" w:rsidRDefault="00FD2DA3" w:rsidP="00FD2DA3">
            <w:pPr>
              <w:ind w:left="113" w:right="113"/>
              <w:rPr>
                <w:color w:val="000000" w:themeColor="text1"/>
                <w:sz w:val="20"/>
              </w:rPr>
            </w:pPr>
          </w:p>
        </w:tc>
        <w:tc>
          <w:tcPr>
            <w:tcW w:w="671" w:type="dxa"/>
            <w:vMerge/>
          </w:tcPr>
          <w:p w14:paraId="179BB617" w14:textId="77777777" w:rsidR="00FD2DA3" w:rsidRPr="00FD2DA3" w:rsidRDefault="00FD2DA3" w:rsidP="00FD2DA3">
            <w:pPr>
              <w:ind w:left="113" w:right="113"/>
              <w:rPr>
                <w:color w:val="000000" w:themeColor="text1"/>
                <w:sz w:val="20"/>
              </w:rPr>
            </w:pPr>
          </w:p>
        </w:tc>
      </w:tr>
      <w:tr w:rsidR="00FD2DA3" w:rsidRPr="00FD2DA3" w14:paraId="31477401" w14:textId="77777777" w:rsidTr="00FD2DA3">
        <w:trPr>
          <w:jc w:val="center"/>
        </w:trPr>
        <w:tc>
          <w:tcPr>
            <w:tcW w:w="544" w:type="dxa"/>
          </w:tcPr>
          <w:p w14:paraId="1D397ECA" w14:textId="77777777" w:rsidR="00FD2DA3" w:rsidRPr="00FD2DA3" w:rsidRDefault="00FD2DA3" w:rsidP="00FD2DA3">
            <w:pPr>
              <w:ind w:left="113" w:right="113"/>
              <w:rPr>
                <w:color w:val="000000" w:themeColor="text1"/>
                <w:sz w:val="20"/>
              </w:rPr>
            </w:pPr>
          </w:p>
        </w:tc>
        <w:tc>
          <w:tcPr>
            <w:tcW w:w="702" w:type="dxa"/>
          </w:tcPr>
          <w:p w14:paraId="41C1BB30" w14:textId="77777777" w:rsidR="00FD2DA3" w:rsidRPr="00FD2DA3" w:rsidRDefault="00FD2DA3" w:rsidP="00FD2DA3">
            <w:pPr>
              <w:ind w:left="113" w:right="113"/>
              <w:rPr>
                <w:color w:val="000000" w:themeColor="text1"/>
                <w:sz w:val="20"/>
              </w:rPr>
            </w:pPr>
          </w:p>
        </w:tc>
        <w:tc>
          <w:tcPr>
            <w:tcW w:w="909" w:type="dxa"/>
          </w:tcPr>
          <w:p w14:paraId="4036F5EE" w14:textId="77777777" w:rsidR="00FD2DA3" w:rsidRPr="00FD2DA3" w:rsidRDefault="00FD2DA3" w:rsidP="00FD2DA3">
            <w:pPr>
              <w:ind w:left="113" w:right="113"/>
              <w:rPr>
                <w:color w:val="000000" w:themeColor="text1"/>
                <w:sz w:val="20"/>
              </w:rPr>
            </w:pPr>
            <w:r w:rsidRPr="00FD2DA3">
              <w:rPr>
                <w:color w:val="000000" w:themeColor="text1"/>
                <w:sz w:val="20"/>
              </w:rPr>
              <w:t>4.1.8</w:t>
            </w:r>
          </w:p>
        </w:tc>
        <w:tc>
          <w:tcPr>
            <w:tcW w:w="5778" w:type="dxa"/>
          </w:tcPr>
          <w:p w14:paraId="17858EF8" w14:textId="77777777" w:rsidR="00FD2DA3" w:rsidRPr="00FD2DA3" w:rsidRDefault="00FD2DA3" w:rsidP="00FD2DA3">
            <w:pPr>
              <w:ind w:left="113" w:right="113"/>
              <w:jc w:val="right"/>
              <w:rPr>
                <w:color w:val="000000" w:themeColor="text1"/>
                <w:sz w:val="20"/>
              </w:rPr>
            </w:pPr>
            <w:r w:rsidRPr="00FD2DA3">
              <w:rPr>
                <w:color w:val="000000" w:themeColor="text1"/>
                <w:sz w:val="20"/>
              </w:rPr>
              <w:t>Regional examples of where PAWSA might be used</w:t>
            </w:r>
          </w:p>
        </w:tc>
        <w:tc>
          <w:tcPr>
            <w:tcW w:w="806" w:type="dxa"/>
            <w:vMerge/>
          </w:tcPr>
          <w:p w14:paraId="79CA7BF5" w14:textId="77777777" w:rsidR="00FD2DA3" w:rsidRPr="00FD2DA3" w:rsidRDefault="00FD2DA3" w:rsidP="00FD2DA3">
            <w:pPr>
              <w:ind w:left="113" w:right="113"/>
              <w:rPr>
                <w:color w:val="000000" w:themeColor="text1"/>
                <w:sz w:val="20"/>
              </w:rPr>
            </w:pPr>
          </w:p>
        </w:tc>
        <w:tc>
          <w:tcPr>
            <w:tcW w:w="1696" w:type="dxa"/>
            <w:vMerge/>
          </w:tcPr>
          <w:p w14:paraId="68026B39" w14:textId="77777777" w:rsidR="00FD2DA3" w:rsidRPr="00FD2DA3" w:rsidRDefault="00FD2DA3" w:rsidP="00FD2DA3">
            <w:pPr>
              <w:ind w:left="113" w:right="113"/>
              <w:rPr>
                <w:color w:val="000000" w:themeColor="text1"/>
                <w:sz w:val="20"/>
              </w:rPr>
            </w:pPr>
          </w:p>
        </w:tc>
        <w:tc>
          <w:tcPr>
            <w:tcW w:w="3042" w:type="dxa"/>
            <w:gridSpan w:val="2"/>
            <w:vMerge/>
          </w:tcPr>
          <w:p w14:paraId="3FD86869" w14:textId="77777777" w:rsidR="00FD2DA3" w:rsidRPr="00FD2DA3" w:rsidRDefault="00FD2DA3" w:rsidP="00FD2DA3">
            <w:pPr>
              <w:ind w:left="113" w:right="113"/>
              <w:rPr>
                <w:color w:val="000000" w:themeColor="text1"/>
                <w:sz w:val="20"/>
              </w:rPr>
            </w:pPr>
          </w:p>
        </w:tc>
        <w:tc>
          <w:tcPr>
            <w:tcW w:w="671" w:type="dxa"/>
            <w:vMerge/>
          </w:tcPr>
          <w:p w14:paraId="6C2A63E7" w14:textId="77777777" w:rsidR="00FD2DA3" w:rsidRPr="00FD2DA3" w:rsidRDefault="00FD2DA3" w:rsidP="00FD2DA3">
            <w:pPr>
              <w:ind w:left="113" w:right="113"/>
              <w:rPr>
                <w:color w:val="000000" w:themeColor="text1"/>
                <w:sz w:val="20"/>
              </w:rPr>
            </w:pPr>
          </w:p>
        </w:tc>
      </w:tr>
      <w:tr w:rsidR="00FD2DA3" w:rsidRPr="00FD2DA3" w14:paraId="18A746E9" w14:textId="77777777" w:rsidTr="00FD2DA3">
        <w:trPr>
          <w:jc w:val="center"/>
        </w:trPr>
        <w:tc>
          <w:tcPr>
            <w:tcW w:w="544" w:type="dxa"/>
          </w:tcPr>
          <w:p w14:paraId="1D3A112C" w14:textId="77777777" w:rsidR="00FD2DA3" w:rsidRPr="00FD2DA3" w:rsidRDefault="00FD2DA3" w:rsidP="00FD2DA3">
            <w:pPr>
              <w:ind w:left="113" w:right="113"/>
              <w:rPr>
                <w:b/>
                <w:i/>
                <w:color w:val="000000" w:themeColor="text1"/>
                <w:sz w:val="20"/>
              </w:rPr>
            </w:pPr>
          </w:p>
        </w:tc>
        <w:tc>
          <w:tcPr>
            <w:tcW w:w="702" w:type="dxa"/>
          </w:tcPr>
          <w:p w14:paraId="57B19169" w14:textId="77777777" w:rsidR="00FD2DA3" w:rsidRPr="00FD2DA3" w:rsidRDefault="00FD2DA3" w:rsidP="00FD2DA3">
            <w:pPr>
              <w:ind w:left="113" w:right="113"/>
              <w:rPr>
                <w:b/>
                <w:i/>
                <w:color w:val="000000" w:themeColor="text1"/>
                <w:sz w:val="20"/>
              </w:rPr>
            </w:pPr>
            <w:r w:rsidRPr="00FD2DA3">
              <w:rPr>
                <w:b/>
                <w:i/>
                <w:color w:val="000000" w:themeColor="text1"/>
                <w:sz w:val="20"/>
              </w:rPr>
              <w:t>4.2</w:t>
            </w:r>
          </w:p>
        </w:tc>
        <w:tc>
          <w:tcPr>
            <w:tcW w:w="909" w:type="dxa"/>
            <w:shd w:val="clear" w:color="auto" w:fill="00AFAA"/>
          </w:tcPr>
          <w:p w14:paraId="52244D79" w14:textId="77777777" w:rsidR="00FD2DA3" w:rsidRPr="00FD2DA3" w:rsidRDefault="00FD2DA3" w:rsidP="00FD2DA3">
            <w:pPr>
              <w:ind w:left="113" w:right="113"/>
              <w:rPr>
                <w:b/>
                <w:color w:val="000000" w:themeColor="text1"/>
                <w:sz w:val="20"/>
              </w:rPr>
            </w:pPr>
          </w:p>
        </w:tc>
        <w:tc>
          <w:tcPr>
            <w:tcW w:w="5778" w:type="dxa"/>
          </w:tcPr>
          <w:p w14:paraId="55BCFD1D" w14:textId="77777777" w:rsidR="00FD2DA3" w:rsidRPr="00FD2DA3" w:rsidRDefault="00FD2DA3" w:rsidP="00FD2DA3">
            <w:pPr>
              <w:ind w:left="113" w:right="113"/>
              <w:rPr>
                <w:b/>
                <w:i/>
                <w:color w:val="000000" w:themeColor="text1"/>
                <w:sz w:val="20"/>
              </w:rPr>
            </w:pPr>
            <w:r w:rsidRPr="00FD2DA3">
              <w:rPr>
                <w:b/>
                <w:color w:val="000000" w:themeColor="text1"/>
                <w:sz w:val="20"/>
              </w:rPr>
              <w:t>PAWSA Workbooks</w:t>
            </w:r>
          </w:p>
        </w:tc>
        <w:tc>
          <w:tcPr>
            <w:tcW w:w="6215" w:type="dxa"/>
            <w:gridSpan w:val="5"/>
            <w:shd w:val="clear" w:color="auto" w:fill="00AFAA"/>
          </w:tcPr>
          <w:p w14:paraId="4E47196D" w14:textId="77777777" w:rsidR="00FD2DA3" w:rsidRPr="00FD2DA3" w:rsidRDefault="00FD2DA3" w:rsidP="00FD2DA3">
            <w:pPr>
              <w:ind w:left="113" w:right="113"/>
              <w:rPr>
                <w:b/>
                <w:color w:val="000000" w:themeColor="text1"/>
                <w:sz w:val="20"/>
              </w:rPr>
            </w:pPr>
          </w:p>
        </w:tc>
      </w:tr>
      <w:tr w:rsidR="00FD2DA3" w:rsidRPr="00FD2DA3" w14:paraId="5C929B0D" w14:textId="77777777" w:rsidTr="00FD2DA3">
        <w:trPr>
          <w:jc w:val="center"/>
        </w:trPr>
        <w:tc>
          <w:tcPr>
            <w:tcW w:w="544" w:type="dxa"/>
            <w:shd w:val="clear" w:color="auto" w:fill="auto"/>
          </w:tcPr>
          <w:p w14:paraId="64582A17" w14:textId="77777777" w:rsidR="00FD2DA3" w:rsidRPr="00FD2DA3" w:rsidRDefault="00FD2DA3" w:rsidP="00FD2DA3">
            <w:pPr>
              <w:ind w:left="113" w:right="113"/>
              <w:rPr>
                <w:color w:val="000000" w:themeColor="text1"/>
                <w:sz w:val="20"/>
              </w:rPr>
            </w:pPr>
          </w:p>
        </w:tc>
        <w:tc>
          <w:tcPr>
            <w:tcW w:w="702" w:type="dxa"/>
            <w:shd w:val="clear" w:color="auto" w:fill="auto"/>
          </w:tcPr>
          <w:p w14:paraId="25539F35" w14:textId="77777777" w:rsidR="00FD2DA3" w:rsidRPr="00FD2DA3" w:rsidRDefault="00FD2DA3" w:rsidP="00FD2DA3">
            <w:pPr>
              <w:ind w:left="113" w:right="113"/>
              <w:rPr>
                <w:color w:val="000000" w:themeColor="text1"/>
                <w:sz w:val="20"/>
              </w:rPr>
            </w:pPr>
          </w:p>
        </w:tc>
        <w:tc>
          <w:tcPr>
            <w:tcW w:w="909" w:type="dxa"/>
            <w:shd w:val="clear" w:color="auto" w:fill="auto"/>
          </w:tcPr>
          <w:p w14:paraId="140F687B" w14:textId="77777777" w:rsidR="00FD2DA3" w:rsidRPr="00FD2DA3" w:rsidRDefault="00FD2DA3" w:rsidP="00FD2DA3">
            <w:pPr>
              <w:ind w:left="113" w:right="113"/>
              <w:rPr>
                <w:color w:val="000000" w:themeColor="text1"/>
                <w:sz w:val="20"/>
              </w:rPr>
            </w:pPr>
            <w:r w:rsidRPr="00FD2DA3">
              <w:rPr>
                <w:color w:val="000000" w:themeColor="text1"/>
                <w:sz w:val="20"/>
              </w:rPr>
              <w:t>4.2.1</w:t>
            </w:r>
          </w:p>
        </w:tc>
        <w:tc>
          <w:tcPr>
            <w:tcW w:w="5778" w:type="dxa"/>
            <w:shd w:val="clear" w:color="auto" w:fill="auto"/>
          </w:tcPr>
          <w:p w14:paraId="2E280150"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Book 1 – assessment of team expertise </w:t>
            </w:r>
          </w:p>
        </w:tc>
        <w:tc>
          <w:tcPr>
            <w:tcW w:w="806" w:type="dxa"/>
            <w:vMerge w:val="restart"/>
            <w:shd w:val="clear" w:color="auto" w:fill="auto"/>
            <w:vAlign w:val="center"/>
          </w:tcPr>
          <w:p w14:paraId="4FC7309B"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tcPr>
          <w:p w14:paraId="27A07C48" w14:textId="77777777" w:rsidR="00FD2DA3" w:rsidRPr="00FD2DA3" w:rsidRDefault="00FD2DA3" w:rsidP="00FD2DA3">
            <w:pPr>
              <w:ind w:left="113" w:right="113"/>
              <w:rPr>
                <w:color w:val="000000" w:themeColor="text1"/>
                <w:sz w:val="20"/>
              </w:rPr>
            </w:pPr>
          </w:p>
        </w:tc>
        <w:tc>
          <w:tcPr>
            <w:tcW w:w="3042" w:type="dxa"/>
            <w:gridSpan w:val="2"/>
            <w:vMerge w:val="restart"/>
            <w:shd w:val="clear" w:color="auto" w:fill="auto"/>
          </w:tcPr>
          <w:p w14:paraId="52CCA50E" w14:textId="77777777" w:rsidR="00FD2DA3" w:rsidRPr="00FD2DA3" w:rsidRDefault="00FD2DA3" w:rsidP="00FD2DA3">
            <w:pPr>
              <w:ind w:left="113" w:right="113"/>
              <w:rPr>
                <w:color w:val="000000" w:themeColor="text1"/>
                <w:sz w:val="20"/>
              </w:rPr>
            </w:pPr>
          </w:p>
        </w:tc>
        <w:tc>
          <w:tcPr>
            <w:tcW w:w="671" w:type="dxa"/>
            <w:vMerge w:val="restart"/>
            <w:shd w:val="clear" w:color="auto" w:fill="auto"/>
            <w:vAlign w:val="center"/>
          </w:tcPr>
          <w:p w14:paraId="0FE4EE32" w14:textId="77777777" w:rsidR="00FD2DA3" w:rsidRPr="00FD2DA3" w:rsidRDefault="00FD2DA3" w:rsidP="00FD2DA3">
            <w:pPr>
              <w:ind w:left="113" w:right="113"/>
              <w:rPr>
                <w:color w:val="000000" w:themeColor="text1"/>
                <w:sz w:val="20"/>
              </w:rPr>
            </w:pPr>
            <w:r w:rsidRPr="00FD2DA3">
              <w:rPr>
                <w:color w:val="000000" w:themeColor="text1"/>
                <w:sz w:val="20"/>
              </w:rPr>
              <w:t>8</w:t>
            </w:r>
          </w:p>
        </w:tc>
      </w:tr>
      <w:tr w:rsidR="00FD2DA3" w:rsidRPr="00FD2DA3" w14:paraId="19971C7A" w14:textId="77777777" w:rsidTr="00FD2DA3">
        <w:trPr>
          <w:jc w:val="center"/>
        </w:trPr>
        <w:tc>
          <w:tcPr>
            <w:tcW w:w="544" w:type="dxa"/>
            <w:shd w:val="clear" w:color="auto" w:fill="auto"/>
          </w:tcPr>
          <w:p w14:paraId="7F5325F9" w14:textId="77777777" w:rsidR="00FD2DA3" w:rsidRPr="00FD2DA3" w:rsidRDefault="00FD2DA3" w:rsidP="00FD2DA3">
            <w:pPr>
              <w:ind w:left="113" w:right="113"/>
              <w:rPr>
                <w:color w:val="000000" w:themeColor="text1"/>
                <w:sz w:val="20"/>
              </w:rPr>
            </w:pPr>
          </w:p>
        </w:tc>
        <w:tc>
          <w:tcPr>
            <w:tcW w:w="702" w:type="dxa"/>
            <w:shd w:val="clear" w:color="auto" w:fill="auto"/>
          </w:tcPr>
          <w:p w14:paraId="33E4C302" w14:textId="77777777" w:rsidR="00FD2DA3" w:rsidRPr="00FD2DA3" w:rsidRDefault="00FD2DA3" w:rsidP="00FD2DA3">
            <w:pPr>
              <w:ind w:left="113" w:right="113"/>
              <w:rPr>
                <w:color w:val="000000" w:themeColor="text1"/>
                <w:sz w:val="20"/>
              </w:rPr>
            </w:pPr>
          </w:p>
        </w:tc>
        <w:tc>
          <w:tcPr>
            <w:tcW w:w="909" w:type="dxa"/>
            <w:shd w:val="clear" w:color="auto" w:fill="auto"/>
          </w:tcPr>
          <w:p w14:paraId="6A19FFD0" w14:textId="77777777" w:rsidR="00FD2DA3" w:rsidRPr="00FD2DA3" w:rsidRDefault="00FD2DA3" w:rsidP="00FD2DA3">
            <w:pPr>
              <w:ind w:left="113" w:right="113"/>
              <w:rPr>
                <w:color w:val="000000" w:themeColor="text1"/>
                <w:sz w:val="20"/>
              </w:rPr>
            </w:pPr>
            <w:r w:rsidRPr="00FD2DA3">
              <w:rPr>
                <w:color w:val="000000" w:themeColor="text1"/>
                <w:sz w:val="20"/>
              </w:rPr>
              <w:t>4.2.2</w:t>
            </w:r>
          </w:p>
        </w:tc>
        <w:tc>
          <w:tcPr>
            <w:tcW w:w="5778" w:type="dxa"/>
            <w:shd w:val="clear" w:color="auto" w:fill="auto"/>
          </w:tcPr>
          <w:p w14:paraId="0277B179" w14:textId="77777777" w:rsidR="00FD2DA3" w:rsidRPr="00FD2DA3" w:rsidRDefault="00FD2DA3" w:rsidP="00FD2DA3">
            <w:pPr>
              <w:ind w:left="113" w:right="113"/>
              <w:jc w:val="right"/>
              <w:rPr>
                <w:color w:val="000000" w:themeColor="text1"/>
                <w:sz w:val="20"/>
              </w:rPr>
            </w:pPr>
            <w:r w:rsidRPr="00FD2DA3">
              <w:rPr>
                <w:color w:val="000000" w:themeColor="text1"/>
                <w:sz w:val="20"/>
              </w:rPr>
              <w:t>Book 2 - Risk factor rating scales</w:t>
            </w:r>
          </w:p>
        </w:tc>
        <w:tc>
          <w:tcPr>
            <w:tcW w:w="806" w:type="dxa"/>
            <w:vMerge/>
            <w:shd w:val="clear" w:color="auto" w:fill="auto"/>
          </w:tcPr>
          <w:p w14:paraId="44E01971" w14:textId="77777777" w:rsidR="00FD2DA3" w:rsidRPr="00FD2DA3" w:rsidRDefault="00FD2DA3" w:rsidP="00FD2DA3">
            <w:pPr>
              <w:ind w:left="113" w:right="113"/>
              <w:rPr>
                <w:color w:val="000000" w:themeColor="text1"/>
                <w:sz w:val="20"/>
              </w:rPr>
            </w:pPr>
          </w:p>
        </w:tc>
        <w:tc>
          <w:tcPr>
            <w:tcW w:w="1696" w:type="dxa"/>
            <w:vMerge/>
            <w:shd w:val="clear" w:color="auto" w:fill="auto"/>
          </w:tcPr>
          <w:p w14:paraId="643CDD84"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0E0AFD27" w14:textId="77777777" w:rsidR="00FD2DA3" w:rsidRPr="00FD2DA3" w:rsidRDefault="00FD2DA3" w:rsidP="00FD2DA3">
            <w:pPr>
              <w:ind w:left="113" w:right="113"/>
              <w:rPr>
                <w:color w:val="000000" w:themeColor="text1"/>
                <w:sz w:val="20"/>
              </w:rPr>
            </w:pPr>
          </w:p>
        </w:tc>
        <w:tc>
          <w:tcPr>
            <w:tcW w:w="671" w:type="dxa"/>
            <w:vMerge/>
            <w:shd w:val="clear" w:color="auto" w:fill="auto"/>
          </w:tcPr>
          <w:p w14:paraId="569E7FBB" w14:textId="77777777" w:rsidR="00FD2DA3" w:rsidRPr="00FD2DA3" w:rsidRDefault="00FD2DA3" w:rsidP="00FD2DA3">
            <w:pPr>
              <w:ind w:left="113" w:right="113"/>
              <w:rPr>
                <w:color w:val="000000" w:themeColor="text1"/>
                <w:sz w:val="20"/>
              </w:rPr>
            </w:pPr>
          </w:p>
        </w:tc>
      </w:tr>
      <w:tr w:rsidR="00FD2DA3" w:rsidRPr="00FD2DA3" w14:paraId="2E4D86A0" w14:textId="77777777" w:rsidTr="00FD2DA3">
        <w:trPr>
          <w:jc w:val="center"/>
        </w:trPr>
        <w:tc>
          <w:tcPr>
            <w:tcW w:w="544" w:type="dxa"/>
            <w:shd w:val="clear" w:color="auto" w:fill="auto"/>
          </w:tcPr>
          <w:p w14:paraId="552C2B3E" w14:textId="77777777" w:rsidR="00FD2DA3" w:rsidRPr="00FD2DA3" w:rsidRDefault="00FD2DA3" w:rsidP="00FD2DA3">
            <w:pPr>
              <w:ind w:left="113" w:right="113"/>
              <w:rPr>
                <w:color w:val="000000" w:themeColor="text1"/>
                <w:sz w:val="20"/>
              </w:rPr>
            </w:pPr>
          </w:p>
        </w:tc>
        <w:tc>
          <w:tcPr>
            <w:tcW w:w="702" w:type="dxa"/>
            <w:shd w:val="clear" w:color="auto" w:fill="auto"/>
          </w:tcPr>
          <w:p w14:paraId="1A83C8D6" w14:textId="77777777" w:rsidR="00FD2DA3" w:rsidRPr="00FD2DA3" w:rsidRDefault="00FD2DA3" w:rsidP="00FD2DA3">
            <w:pPr>
              <w:ind w:left="113" w:right="113"/>
              <w:rPr>
                <w:color w:val="000000" w:themeColor="text1"/>
                <w:sz w:val="20"/>
              </w:rPr>
            </w:pPr>
          </w:p>
        </w:tc>
        <w:tc>
          <w:tcPr>
            <w:tcW w:w="909" w:type="dxa"/>
            <w:shd w:val="clear" w:color="auto" w:fill="auto"/>
          </w:tcPr>
          <w:p w14:paraId="4CBC6F04" w14:textId="77777777" w:rsidR="00FD2DA3" w:rsidRPr="00FD2DA3" w:rsidRDefault="00FD2DA3" w:rsidP="00FD2DA3">
            <w:pPr>
              <w:ind w:left="113" w:right="113"/>
              <w:rPr>
                <w:color w:val="000000" w:themeColor="text1"/>
                <w:sz w:val="20"/>
              </w:rPr>
            </w:pPr>
            <w:r w:rsidRPr="00FD2DA3">
              <w:rPr>
                <w:color w:val="000000" w:themeColor="text1"/>
                <w:sz w:val="20"/>
              </w:rPr>
              <w:t>4.2.3</w:t>
            </w:r>
          </w:p>
        </w:tc>
        <w:tc>
          <w:tcPr>
            <w:tcW w:w="5778" w:type="dxa"/>
            <w:shd w:val="clear" w:color="auto" w:fill="auto"/>
          </w:tcPr>
          <w:p w14:paraId="73FBCBE9" w14:textId="77777777" w:rsidR="00FD2DA3" w:rsidRPr="00FD2DA3" w:rsidRDefault="00FD2DA3" w:rsidP="00FD2DA3">
            <w:pPr>
              <w:ind w:left="113" w:right="113"/>
              <w:jc w:val="right"/>
              <w:rPr>
                <w:color w:val="000000" w:themeColor="text1"/>
                <w:sz w:val="20"/>
              </w:rPr>
            </w:pPr>
            <w:r w:rsidRPr="00FD2DA3">
              <w:rPr>
                <w:color w:val="000000" w:themeColor="text1"/>
                <w:sz w:val="20"/>
              </w:rPr>
              <w:t>Book 3 – Baseline risk levels</w:t>
            </w:r>
          </w:p>
        </w:tc>
        <w:tc>
          <w:tcPr>
            <w:tcW w:w="806" w:type="dxa"/>
            <w:vMerge/>
            <w:shd w:val="clear" w:color="auto" w:fill="auto"/>
          </w:tcPr>
          <w:p w14:paraId="1DCA9339" w14:textId="77777777" w:rsidR="00FD2DA3" w:rsidRPr="00FD2DA3" w:rsidRDefault="00FD2DA3" w:rsidP="00FD2DA3">
            <w:pPr>
              <w:ind w:left="113" w:right="113"/>
              <w:rPr>
                <w:color w:val="000000" w:themeColor="text1"/>
                <w:sz w:val="20"/>
              </w:rPr>
            </w:pPr>
          </w:p>
        </w:tc>
        <w:tc>
          <w:tcPr>
            <w:tcW w:w="1696" w:type="dxa"/>
            <w:vMerge/>
            <w:shd w:val="clear" w:color="auto" w:fill="auto"/>
          </w:tcPr>
          <w:p w14:paraId="7F7EA2A2"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38321225" w14:textId="77777777" w:rsidR="00FD2DA3" w:rsidRPr="00FD2DA3" w:rsidRDefault="00FD2DA3" w:rsidP="00FD2DA3">
            <w:pPr>
              <w:ind w:left="113" w:right="113"/>
              <w:rPr>
                <w:color w:val="000000" w:themeColor="text1"/>
                <w:sz w:val="20"/>
              </w:rPr>
            </w:pPr>
          </w:p>
        </w:tc>
        <w:tc>
          <w:tcPr>
            <w:tcW w:w="671" w:type="dxa"/>
            <w:vMerge/>
            <w:shd w:val="clear" w:color="auto" w:fill="auto"/>
          </w:tcPr>
          <w:p w14:paraId="73EEE17E" w14:textId="77777777" w:rsidR="00FD2DA3" w:rsidRPr="00FD2DA3" w:rsidRDefault="00FD2DA3" w:rsidP="00FD2DA3">
            <w:pPr>
              <w:ind w:left="113" w:right="113"/>
              <w:rPr>
                <w:color w:val="000000" w:themeColor="text1"/>
                <w:sz w:val="20"/>
              </w:rPr>
            </w:pPr>
          </w:p>
        </w:tc>
      </w:tr>
      <w:tr w:rsidR="00FD2DA3" w:rsidRPr="00FD2DA3" w14:paraId="03E65D0D" w14:textId="77777777" w:rsidTr="00FD2DA3">
        <w:trPr>
          <w:jc w:val="center"/>
        </w:trPr>
        <w:tc>
          <w:tcPr>
            <w:tcW w:w="544" w:type="dxa"/>
            <w:shd w:val="clear" w:color="auto" w:fill="auto"/>
          </w:tcPr>
          <w:p w14:paraId="6F3278AC" w14:textId="77777777" w:rsidR="00FD2DA3" w:rsidRPr="00FD2DA3" w:rsidRDefault="00FD2DA3" w:rsidP="00FD2DA3">
            <w:pPr>
              <w:ind w:left="113" w:right="113"/>
              <w:rPr>
                <w:color w:val="000000" w:themeColor="text1"/>
                <w:sz w:val="20"/>
              </w:rPr>
            </w:pPr>
          </w:p>
        </w:tc>
        <w:tc>
          <w:tcPr>
            <w:tcW w:w="702" w:type="dxa"/>
            <w:shd w:val="clear" w:color="auto" w:fill="auto"/>
          </w:tcPr>
          <w:p w14:paraId="7E4C426F" w14:textId="77777777" w:rsidR="00FD2DA3" w:rsidRPr="00FD2DA3" w:rsidRDefault="00FD2DA3" w:rsidP="00FD2DA3">
            <w:pPr>
              <w:ind w:left="113" w:right="113"/>
              <w:rPr>
                <w:color w:val="000000" w:themeColor="text1"/>
                <w:sz w:val="20"/>
              </w:rPr>
            </w:pPr>
          </w:p>
        </w:tc>
        <w:tc>
          <w:tcPr>
            <w:tcW w:w="909" w:type="dxa"/>
            <w:shd w:val="clear" w:color="auto" w:fill="auto"/>
          </w:tcPr>
          <w:p w14:paraId="4E9DA884" w14:textId="77777777" w:rsidR="00FD2DA3" w:rsidRPr="00FD2DA3" w:rsidRDefault="00FD2DA3" w:rsidP="00FD2DA3">
            <w:pPr>
              <w:ind w:left="113" w:right="113"/>
              <w:rPr>
                <w:color w:val="000000" w:themeColor="text1"/>
                <w:sz w:val="20"/>
              </w:rPr>
            </w:pPr>
            <w:r w:rsidRPr="00FD2DA3">
              <w:rPr>
                <w:color w:val="000000" w:themeColor="text1"/>
                <w:sz w:val="20"/>
              </w:rPr>
              <w:t>4.2.4</w:t>
            </w:r>
          </w:p>
        </w:tc>
        <w:tc>
          <w:tcPr>
            <w:tcW w:w="5778" w:type="dxa"/>
            <w:shd w:val="clear" w:color="auto" w:fill="auto"/>
          </w:tcPr>
          <w:p w14:paraId="1156A41A" w14:textId="77777777" w:rsidR="00FD2DA3" w:rsidRPr="00FD2DA3" w:rsidRDefault="00FD2DA3" w:rsidP="00FD2DA3">
            <w:pPr>
              <w:ind w:left="113" w:right="113"/>
              <w:jc w:val="right"/>
              <w:rPr>
                <w:color w:val="000000" w:themeColor="text1"/>
                <w:sz w:val="20"/>
              </w:rPr>
            </w:pPr>
            <w:r w:rsidRPr="00FD2DA3">
              <w:rPr>
                <w:color w:val="000000" w:themeColor="text1"/>
                <w:sz w:val="20"/>
              </w:rPr>
              <w:t>Book 4 – Effectiveness of mitigation measures</w:t>
            </w:r>
          </w:p>
        </w:tc>
        <w:tc>
          <w:tcPr>
            <w:tcW w:w="806" w:type="dxa"/>
            <w:vMerge/>
            <w:shd w:val="clear" w:color="auto" w:fill="auto"/>
          </w:tcPr>
          <w:p w14:paraId="43E22C3F" w14:textId="77777777" w:rsidR="00FD2DA3" w:rsidRPr="00FD2DA3" w:rsidRDefault="00FD2DA3" w:rsidP="00FD2DA3">
            <w:pPr>
              <w:ind w:left="113" w:right="113"/>
              <w:rPr>
                <w:color w:val="000000" w:themeColor="text1"/>
                <w:sz w:val="20"/>
              </w:rPr>
            </w:pPr>
          </w:p>
        </w:tc>
        <w:tc>
          <w:tcPr>
            <w:tcW w:w="1696" w:type="dxa"/>
            <w:vMerge/>
            <w:shd w:val="clear" w:color="auto" w:fill="auto"/>
          </w:tcPr>
          <w:p w14:paraId="56C84C92"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5D2E5527" w14:textId="77777777" w:rsidR="00FD2DA3" w:rsidRPr="00FD2DA3" w:rsidRDefault="00FD2DA3" w:rsidP="00FD2DA3">
            <w:pPr>
              <w:ind w:left="113" w:right="113"/>
              <w:rPr>
                <w:color w:val="000000" w:themeColor="text1"/>
                <w:sz w:val="20"/>
              </w:rPr>
            </w:pPr>
          </w:p>
        </w:tc>
        <w:tc>
          <w:tcPr>
            <w:tcW w:w="671" w:type="dxa"/>
            <w:vMerge/>
            <w:shd w:val="clear" w:color="auto" w:fill="auto"/>
          </w:tcPr>
          <w:p w14:paraId="5585AA62" w14:textId="77777777" w:rsidR="00FD2DA3" w:rsidRPr="00FD2DA3" w:rsidRDefault="00FD2DA3" w:rsidP="00FD2DA3">
            <w:pPr>
              <w:ind w:left="113" w:right="113"/>
              <w:rPr>
                <w:color w:val="000000" w:themeColor="text1"/>
                <w:sz w:val="20"/>
              </w:rPr>
            </w:pPr>
          </w:p>
        </w:tc>
      </w:tr>
      <w:tr w:rsidR="00FD2DA3" w:rsidRPr="00FD2DA3" w14:paraId="38BBF6B9" w14:textId="77777777" w:rsidTr="00FD2DA3">
        <w:trPr>
          <w:jc w:val="center"/>
        </w:trPr>
        <w:tc>
          <w:tcPr>
            <w:tcW w:w="544" w:type="dxa"/>
            <w:shd w:val="clear" w:color="auto" w:fill="auto"/>
          </w:tcPr>
          <w:p w14:paraId="378C8155" w14:textId="77777777" w:rsidR="00FD2DA3" w:rsidRPr="00FD2DA3" w:rsidRDefault="00FD2DA3" w:rsidP="00FD2DA3">
            <w:pPr>
              <w:ind w:left="113" w:right="113"/>
              <w:rPr>
                <w:color w:val="000000" w:themeColor="text1"/>
                <w:sz w:val="20"/>
              </w:rPr>
            </w:pPr>
          </w:p>
        </w:tc>
        <w:tc>
          <w:tcPr>
            <w:tcW w:w="702" w:type="dxa"/>
            <w:shd w:val="clear" w:color="auto" w:fill="auto"/>
          </w:tcPr>
          <w:p w14:paraId="244A69E8" w14:textId="77777777" w:rsidR="00FD2DA3" w:rsidRPr="00FD2DA3" w:rsidRDefault="00FD2DA3" w:rsidP="00FD2DA3">
            <w:pPr>
              <w:ind w:left="113" w:right="113"/>
              <w:rPr>
                <w:color w:val="000000" w:themeColor="text1"/>
                <w:sz w:val="20"/>
              </w:rPr>
            </w:pPr>
          </w:p>
        </w:tc>
        <w:tc>
          <w:tcPr>
            <w:tcW w:w="909" w:type="dxa"/>
            <w:shd w:val="clear" w:color="auto" w:fill="auto"/>
          </w:tcPr>
          <w:p w14:paraId="55CD9C75" w14:textId="77777777" w:rsidR="00FD2DA3" w:rsidRPr="00FD2DA3" w:rsidRDefault="00FD2DA3" w:rsidP="00FD2DA3">
            <w:pPr>
              <w:ind w:left="113" w:right="113"/>
              <w:rPr>
                <w:color w:val="000000" w:themeColor="text1"/>
                <w:sz w:val="20"/>
              </w:rPr>
            </w:pPr>
            <w:r w:rsidRPr="00FD2DA3">
              <w:rPr>
                <w:color w:val="000000" w:themeColor="text1"/>
                <w:sz w:val="20"/>
              </w:rPr>
              <w:t>4.2.5</w:t>
            </w:r>
          </w:p>
        </w:tc>
        <w:tc>
          <w:tcPr>
            <w:tcW w:w="5778" w:type="dxa"/>
            <w:shd w:val="clear" w:color="auto" w:fill="auto"/>
          </w:tcPr>
          <w:p w14:paraId="4BF810AA" w14:textId="77777777" w:rsidR="00FD2DA3" w:rsidRPr="00FD2DA3" w:rsidRDefault="00FD2DA3" w:rsidP="00FD2DA3">
            <w:pPr>
              <w:ind w:left="113" w:right="113"/>
              <w:jc w:val="right"/>
              <w:rPr>
                <w:color w:val="000000" w:themeColor="text1"/>
                <w:sz w:val="20"/>
              </w:rPr>
            </w:pPr>
            <w:r w:rsidRPr="00FD2DA3">
              <w:rPr>
                <w:color w:val="000000" w:themeColor="text1"/>
                <w:sz w:val="20"/>
              </w:rPr>
              <w:t>Book 5 – Additional mitigation measures</w:t>
            </w:r>
          </w:p>
        </w:tc>
        <w:tc>
          <w:tcPr>
            <w:tcW w:w="806" w:type="dxa"/>
            <w:vMerge/>
            <w:shd w:val="clear" w:color="auto" w:fill="auto"/>
          </w:tcPr>
          <w:p w14:paraId="06A433A3" w14:textId="77777777" w:rsidR="00FD2DA3" w:rsidRPr="00FD2DA3" w:rsidRDefault="00FD2DA3" w:rsidP="00FD2DA3">
            <w:pPr>
              <w:ind w:left="113" w:right="113"/>
              <w:rPr>
                <w:color w:val="000000" w:themeColor="text1"/>
                <w:sz w:val="20"/>
              </w:rPr>
            </w:pPr>
          </w:p>
        </w:tc>
        <w:tc>
          <w:tcPr>
            <w:tcW w:w="1696" w:type="dxa"/>
            <w:vMerge/>
            <w:shd w:val="clear" w:color="auto" w:fill="auto"/>
          </w:tcPr>
          <w:p w14:paraId="645D9A94"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75FFF99A" w14:textId="77777777" w:rsidR="00FD2DA3" w:rsidRPr="00FD2DA3" w:rsidRDefault="00FD2DA3" w:rsidP="00FD2DA3">
            <w:pPr>
              <w:ind w:left="113" w:right="113"/>
              <w:rPr>
                <w:color w:val="000000" w:themeColor="text1"/>
                <w:sz w:val="20"/>
              </w:rPr>
            </w:pPr>
          </w:p>
        </w:tc>
        <w:tc>
          <w:tcPr>
            <w:tcW w:w="671" w:type="dxa"/>
            <w:vMerge/>
            <w:shd w:val="clear" w:color="auto" w:fill="auto"/>
          </w:tcPr>
          <w:p w14:paraId="781780FA" w14:textId="77777777" w:rsidR="00FD2DA3" w:rsidRPr="00FD2DA3" w:rsidRDefault="00FD2DA3" w:rsidP="00FD2DA3">
            <w:pPr>
              <w:ind w:left="113" w:right="113"/>
              <w:rPr>
                <w:color w:val="000000" w:themeColor="text1"/>
                <w:sz w:val="20"/>
              </w:rPr>
            </w:pPr>
          </w:p>
        </w:tc>
      </w:tr>
      <w:tr w:rsidR="00FD2DA3" w:rsidRPr="00FD2DA3" w14:paraId="408D86B4" w14:textId="77777777" w:rsidTr="00FD2DA3">
        <w:trPr>
          <w:jc w:val="center"/>
        </w:trPr>
        <w:tc>
          <w:tcPr>
            <w:tcW w:w="544" w:type="dxa"/>
            <w:shd w:val="clear" w:color="auto" w:fill="auto"/>
          </w:tcPr>
          <w:p w14:paraId="1DF4F372" w14:textId="77777777" w:rsidR="00FD2DA3" w:rsidRPr="00FD2DA3" w:rsidRDefault="00FD2DA3" w:rsidP="00FD2DA3">
            <w:pPr>
              <w:ind w:left="113" w:right="113"/>
              <w:rPr>
                <w:color w:val="000000" w:themeColor="text1"/>
                <w:sz w:val="20"/>
              </w:rPr>
            </w:pPr>
          </w:p>
        </w:tc>
        <w:tc>
          <w:tcPr>
            <w:tcW w:w="702" w:type="dxa"/>
            <w:shd w:val="clear" w:color="auto" w:fill="auto"/>
          </w:tcPr>
          <w:p w14:paraId="592C26E4" w14:textId="77777777" w:rsidR="00FD2DA3" w:rsidRPr="00FD2DA3" w:rsidRDefault="00FD2DA3" w:rsidP="00FD2DA3">
            <w:pPr>
              <w:ind w:left="113" w:right="113"/>
              <w:rPr>
                <w:color w:val="000000" w:themeColor="text1"/>
                <w:sz w:val="20"/>
              </w:rPr>
            </w:pPr>
          </w:p>
        </w:tc>
        <w:tc>
          <w:tcPr>
            <w:tcW w:w="909" w:type="dxa"/>
            <w:shd w:val="clear" w:color="auto" w:fill="auto"/>
          </w:tcPr>
          <w:p w14:paraId="0DDCE7CD" w14:textId="77777777" w:rsidR="00FD2DA3" w:rsidRPr="00FD2DA3" w:rsidRDefault="00FD2DA3" w:rsidP="00FD2DA3">
            <w:pPr>
              <w:ind w:left="113" w:right="113"/>
              <w:rPr>
                <w:color w:val="000000" w:themeColor="text1"/>
                <w:sz w:val="20"/>
              </w:rPr>
            </w:pPr>
            <w:r w:rsidRPr="00FD2DA3">
              <w:rPr>
                <w:color w:val="000000" w:themeColor="text1"/>
                <w:sz w:val="20"/>
              </w:rPr>
              <w:t>4.2.6</w:t>
            </w:r>
          </w:p>
        </w:tc>
        <w:tc>
          <w:tcPr>
            <w:tcW w:w="5778" w:type="dxa"/>
            <w:shd w:val="clear" w:color="auto" w:fill="auto"/>
          </w:tcPr>
          <w:p w14:paraId="6EB55752" w14:textId="77777777" w:rsidR="00FD2DA3" w:rsidRPr="00FD2DA3" w:rsidRDefault="00FD2DA3" w:rsidP="00FD2DA3">
            <w:pPr>
              <w:ind w:left="113" w:right="113"/>
              <w:jc w:val="right"/>
              <w:rPr>
                <w:color w:val="000000" w:themeColor="text1"/>
                <w:sz w:val="20"/>
              </w:rPr>
            </w:pPr>
            <w:r w:rsidRPr="00FD2DA3">
              <w:rPr>
                <w:color w:val="000000" w:themeColor="text1"/>
                <w:sz w:val="20"/>
              </w:rPr>
              <w:t>Workshop report</w:t>
            </w:r>
          </w:p>
        </w:tc>
        <w:tc>
          <w:tcPr>
            <w:tcW w:w="806" w:type="dxa"/>
            <w:vMerge/>
            <w:shd w:val="clear" w:color="auto" w:fill="auto"/>
          </w:tcPr>
          <w:p w14:paraId="3DE3D94E" w14:textId="77777777" w:rsidR="00FD2DA3" w:rsidRPr="00FD2DA3" w:rsidRDefault="00FD2DA3" w:rsidP="00FD2DA3">
            <w:pPr>
              <w:ind w:left="113" w:right="113"/>
              <w:rPr>
                <w:color w:val="000000" w:themeColor="text1"/>
                <w:sz w:val="20"/>
              </w:rPr>
            </w:pPr>
          </w:p>
        </w:tc>
        <w:tc>
          <w:tcPr>
            <w:tcW w:w="1696" w:type="dxa"/>
            <w:vMerge/>
            <w:shd w:val="clear" w:color="auto" w:fill="auto"/>
          </w:tcPr>
          <w:p w14:paraId="69144A31"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4A6F373B" w14:textId="77777777" w:rsidR="00FD2DA3" w:rsidRPr="00FD2DA3" w:rsidRDefault="00FD2DA3" w:rsidP="00FD2DA3">
            <w:pPr>
              <w:ind w:left="113" w:right="113"/>
              <w:rPr>
                <w:color w:val="000000" w:themeColor="text1"/>
                <w:sz w:val="20"/>
              </w:rPr>
            </w:pPr>
          </w:p>
        </w:tc>
        <w:tc>
          <w:tcPr>
            <w:tcW w:w="671" w:type="dxa"/>
            <w:vMerge/>
            <w:shd w:val="clear" w:color="auto" w:fill="auto"/>
          </w:tcPr>
          <w:p w14:paraId="27A6AED2" w14:textId="77777777" w:rsidR="00FD2DA3" w:rsidRPr="00FD2DA3" w:rsidRDefault="00FD2DA3" w:rsidP="00FD2DA3">
            <w:pPr>
              <w:ind w:left="113" w:right="113"/>
              <w:rPr>
                <w:color w:val="000000" w:themeColor="text1"/>
                <w:sz w:val="20"/>
              </w:rPr>
            </w:pPr>
          </w:p>
        </w:tc>
      </w:tr>
      <w:tr w:rsidR="00FD2DA3" w:rsidRPr="00FD2DA3" w14:paraId="5ADAE09B" w14:textId="77777777" w:rsidTr="00FD2DA3">
        <w:trPr>
          <w:jc w:val="center"/>
        </w:trPr>
        <w:tc>
          <w:tcPr>
            <w:tcW w:w="544" w:type="dxa"/>
            <w:shd w:val="clear" w:color="auto" w:fill="auto"/>
            <w:vAlign w:val="center"/>
          </w:tcPr>
          <w:p w14:paraId="10758E1F"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08D9EFDD" w14:textId="77777777" w:rsidR="00FD2DA3" w:rsidRPr="00FD2DA3" w:rsidRDefault="00FD2DA3" w:rsidP="00FD2DA3">
            <w:pPr>
              <w:ind w:left="113" w:right="113"/>
              <w:rPr>
                <w:b/>
                <w:color w:val="000000" w:themeColor="text1"/>
                <w:sz w:val="20"/>
              </w:rPr>
            </w:pPr>
            <w:r w:rsidRPr="00FD2DA3">
              <w:rPr>
                <w:b/>
                <w:color w:val="000000" w:themeColor="text1"/>
                <w:sz w:val="20"/>
              </w:rPr>
              <w:t>4.3</w:t>
            </w:r>
          </w:p>
        </w:tc>
        <w:tc>
          <w:tcPr>
            <w:tcW w:w="909" w:type="dxa"/>
            <w:shd w:val="clear" w:color="auto" w:fill="00AFAA"/>
            <w:vAlign w:val="center"/>
          </w:tcPr>
          <w:p w14:paraId="2BD3B865" w14:textId="77777777" w:rsidR="00FD2DA3" w:rsidRPr="00FD2DA3" w:rsidRDefault="00FD2DA3" w:rsidP="00FD2DA3">
            <w:pPr>
              <w:ind w:left="113" w:right="113"/>
              <w:rPr>
                <w:color w:val="000000" w:themeColor="text1"/>
                <w:sz w:val="20"/>
              </w:rPr>
            </w:pPr>
          </w:p>
        </w:tc>
        <w:tc>
          <w:tcPr>
            <w:tcW w:w="5778" w:type="dxa"/>
            <w:shd w:val="clear" w:color="auto" w:fill="auto"/>
            <w:vAlign w:val="center"/>
          </w:tcPr>
          <w:p w14:paraId="7455BCA0" w14:textId="77777777" w:rsidR="00FD2DA3" w:rsidRPr="00FD2DA3" w:rsidRDefault="00FD2DA3" w:rsidP="00FD2DA3">
            <w:pPr>
              <w:ind w:left="113" w:right="113"/>
              <w:rPr>
                <w:color w:val="000000" w:themeColor="text1"/>
                <w:sz w:val="20"/>
              </w:rPr>
            </w:pPr>
            <w:r w:rsidRPr="00FD2DA3">
              <w:rPr>
                <w:b/>
                <w:color w:val="000000" w:themeColor="text1"/>
                <w:sz w:val="20"/>
              </w:rPr>
              <w:t>PAWSA Test Cases using a Regional Port (1)</w:t>
            </w:r>
          </w:p>
        </w:tc>
        <w:tc>
          <w:tcPr>
            <w:tcW w:w="6215" w:type="dxa"/>
            <w:gridSpan w:val="5"/>
            <w:shd w:val="clear" w:color="auto" w:fill="00AFAA"/>
            <w:vAlign w:val="center"/>
          </w:tcPr>
          <w:p w14:paraId="18324056" w14:textId="77777777" w:rsidR="00FD2DA3" w:rsidRPr="00FD2DA3" w:rsidRDefault="00FD2DA3" w:rsidP="00FD2DA3">
            <w:pPr>
              <w:ind w:left="113" w:right="113"/>
              <w:rPr>
                <w:color w:val="000000" w:themeColor="text1"/>
                <w:sz w:val="20"/>
              </w:rPr>
            </w:pPr>
          </w:p>
        </w:tc>
      </w:tr>
      <w:tr w:rsidR="00FD2DA3" w:rsidRPr="00FD2DA3" w14:paraId="33B3DB46" w14:textId="77777777" w:rsidTr="00FD2DA3">
        <w:trPr>
          <w:trHeight w:val="257"/>
          <w:jc w:val="center"/>
        </w:trPr>
        <w:tc>
          <w:tcPr>
            <w:tcW w:w="544" w:type="dxa"/>
            <w:shd w:val="clear" w:color="auto" w:fill="auto"/>
            <w:vAlign w:val="center"/>
          </w:tcPr>
          <w:p w14:paraId="19E79172"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63C394E9"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13487F5" w14:textId="77777777" w:rsidR="00FD2DA3" w:rsidRPr="00FD2DA3" w:rsidRDefault="00FD2DA3" w:rsidP="00FD2DA3">
            <w:pPr>
              <w:ind w:left="113" w:right="113"/>
              <w:rPr>
                <w:color w:val="000000" w:themeColor="text1"/>
                <w:sz w:val="20"/>
              </w:rPr>
            </w:pPr>
            <w:r w:rsidRPr="00FD2DA3">
              <w:rPr>
                <w:color w:val="000000" w:themeColor="text1"/>
                <w:sz w:val="20"/>
              </w:rPr>
              <w:t>4.3.1</w:t>
            </w:r>
          </w:p>
        </w:tc>
        <w:tc>
          <w:tcPr>
            <w:tcW w:w="5778" w:type="dxa"/>
            <w:shd w:val="clear" w:color="auto" w:fill="auto"/>
            <w:vAlign w:val="center"/>
          </w:tcPr>
          <w:p w14:paraId="3750AFA0" w14:textId="77777777" w:rsidR="00FD2DA3" w:rsidRPr="00FD2DA3" w:rsidRDefault="00FD2DA3" w:rsidP="00FD2DA3">
            <w:pPr>
              <w:ind w:left="113" w:right="113"/>
              <w:jc w:val="right"/>
              <w:rPr>
                <w:color w:val="000000" w:themeColor="text1"/>
                <w:sz w:val="20"/>
              </w:rPr>
            </w:pPr>
            <w:r w:rsidRPr="00FD2DA3">
              <w:rPr>
                <w:color w:val="000000" w:themeColor="text1"/>
                <w:sz w:val="20"/>
              </w:rPr>
              <w:t>Selection of experts</w:t>
            </w:r>
          </w:p>
        </w:tc>
        <w:tc>
          <w:tcPr>
            <w:tcW w:w="806" w:type="dxa"/>
            <w:vMerge w:val="restart"/>
            <w:shd w:val="clear" w:color="auto" w:fill="auto"/>
            <w:vAlign w:val="center"/>
          </w:tcPr>
          <w:p w14:paraId="2D6E5D00"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vAlign w:val="center"/>
          </w:tcPr>
          <w:p w14:paraId="7DF29499" w14:textId="77777777" w:rsidR="00FD2DA3" w:rsidRPr="00FD2DA3" w:rsidRDefault="00FD2DA3" w:rsidP="00FD2DA3">
            <w:pPr>
              <w:ind w:left="113" w:right="113"/>
              <w:rPr>
                <w:color w:val="000000" w:themeColor="text1"/>
                <w:szCs w:val="18"/>
              </w:rPr>
            </w:pPr>
            <w:r w:rsidRPr="00FD2DA3">
              <w:rPr>
                <w:color w:val="000000" w:themeColor="text1"/>
                <w:szCs w:val="18"/>
              </w:rPr>
              <w:t>Four teams of 2 experts to be selected from participants. Guided practical exercises</w:t>
            </w:r>
          </w:p>
        </w:tc>
        <w:tc>
          <w:tcPr>
            <w:tcW w:w="3032" w:type="dxa"/>
            <w:vMerge w:val="restart"/>
            <w:shd w:val="clear" w:color="auto" w:fill="auto"/>
            <w:vAlign w:val="center"/>
          </w:tcPr>
          <w:p w14:paraId="5E3BBC59" w14:textId="77777777" w:rsidR="00FD2DA3" w:rsidRPr="00FD2DA3" w:rsidRDefault="00FD2DA3" w:rsidP="00FD2DA3">
            <w:pPr>
              <w:ind w:left="113" w:right="113"/>
              <w:rPr>
                <w:color w:val="000000" w:themeColor="text1"/>
                <w:sz w:val="20"/>
              </w:rPr>
            </w:pPr>
          </w:p>
        </w:tc>
        <w:tc>
          <w:tcPr>
            <w:tcW w:w="681" w:type="dxa"/>
            <w:gridSpan w:val="2"/>
            <w:vMerge w:val="restart"/>
            <w:shd w:val="clear" w:color="auto" w:fill="auto"/>
            <w:vAlign w:val="center"/>
          </w:tcPr>
          <w:p w14:paraId="34B58B75" w14:textId="77777777" w:rsidR="00FD2DA3" w:rsidRPr="00FD2DA3" w:rsidRDefault="00FD2DA3" w:rsidP="00FD2DA3">
            <w:pPr>
              <w:ind w:left="113" w:right="113"/>
              <w:rPr>
                <w:color w:val="000000" w:themeColor="text1"/>
                <w:sz w:val="20"/>
              </w:rPr>
            </w:pPr>
            <w:r w:rsidRPr="00FD2DA3">
              <w:rPr>
                <w:color w:val="000000" w:themeColor="text1"/>
                <w:sz w:val="20"/>
              </w:rPr>
              <w:t>9</w:t>
            </w:r>
          </w:p>
        </w:tc>
      </w:tr>
      <w:tr w:rsidR="00FD2DA3" w:rsidRPr="00FD2DA3" w14:paraId="2AFBEA23" w14:textId="77777777" w:rsidTr="00FD2DA3">
        <w:trPr>
          <w:jc w:val="center"/>
        </w:trPr>
        <w:tc>
          <w:tcPr>
            <w:tcW w:w="544" w:type="dxa"/>
            <w:shd w:val="clear" w:color="auto" w:fill="auto"/>
            <w:vAlign w:val="center"/>
          </w:tcPr>
          <w:p w14:paraId="15EFE91E"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2FCEF1D3"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312001E5" w14:textId="77777777" w:rsidR="00FD2DA3" w:rsidRPr="00FD2DA3" w:rsidRDefault="00FD2DA3" w:rsidP="00FD2DA3">
            <w:pPr>
              <w:ind w:left="113" w:right="113"/>
              <w:rPr>
                <w:color w:val="000000" w:themeColor="text1"/>
                <w:sz w:val="20"/>
              </w:rPr>
            </w:pPr>
            <w:r w:rsidRPr="00FD2DA3">
              <w:rPr>
                <w:color w:val="000000" w:themeColor="text1"/>
                <w:sz w:val="20"/>
              </w:rPr>
              <w:t>4.3.2</w:t>
            </w:r>
          </w:p>
        </w:tc>
        <w:tc>
          <w:tcPr>
            <w:tcW w:w="5778" w:type="dxa"/>
            <w:shd w:val="clear" w:color="auto" w:fill="auto"/>
            <w:vAlign w:val="center"/>
          </w:tcPr>
          <w:p w14:paraId="33F58AA7" w14:textId="77777777" w:rsidR="00FD2DA3" w:rsidRPr="00FD2DA3" w:rsidRDefault="00FD2DA3" w:rsidP="00FD2DA3">
            <w:pPr>
              <w:ind w:left="113" w:right="113"/>
              <w:jc w:val="right"/>
              <w:rPr>
                <w:color w:val="000000" w:themeColor="text1"/>
                <w:sz w:val="20"/>
              </w:rPr>
            </w:pPr>
            <w:r w:rsidRPr="00FD2DA3">
              <w:rPr>
                <w:color w:val="000000" w:themeColor="text1"/>
                <w:sz w:val="20"/>
              </w:rPr>
              <w:t>Sources of hydrological and vessel traffic data</w:t>
            </w:r>
          </w:p>
        </w:tc>
        <w:tc>
          <w:tcPr>
            <w:tcW w:w="806" w:type="dxa"/>
            <w:vMerge/>
            <w:shd w:val="clear" w:color="auto" w:fill="auto"/>
            <w:vAlign w:val="center"/>
          </w:tcPr>
          <w:p w14:paraId="6DD5080D"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20A2BD55"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1E461ADB"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02810726" w14:textId="77777777" w:rsidR="00FD2DA3" w:rsidRPr="00FD2DA3" w:rsidRDefault="00FD2DA3" w:rsidP="00FD2DA3">
            <w:pPr>
              <w:ind w:left="113" w:right="113"/>
              <w:rPr>
                <w:color w:val="000000" w:themeColor="text1"/>
                <w:sz w:val="20"/>
              </w:rPr>
            </w:pPr>
          </w:p>
        </w:tc>
      </w:tr>
      <w:tr w:rsidR="00FD2DA3" w:rsidRPr="00FD2DA3" w14:paraId="22B08B26" w14:textId="77777777" w:rsidTr="00FD2DA3">
        <w:trPr>
          <w:jc w:val="center"/>
        </w:trPr>
        <w:tc>
          <w:tcPr>
            <w:tcW w:w="544" w:type="dxa"/>
            <w:shd w:val="clear" w:color="auto" w:fill="auto"/>
            <w:vAlign w:val="center"/>
          </w:tcPr>
          <w:p w14:paraId="1D521670" w14:textId="77777777" w:rsidR="00FD2DA3" w:rsidRPr="00FD2DA3" w:rsidRDefault="00FD2DA3" w:rsidP="00FD2DA3">
            <w:pPr>
              <w:ind w:left="113" w:right="113"/>
              <w:rPr>
                <w:b/>
                <w:color w:val="000000" w:themeColor="text1"/>
                <w:sz w:val="20"/>
              </w:rPr>
            </w:pPr>
          </w:p>
        </w:tc>
        <w:tc>
          <w:tcPr>
            <w:tcW w:w="702" w:type="dxa"/>
            <w:shd w:val="clear" w:color="auto" w:fill="auto"/>
            <w:vAlign w:val="center"/>
          </w:tcPr>
          <w:p w14:paraId="7133895F"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129F4AD" w14:textId="77777777" w:rsidR="00FD2DA3" w:rsidRPr="00FD2DA3" w:rsidRDefault="00FD2DA3" w:rsidP="00FD2DA3">
            <w:pPr>
              <w:ind w:left="113" w:right="113"/>
              <w:rPr>
                <w:color w:val="000000" w:themeColor="text1"/>
                <w:sz w:val="20"/>
              </w:rPr>
            </w:pPr>
            <w:r w:rsidRPr="00FD2DA3">
              <w:rPr>
                <w:color w:val="000000" w:themeColor="text1"/>
                <w:sz w:val="20"/>
              </w:rPr>
              <w:t>4.3.3</w:t>
            </w:r>
          </w:p>
        </w:tc>
        <w:tc>
          <w:tcPr>
            <w:tcW w:w="5778" w:type="dxa"/>
            <w:shd w:val="clear" w:color="auto" w:fill="auto"/>
            <w:vAlign w:val="center"/>
          </w:tcPr>
          <w:p w14:paraId="219C71BB" w14:textId="77777777" w:rsidR="00FD2DA3" w:rsidRPr="00FD2DA3" w:rsidRDefault="00FD2DA3" w:rsidP="00FD2DA3">
            <w:pPr>
              <w:ind w:left="113" w:right="113"/>
              <w:jc w:val="right"/>
              <w:rPr>
                <w:color w:val="000000" w:themeColor="text1"/>
                <w:sz w:val="20"/>
              </w:rPr>
            </w:pPr>
            <w:r w:rsidRPr="00FD2DA3">
              <w:rPr>
                <w:color w:val="000000" w:themeColor="text1"/>
                <w:sz w:val="20"/>
              </w:rPr>
              <w:t>Practical exercise Book 1</w:t>
            </w:r>
          </w:p>
        </w:tc>
        <w:tc>
          <w:tcPr>
            <w:tcW w:w="806" w:type="dxa"/>
            <w:vMerge/>
            <w:shd w:val="clear" w:color="auto" w:fill="auto"/>
            <w:vAlign w:val="center"/>
          </w:tcPr>
          <w:p w14:paraId="09C3E775" w14:textId="77777777" w:rsidR="00FD2DA3" w:rsidRPr="00FD2DA3" w:rsidRDefault="00FD2DA3" w:rsidP="00FD2DA3">
            <w:pPr>
              <w:ind w:left="113" w:right="113"/>
              <w:rPr>
                <w:b/>
                <w:color w:val="000000" w:themeColor="text1"/>
                <w:sz w:val="20"/>
              </w:rPr>
            </w:pPr>
          </w:p>
        </w:tc>
        <w:tc>
          <w:tcPr>
            <w:tcW w:w="1696" w:type="dxa"/>
            <w:vMerge/>
            <w:shd w:val="clear" w:color="auto" w:fill="auto"/>
            <w:vAlign w:val="center"/>
          </w:tcPr>
          <w:p w14:paraId="3B9322C9" w14:textId="77777777" w:rsidR="00FD2DA3" w:rsidRPr="00FD2DA3" w:rsidRDefault="00FD2DA3" w:rsidP="00FD2DA3">
            <w:pPr>
              <w:ind w:left="113" w:right="113"/>
              <w:rPr>
                <w:b/>
                <w:color w:val="000000" w:themeColor="text1"/>
                <w:sz w:val="20"/>
              </w:rPr>
            </w:pPr>
          </w:p>
        </w:tc>
        <w:tc>
          <w:tcPr>
            <w:tcW w:w="3032" w:type="dxa"/>
            <w:vMerge/>
            <w:shd w:val="clear" w:color="auto" w:fill="auto"/>
            <w:vAlign w:val="center"/>
          </w:tcPr>
          <w:p w14:paraId="16AA441A" w14:textId="77777777" w:rsidR="00FD2DA3" w:rsidRPr="00FD2DA3" w:rsidRDefault="00FD2DA3" w:rsidP="00FD2DA3">
            <w:pPr>
              <w:ind w:left="113" w:right="113"/>
              <w:rPr>
                <w:b/>
                <w:color w:val="000000" w:themeColor="text1"/>
                <w:sz w:val="20"/>
              </w:rPr>
            </w:pPr>
          </w:p>
        </w:tc>
        <w:tc>
          <w:tcPr>
            <w:tcW w:w="681" w:type="dxa"/>
            <w:gridSpan w:val="2"/>
            <w:vMerge/>
            <w:shd w:val="clear" w:color="auto" w:fill="auto"/>
            <w:vAlign w:val="center"/>
          </w:tcPr>
          <w:p w14:paraId="1D034D13" w14:textId="77777777" w:rsidR="00FD2DA3" w:rsidRPr="00FD2DA3" w:rsidRDefault="00FD2DA3" w:rsidP="00FD2DA3">
            <w:pPr>
              <w:ind w:left="113" w:right="113"/>
              <w:rPr>
                <w:b/>
                <w:color w:val="000000" w:themeColor="text1"/>
                <w:sz w:val="20"/>
              </w:rPr>
            </w:pPr>
          </w:p>
        </w:tc>
      </w:tr>
      <w:tr w:rsidR="00FD2DA3" w:rsidRPr="00FD2DA3" w14:paraId="5BEED0A0" w14:textId="77777777" w:rsidTr="00FD2DA3">
        <w:trPr>
          <w:jc w:val="center"/>
        </w:trPr>
        <w:tc>
          <w:tcPr>
            <w:tcW w:w="544" w:type="dxa"/>
            <w:shd w:val="clear" w:color="auto" w:fill="auto"/>
            <w:vAlign w:val="center"/>
          </w:tcPr>
          <w:p w14:paraId="69D701F3"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7872BC9D"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4BABE1B" w14:textId="77777777" w:rsidR="00FD2DA3" w:rsidRPr="00FD2DA3" w:rsidRDefault="00FD2DA3" w:rsidP="00FD2DA3">
            <w:pPr>
              <w:ind w:left="113" w:right="113"/>
              <w:rPr>
                <w:color w:val="000000" w:themeColor="text1"/>
                <w:sz w:val="20"/>
              </w:rPr>
            </w:pPr>
            <w:r w:rsidRPr="00FD2DA3">
              <w:rPr>
                <w:color w:val="000000" w:themeColor="text1"/>
                <w:sz w:val="20"/>
              </w:rPr>
              <w:t>4.3.4</w:t>
            </w:r>
          </w:p>
        </w:tc>
        <w:tc>
          <w:tcPr>
            <w:tcW w:w="5778" w:type="dxa"/>
            <w:shd w:val="clear" w:color="auto" w:fill="auto"/>
            <w:vAlign w:val="center"/>
          </w:tcPr>
          <w:p w14:paraId="6B1C0160" w14:textId="77777777" w:rsidR="00FD2DA3" w:rsidRPr="00FD2DA3" w:rsidRDefault="00FD2DA3" w:rsidP="00FD2DA3">
            <w:pPr>
              <w:ind w:left="113" w:right="113"/>
              <w:jc w:val="right"/>
              <w:rPr>
                <w:color w:val="000000" w:themeColor="text1"/>
                <w:sz w:val="20"/>
              </w:rPr>
            </w:pPr>
            <w:r w:rsidRPr="00FD2DA3">
              <w:rPr>
                <w:color w:val="000000" w:themeColor="text1"/>
                <w:sz w:val="20"/>
              </w:rPr>
              <w:t>Experts review of the test port</w:t>
            </w:r>
          </w:p>
        </w:tc>
        <w:tc>
          <w:tcPr>
            <w:tcW w:w="806" w:type="dxa"/>
            <w:vMerge/>
            <w:shd w:val="clear" w:color="auto" w:fill="auto"/>
            <w:vAlign w:val="center"/>
          </w:tcPr>
          <w:p w14:paraId="2C6DAB79"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06581482"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7C1760A4"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27E3743B" w14:textId="77777777" w:rsidR="00FD2DA3" w:rsidRPr="00FD2DA3" w:rsidRDefault="00FD2DA3" w:rsidP="00FD2DA3">
            <w:pPr>
              <w:ind w:left="113" w:right="113"/>
              <w:rPr>
                <w:color w:val="000000" w:themeColor="text1"/>
                <w:sz w:val="20"/>
              </w:rPr>
            </w:pPr>
          </w:p>
        </w:tc>
      </w:tr>
      <w:tr w:rsidR="00FD2DA3" w:rsidRPr="00FD2DA3" w14:paraId="4A8AA4ED" w14:textId="77777777" w:rsidTr="00FD2DA3">
        <w:trPr>
          <w:jc w:val="center"/>
        </w:trPr>
        <w:tc>
          <w:tcPr>
            <w:tcW w:w="544" w:type="dxa"/>
            <w:shd w:val="clear" w:color="auto" w:fill="auto"/>
            <w:vAlign w:val="center"/>
          </w:tcPr>
          <w:p w14:paraId="73C6781E"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1FFB099E"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7CACA978" w14:textId="77777777" w:rsidR="00FD2DA3" w:rsidRPr="00FD2DA3" w:rsidRDefault="00FD2DA3" w:rsidP="00FD2DA3">
            <w:pPr>
              <w:ind w:left="113" w:right="113"/>
              <w:rPr>
                <w:color w:val="000000" w:themeColor="text1"/>
                <w:sz w:val="20"/>
              </w:rPr>
            </w:pPr>
            <w:r w:rsidRPr="00FD2DA3">
              <w:rPr>
                <w:color w:val="000000" w:themeColor="text1"/>
                <w:sz w:val="20"/>
              </w:rPr>
              <w:t>4.3.5</w:t>
            </w:r>
          </w:p>
        </w:tc>
        <w:tc>
          <w:tcPr>
            <w:tcW w:w="5778" w:type="dxa"/>
            <w:shd w:val="clear" w:color="auto" w:fill="auto"/>
            <w:vAlign w:val="center"/>
          </w:tcPr>
          <w:p w14:paraId="06EE4DD8" w14:textId="77777777" w:rsidR="00FD2DA3" w:rsidRPr="00FD2DA3" w:rsidRDefault="00FD2DA3" w:rsidP="00FD2DA3">
            <w:pPr>
              <w:ind w:left="113" w:right="113"/>
              <w:jc w:val="right"/>
              <w:rPr>
                <w:color w:val="000000" w:themeColor="text1"/>
                <w:sz w:val="20"/>
              </w:rPr>
            </w:pPr>
            <w:r w:rsidRPr="00FD2DA3">
              <w:rPr>
                <w:color w:val="000000" w:themeColor="text1"/>
                <w:sz w:val="20"/>
              </w:rPr>
              <w:t>Practical exercise Books 2 and 3</w:t>
            </w:r>
          </w:p>
        </w:tc>
        <w:tc>
          <w:tcPr>
            <w:tcW w:w="806" w:type="dxa"/>
            <w:vMerge/>
            <w:shd w:val="clear" w:color="auto" w:fill="auto"/>
            <w:vAlign w:val="center"/>
          </w:tcPr>
          <w:p w14:paraId="7F2D04A6"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7D184272"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26BA1038"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4B0CF11C" w14:textId="77777777" w:rsidR="00FD2DA3" w:rsidRPr="00FD2DA3" w:rsidRDefault="00FD2DA3" w:rsidP="00FD2DA3">
            <w:pPr>
              <w:ind w:left="113" w:right="113"/>
              <w:rPr>
                <w:color w:val="000000" w:themeColor="text1"/>
                <w:sz w:val="20"/>
              </w:rPr>
            </w:pPr>
          </w:p>
        </w:tc>
      </w:tr>
      <w:tr w:rsidR="00FD2DA3" w:rsidRPr="00FD2DA3" w14:paraId="6420C218" w14:textId="77777777" w:rsidTr="00FD2DA3">
        <w:trPr>
          <w:jc w:val="center"/>
        </w:trPr>
        <w:tc>
          <w:tcPr>
            <w:tcW w:w="544" w:type="dxa"/>
            <w:shd w:val="clear" w:color="auto" w:fill="auto"/>
            <w:vAlign w:val="center"/>
          </w:tcPr>
          <w:p w14:paraId="43E5E533"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6596ABD8" w14:textId="77777777" w:rsidR="00FD2DA3" w:rsidRPr="00FD2DA3" w:rsidRDefault="00FD2DA3" w:rsidP="00FD2DA3">
            <w:pPr>
              <w:ind w:left="113" w:right="113"/>
              <w:rPr>
                <w:b/>
                <w:color w:val="000000" w:themeColor="text1"/>
                <w:sz w:val="20"/>
              </w:rPr>
            </w:pPr>
            <w:r w:rsidRPr="00FD2DA3">
              <w:rPr>
                <w:b/>
                <w:color w:val="000000" w:themeColor="text1"/>
                <w:sz w:val="20"/>
              </w:rPr>
              <w:t>4.4</w:t>
            </w:r>
          </w:p>
        </w:tc>
        <w:tc>
          <w:tcPr>
            <w:tcW w:w="909" w:type="dxa"/>
            <w:shd w:val="clear" w:color="auto" w:fill="00AFAA"/>
            <w:vAlign w:val="center"/>
          </w:tcPr>
          <w:p w14:paraId="604B60E6" w14:textId="77777777" w:rsidR="00FD2DA3" w:rsidRPr="00FD2DA3" w:rsidRDefault="00FD2DA3" w:rsidP="00FD2DA3">
            <w:pPr>
              <w:ind w:left="113" w:right="113"/>
              <w:rPr>
                <w:color w:val="000000" w:themeColor="text1"/>
                <w:sz w:val="20"/>
              </w:rPr>
            </w:pPr>
          </w:p>
        </w:tc>
        <w:tc>
          <w:tcPr>
            <w:tcW w:w="5778" w:type="dxa"/>
            <w:shd w:val="clear" w:color="auto" w:fill="auto"/>
            <w:vAlign w:val="center"/>
          </w:tcPr>
          <w:p w14:paraId="46D132D1" w14:textId="77777777" w:rsidR="00FD2DA3" w:rsidRPr="00FD2DA3" w:rsidRDefault="00FD2DA3" w:rsidP="00FD2DA3">
            <w:pPr>
              <w:ind w:left="113" w:right="113"/>
              <w:rPr>
                <w:b/>
                <w:color w:val="000000" w:themeColor="text1"/>
                <w:sz w:val="20"/>
              </w:rPr>
            </w:pPr>
            <w:r w:rsidRPr="00FD2DA3">
              <w:rPr>
                <w:b/>
                <w:color w:val="000000" w:themeColor="text1"/>
                <w:sz w:val="20"/>
              </w:rPr>
              <w:t>PAWSA Test Cases using a regional Port (2)</w:t>
            </w:r>
          </w:p>
        </w:tc>
        <w:tc>
          <w:tcPr>
            <w:tcW w:w="6215" w:type="dxa"/>
            <w:gridSpan w:val="5"/>
            <w:shd w:val="clear" w:color="auto" w:fill="00AFAA"/>
            <w:vAlign w:val="center"/>
          </w:tcPr>
          <w:p w14:paraId="62975EE7" w14:textId="77777777" w:rsidR="00FD2DA3" w:rsidRPr="00FD2DA3" w:rsidRDefault="00FD2DA3" w:rsidP="00FD2DA3">
            <w:pPr>
              <w:ind w:left="113" w:right="113"/>
              <w:rPr>
                <w:color w:val="000000" w:themeColor="text1"/>
                <w:sz w:val="20"/>
              </w:rPr>
            </w:pPr>
          </w:p>
        </w:tc>
      </w:tr>
      <w:tr w:rsidR="00FD2DA3" w:rsidRPr="00FD2DA3" w14:paraId="725D31E1" w14:textId="77777777" w:rsidTr="00FD2DA3">
        <w:trPr>
          <w:jc w:val="center"/>
        </w:trPr>
        <w:tc>
          <w:tcPr>
            <w:tcW w:w="544" w:type="dxa"/>
            <w:shd w:val="clear" w:color="auto" w:fill="auto"/>
            <w:vAlign w:val="center"/>
          </w:tcPr>
          <w:p w14:paraId="57C30E6D"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710D412A"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2489D2BC" w14:textId="77777777" w:rsidR="00FD2DA3" w:rsidRPr="00FD2DA3" w:rsidRDefault="00FD2DA3" w:rsidP="00FD2DA3">
            <w:pPr>
              <w:ind w:left="113" w:right="113"/>
              <w:rPr>
                <w:color w:val="000000" w:themeColor="text1"/>
                <w:sz w:val="20"/>
              </w:rPr>
            </w:pPr>
            <w:r w:rsidRPr="00FD2DA3">
              <w:rPr>
                <w:color w:val="000000" w:themeColor="text1"/>
                <w:sz w:val="20"/>
              </w:rPr>
              <w:t>4.4.1</w:t>
            </w:r>
          </w:p>
        </w:tc>
        <w:tc>
          <w:tcPr>
            <w:tcW w:w="5778" w:type="dxa"/>
            <w:shd w:val="clear" w:color="auto" w:fill="auto"/>
            <w:vAlign w:val="center"/>
          </w:tcPr>
          <w:p w14:paraId="56662E1E"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migration measures – scoring Book 4</w:t>
            </w:r>
          </w:p>
        </w:tc>
        <w:tc>
          <w:tcPr>
            <w:tcW w:w="806" w:type="dxa"/>
            <w:vMerge w:val="restart"/>
            <w:shd w:val="clear" w:color="auto" w:fill="auto"/>
            <w:vAlign w:val="center"/>
          </w:tcPr>
          <w:p w14:paraId="29041B1A"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vAlign w:val="center"/>
          </w:tcPr>
          <w:p w14:paraId="1D9084FF" w14:textId="77777777" w:rsidR="00FD2DA3" w:rsidRPr="00FD2DA3" w:rsidRDefault="00FD2DA3" w:rsidP="00FD2DA3">
            <w:pPr>
              <w:ind w:left="113" w:right="113"/>
              <w:rPr>
                <w:color w:val="000000" w:themeColor="text1"/>
                <w:sz w:val="20"/>
              </w:rPr>
            </w:pPr>
            <w:r w:rsidRPr="00FD2DA3">
              <w:rPr>
                <w:color w:val="000000" w:themeColor="text1"/>
                <w:sz w:val="20"/>
              </w:rPr>
              <w:t>Guided review of Books 4 and 5</w:t>
            </w:r>
          </w:p>
        </w:tc>
        <w:tc>
          <w:tcPr>
            <w:tcW w:w="3032" w:type="dxa"/>
            <w:vMerge w:val="restart"/>
            <w:shd w:val="clear" w:color="auto" w:fill="auto"/>
            <w:vAlign w:val="center"/>
          </w:tcPr>
          <w:p w14:paraId="4C4AE83A" w14:textId="77777777" w:rsidR="00FD2DA3" w:rsidRPr="00FD2DA3" w:rsidRDefault="00FD2DA3" w:rsidP="00FD2DA3">
            <w:pPr>
              <w:ind w:left="113" w:right="113"/>
              <w:rPr>
                <w:color w:val="000000" w:themeColor="text1"/>
                <w:sz w:val="20"/>
              </w:rPr>
            </w:pPr>
          </w:p>
        </w:tc>
        <w:tc>
          <w:tcPr>
            <w:tcW w:w="681" w:type="dxa"/>
            <w:gridSpan w:val="2"/>
            <w:vMerge w:val="restart"/>
            <w:shd w:val="clear" w:color="auto" w:fill="auto"/>
            <w:vAlign w:val="center"/>
          </w:tcPr>
          <w:p w14:paraId="70BBDEBF" w14:textId="77777777" w:rsidR="00FD2DA3" w:rsidRPr="00FD2DA3" w:rsidRDefault="00FD2DA3" w:rsidP="00FD2DA3">
            <w:pPr>
              <w:ind w:left="113" w:right="113"/>
              <w:rPr>
                <w:color w:val="000000" w:themeColor="text1"/>
                <w:sz w:val="20"/>
              </w:rPr>
            </w:pPr>
            <w:r w:rsidRPr="00FD2DA3">
              <w:rPr>
                <w:color w:val="000000" w:themeColor="text1"/>
                <w:sz w:val="20"/>
              </w:rPr>
              <w:t>10</w:t>
            </w:r>
          </w:p>
        </w:tc>
      </w:tr>
      <w:tr w:rsidR="00FD2DA3" w:rsidRPr="00FD2DA3" w14:paraId="0DDBD5F9" w14:textId="77777777" w:rsidTr="00FD2DA3">
        <w:trPr>
          <w:jc w:val="center"/>
        </w:trPr>
        <w:tc>
          <w:tcPr>
            <w:tcW w:w="544" w:type="dxa"/>
            <w:shd w:val="clear" w:color="auto" w:fill="auto"/>
            <w:vAlign w:val="center"/>
          </w:tcPr>
          <w:p w14:paraId="7C4F8589"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11C2E244"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7C6F0A2A" w14:textId="77777777" w:rsidR="00FD2DA3" w:rsidRPr="00FD2DA3" w:rsidRDefault="00FD2DA3" w:rsidP="00FD2DA3">
            <w:pPr>
              <w:ind w:left="113" w:right="113"/>
              <w:rPr>
                <w:color w:val="000000" w:themeColor="text1"/>
                <w:sz w:val="20"/>
              </w:rPr>
            </w:pPr>
            <w:r w:rsidRPr="00FD2DA3">
              <w:rPr>
                <w:color w:val="000000" w:themeColor="text1"/>
                <w:sz w:val="20"/>
              </w:rPr>
              <w:t>4.4.2</w:t>
            </w:r>
          </w:p>
        </w:tc>
        <w:tc>
          <w:tcPr>
            <w:tcW w:w="5778" w:type="dxa"/>
            <w:shd w:val="clear" w:color="auto" w:fill="auto"/>
            <w:vAlign w:val="center"/>
          </w:tcPr>
          <w:p w14:paraId="4AE5E7B1" w14:textId="77777777" w:rsidR="00FD2DA3" w:rsidRPr="00FD2DA3" w:rsidRDefault="00FD2DA3" w:rsidP="00FD2DA3">
            <w:pPr>
              <w:ind w:left="113" w:right="113"/>
              <w:jc w:val="right"/>
              <w:rPr>
                <w:color w:val="000000" w:themeColor="text1"/>
                <w:sz w:val="20"/>
              </w:rPr>
            </w:pPr>
            <w:r w:rsidRPr="00FD2DA3">
              <w:rPr>
                <w:color w:val="000000" w:themeColor="text1"/>
                <w:sz w:val="20"/>
              </w:rPr>
              <w:t>Cost effectiveness of selected mitigation measures</w:t>
            </w:r>
          </w:p>
        </w:tc>
        <w:tc>
          <w:tcPr>
            <w:tcW w:w="806" w:type="dxa"/>
            <w:vMerge/>
            <w:shd w:val="clear" w:color="auto" w:fill="auto"/>
            <w:vAlign w:val="center"/>
          </w:tcPr>
          <w:p w14:paraId="70F643A5"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328E02AF"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0D09C33A"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4A933EC5" w14:textId="77777777" w:rsidR="00FD2DA3" w:rsidRPr="00FD2DA3" w:rsidRDefault="00FD2DA3" w:rsidP="00FD2DA3">
            <w:pPr>
              <w:ind w:left="113" w:right="113"/>
              <w:rPr>
                <w:color w:val="000000" w:themeColor="text1"/>
                <w:sz w:val="20"/>
              </w:rPr>
            </w:pPr>
          </w:p>
        </w:tc>
      </w:tr>
      <w:tr w:rsidR="00FD2DA3" w:rsidRPr="00FD2DA3" w14:paraId="394C8E86" w14:textId="77777777" w:rsidTr="00FD2DA3">
        <w:trPr>
          <w:jc w:val="center"/>
        </w:trPr>
        <w:tc>
          <w:tcPr>
            <w:tcW w:w="544" w:type="dxa"/>
            <w:shd w:val="clear" w:color="auto" w:fill="auto"/>
            <w:vAlign w:val="center"/>
          </w:tcPr>
          <w:p w14:paraId="45AC7318"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03C83E0F"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34016CDD" w14:textId="77777777" w:rsidR="00FD2DA3" w:rsidRPr="00FD2DA3" w:rsidRDefault="00FD2DA3" w:rsidP="00FD2DA3">
            <w:pPr>
              <w:ind w:left="113" w:right="113"/>
              <w:rPr>
                <w:color w:val="000000" w:themeColor="text1"/>
                <w:sz w:val="20"/>
              </w:rPr>
            </w:pPr>
            <w:r w:rsidRPr="00FD2DA3">
              <w:rPr>
                <w:color w:val="000000" w:themeColor="text1"/>
                <w:sz w:val="20"/>
              </w:rPr>
              <w:t>4.4.3</w:t>
            </w:r>
          </w:p>
        </w:tc>
        <w:tc>
          <w:tcPr>
            <w:tcW w:w="5778" w:type="dxa"/>
            <w:shd w:val="clear" w:color="auto" w:fill="auto"/>
            <w:vAlign w:val="center"/>
          </w:tcPr>
          <w:p w14:paraId="35BA2298" w14:textId="77777777" w:rsidR="00FD2DA3" w:rsidRPr="00FD2DA3" w:rsidRDefault="00FD2DA3" w:rsidP="00FD2DA3">
            <w:pPr>
              <w:ind w:left="113" w:right="113"/>
              <w:jc w:val="right"/>
              <w:rPr>
                <w:color w:val="000000" w:themeColor="text1"/>
                <w:sz w:val="20"/>
              </w:rPr>
            </w:pPr>
            <w:r w:rsidRPr="00FD2DA3">
              <w:rPr>
                <w:color w:val="000000" w:themeColor="text1"/>
                <w:sz w:val="20"/>
              </w:rPr>
              <w:t>Summary of additional interventions – Book 5</w:t>
            </w:r>
          </w:p>
        </w:tc>
        <w:tc>
          <w:tcPr>
            <w:tcW w:w="806" w:type="dxa"/>
            <w:vMerge/>
            <w:shd w:val="clear" w:color="auto" w:fill="auto"/>
            <w:vAlign w:val="center"/>
          </w:tcPr>
          <w:p w14:paraId="40CDDF8F"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35064F96"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4E27F0C7"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6D4CE07A" w14:textId="77777777" w:rsidR="00FD2DA3" w:rsidRPr="00FD2DA3" w:rsidRDefault="00FD2DA3" w:rsidP="00FD2DA3">
            <w:pPr>
              <w:ind w:left="113" w:right="113"/>
              <w:rPr>
                <w:color w:val="000000" w:themeColor="text1"/>
                <w:sz w:val="20"/>
              </w:rPr>
            </w:pPr>
          </w:p>
        </w:tc>
      </w:tr>
      <w:tr w:rsidR="00FD2DA3" w:rsidRPr="00FD2DA3" w14:paraId="09F00524" w14:textId="77777777" w:rsidTr="00FD2DA3">
        <w:trPr>
          <w:jc w:val="center"/>
        </w:trPr>
        <w:tc>
          <w:tcPr>
            <w:tcW w:w="544" w:type="dxa"/>
            <w:shd w:val="clear" w:color="auto" w:fill="auto"/>
            <w:vAlign w:val="center"/>
          </w:tcPr>
          <w:p w14:paraId="49047B3A"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4BF84406"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0E567FDC" w14:textId="77777777" w:rsidR="00FD2DA3" w:rsidRPr="00FD2DA3" w:rsidRDefault="00FD2DA3" w:rsidP="00FD2DA3">
            <w:pPr>
              <w:ind w:left="113" w:right="113"/>
              <w:rPr>
                <w:color w:val="000000" w:themeColor="text1"/>
                <w:sz w:val="20"/>
              </w:rPr>
            </w:pPr>
            <w:r w:rsidRPr="00FD2DA3">
              <w:rPr>
                <w:color w:val="000000" w:themeColor="text1"/>
                <w:sz w:val="20"/>
              </w:rPr>
              <w:t>4.4.4</w:t>
            </w:r>
          </w:p>
        </w:tc>
        <w:tc>
          <w:tcPr>
            <w:tcW w:w="5778" w:type="dxa"/>
            <w:shd w:val="clear" w:color="auto" w:fill="auto"/>
            <w:vAlign w:val="center"/>
          </w:tcPr>
          <w:p w14:paraId="2773E10E"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Test Case</w:t>
            </w:r>
          </w:p>
        </w:tc>
        <w:tc>
          <w:tcPr>
            <w:tcW w:w="806" w:type="dxa"/>
            <w:vMerge/>
            <w:shd w:val="clear" w:color="auto" w:fill="auto"/>
            <w:vAlign w:val="center"/>
          </w:tcPr>
          <w:p w14:paraId="238DB087"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0DB9E7BD"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2FFBF615"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701C54D9" w14:textId="77777777" w:rsidR="00FD2DA3" w:rsidRPr="00FD2DA3" w:rsidRDefault="00FD2DA3" w:rsidP="00FD2DA3">
            <w:pPr>
              <w:ind w:left="113" w:right="113"/>
              <w:rPr>
                <w:color w:val="000000" w:themeColor="text1"/>
                <w:sz w:val="20"/>
              </w:rPr>
            </w:pPr>
          </w:p>
        </w:tc>
      </w:tr>
    </w:tbl>
    <w:p w14:paraId="5801F6BD" w14:textId="77777777" w:rsidR="00FD2DA3" w:rsidRPr="00FD2DA3" w:rsidRDefault="00FD2DA3" w:rsidP="00FD2DA3">
      <w:pPr>
        <w:spacing w:after="120"/>
        <w:rPr>
          <w:sz w:val="22"/>
        </w:rPr>
      </w:pPr>
    </w:p>
    <w:p w14:paraId="5E63A77F" w14:textId="77777777" w:rsidR="00FD2DA3" w:rsidRPr="00FD2DA3" w:rsidRDefault="00FD2DA3" w:rsidP="00FD2DA3">
      <w:pPr>
        <w:spacing w:after="200" w:line="276" w:lineRule="auto"/>
        <w:rPr>
          <w:sz w:val="22"/>
        </w:rPr>
      </w:pPr>
      <w:r w:rsidRPr="00FD2DA3">
        <w:br w:type="page"/>
      </w:r>
    </w:p>
    <w:p w14:paraId="301D9020" w14:textId="77777777" w:rsidR="00FD2DA3" w:rsidRPr="0013250C"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highlight w:val="yellow"/>
          <w:u w:val="single" w:color="009FDF"/>
        </w:rPr>
      </w:pPr>
      <w:bookmarkStart w:id="211" w:name="_Toc527543752"/>
      <w:r w:rsidRPr="0013250C">
        <w:rPr>
          <w:rFonts w:eastAsia="Times New Roman" w:cs="Times New Roman"/>
          <w:b/>
          <w:color w:val="009FDF"/>
          <w:sz w:val="32"/>
          <w:szCs w:val="24"/>
          <w:highlight w:val="yellow"/>
          <w:u w:val="single" w:color="009FDF"/>
        </w:rPr>
        <w:lastRenderedPageBreak/>
        <w:t>Simplified IALA Risk Assessment Method (SIRA</w:t>
      </w:r>
      <w:bookmarkEnd w:id="211"/>
      <w:r w:rsidRPr="0013250C">
        <w:rPr>
          <w:rFonts w:eastAsia="Times New Roman" w:cs="Times New Roman"/>
          <w:b/>
          <w:color w:val="009FDF"/>
          <w:sz w:val="32"/>
          <w:szCs w:val="24"/>
          <w:highlight w:val="yellow"/>
          <w:u w:val="single" w:color="009FDF"/>
        </w:rPr>
        <w:t>)</w:t>
      </w:r>
    </w:p>
    <w:p w14:paraId="792EDF0F" w14:textId="77777777" w:rsidR="00FD2DA3" w:rsidRPr="0013250C" w:rsidRDefault="00FD2DA3" w:rsidP="00D7746B">
      <w:pPr>
        <w:pStyle w:val="Heading1"/>
        <w:numPr>
          <w:ilvl w:val="0"/>
          <w:numId w:val="32"/>
        </w:numPr>
        <w:rPr>
          <w:rFonts w:ascii="Calibri" w:eastAsia="Times New Roman" w:hAnsi="Calibri" w:cs="Times New Roman"/>
          <w:highlight w:val="yellow"/>
        </w:rPr>
      </w:pPr>
      <w:bookmarkStart w:id="212" w:name="_Toc527543753"/>
      <w:r w:rsidRPr="0013250C">
        <w:rPr>
          <w:rFonts w:ascii="Calibri" w:eastAsia="Times New Roman" w:hAnsi="Calibri" w:cs="Times New Roman"/>
          <w:highlight w:val="yellow"/>
        </w:rPr>
        <w:t>SCOPE</w:t>
      </w:r>
      <w:bookmarkEnd w:id="212"/>
    </w:p>
    <w:p w14:paraId="16302E93"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51777513" w14:textId="77777777" w:rsidR="00FD2DA3" w:rsidRPr="0013250C" w:rsidRDefault="00FD2DA3" w:rsidP="00FD2DA3">
      <w:pPr>
        <w:spacing w:after="120"/>
        <w:rPr>
          <w:rFonts w:ascii="Calibri" w:eastAsia="Calibri" w:hAnsi="Calibri" w:cs="Times New Roman"/>
          <w:highlight w:val="yellow"/>
          <w:lang w:eastAsia="de-DE"/>
        </w:rPr>
      </w:pPr>
      <w:r w:rsidRPr="0013250C">
        <w:rPr>
          <w:rFonts w:ascii="Calibri" w:eastAsia="Calibri" w:hAnsi="Calibri" w:cs="Times New Roman"/>
          <w:highlight w:val="yellow"/>
          <w:lang w:eastAsia="de-DE"/>
        </w:rPr>
        <w:t xml:space="preserve">This module </w:t>
      </w:r>
      <w:r w:rsidRPr="0013250C">
        <w:rPr>
          <w:rFonts w:ascii="Calibri" w:eastAsia="Calibri" w:hAnsi="Calibri" w:cs="Times New Roman"/>
          <w:highlight w:val="yellow"/>
        </w:rPr>
        <w:t>describes the development and use of the Simplified IALA Risk Assessment Method (SIRA) in the context of its use in a regional scenario.</w:t>
      </w:r>
    </w:p>
    <w:p w14:paraId="6ED3322A" w14:textId="77777777" w:rsidR="00FD2DA3" w:rsidRPr="0013250C" w:rsidRDefault="00FD2DA3" w:rsidP="004324F5">
      <w:pPr>
        <w:keepNext/>
        <w:keepLines/>
        <w:numPr>
          <w:ilvl w:val="0"/>
          <w:numId w:val="21"/>
        </w:numPr>
        <w:spacing w:before="240" w:line="240" w:lineRule="atLeast"/>
        <w:outlineLvl w:val="0"/>
        <w:rPr>
          <w:rFonts w:asciiTheme="majorHAnsi" w:eastAsia="Times New Roman" w:hAnsiTheme="majorHAnsi" w:cstheme="majorBidi"/>
          <w:b/>
          <w:bCs/>
          <w:caps/>
          <w:color w:val="00AFAA"/>
          <w:sz w:val="28"/>
          <w:szCs w:val="24"/>
          <w:highlight w:val="yellow"/>
        </w:rPr>
      </w:pPr>
      <w:bookmarkStart w:id="213" w:name="_Toc527543754"/>
      <w:r w:rsidRPr="0013250C">
        <w:rPr>
          <w:rFonts w:asciiTheme="majorHAnsi" w:eastAsia="Times New Roman" w:hAnsiTheme="majorHAnsi" w:cstheme="majorBidi"/>
          <w:b/>
          <w:bCs/>
          <w:caps/>
          <w:color w:val="00AFAA"/>
          <w:sz w:val="28"/>
          <w:szCs w:val="24"/>
          <w:highlight w:val="yellow"/>
        </w:rPr>
        <w:t>LEARNING OBJECTIVES</w:t>
      </w:r>
      <w:bookmarkEnd w:id="213"/>
    </w:p>
    <w:p w14:paraId="37387469"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0BD6C36E" w14:textId="77777777" w:rsidR="00FD2DA3" w:rsidRPr="0013250C" w:rsidRDefault="00FD2DA3" w:rsidP="00FD2DA3">
      <w:pPr>
        <w:spacing w:after="120"/>
        <w:rPr>
          <w:rFonts w:ascii="Calibri" w:eastAsia="Calibri" w:hAnsi="Calibri" w:cs="Times New Roman"/>
          <w:highlight w:val="yellow"/>
          <w:lang w:eastAsia="de-DE"/>
        </w:rPr>
      </w:pPr>
      <w:r w:rsidRPr="0013250C">
        <w:rPr>
          <w:rFonts w:ascii="Calibri" w:eastAsia="Calibri" w:hAnsi="Calibri" w:cs="Times New Roman"/>
          <w:highlight w:val="yellow"/>
          <w:lang w:eastAsia="de-DE"/>
        </w:rPr>
        <w:t xml:space="preserve">To gain a </w:t>
      </w:r>
      <w:r w:rsidRPr="0013250C">
        <w:rPr>
          <w:rFonts w:ascii="Calibri" w:eastAsia="Calibri" w:hAnsi="Calibri" w:cs="Times New Roman"/>
          <w:b/>
          <w:highlight w:val="yellow"/>
          <w:lang w:eastAsia="de-DE"/>
        </w:rPr>
        <w:t xml:space="preserve">satisfactory </w:t>
      </w:r>
      <w:r w:rsidRPr="0013250C">
        <w:rPr>
          <w:rFonts w:ascii="Calibri" w:eastAsia="Calibri" w:hAnsi="Calibri" w:cs="Times New Roman"/>
          <w:highlight w:val="yellow"/>
          <w:lang w:eastAsia="de-DE"/>
        </w:rPr>
        <w:t xml:space="preserve">understanding of the principles of SIRA, and a </w:t>
      </w:r>
      <w:r w:rsidRPr="0013250C">
        <w:rPr>
          <w:rFonts w:ascii="Calibri" w:eastAsia="Calibri" w:hAnsi="Calibri" w:cs="Times New Roman"/>
          <w:b/>
          <w:highlight w:val="yellow"/>
          <w:lang w:eastAsia="de-DE"/>
        </w:rPr>
        <w:t>good</w:t>
      </w:r>
      <w:r w:rsidRPr="0013250C">
        <w:rPr>
          <w:rFonts w:ascii="Calibri" w:eastAsia="Calibri" w:hAnsi="Calibri" w:cs="Times New Roman"/>
          <w:highlight w:val="yellow"/>
          <w:lang w:eastAsia="de-DE"/>
        </w:rPr>
        <w:t xml:space="preserve"> understanding of the use of SIRA process in a regional scenario.</w:t>
      </w:r>
    </w:p>
    <w:p w14:paraId="4913F9EC" w14:textId="77777777" w:rsidR="00FD2DA3" w:rsidRPr="0013250C" w:rsidRDefault="00FD2DA3" w:rsidP="004324F5">
      <w:pPr>
        <w:keepNext/>
        <w:keepLines/>
        <w:numPr>
          <w:ilvl w:val="0"/>
          <w:numId w:val="21"/>
        </w:numPr>
        <w:spacing w:before="240" w:line="240" w:lineRule="atLeast"/>
        <w:outlineLvl w:val="0"/>
        <w:rPr>
          <w:rFonts w:ascii="Calibri" w:eastAsia="Times New Roman" w:hAnsi="Calibri" w:cs="Times New Roman"/>
          <w:b/>
          <w:bCs/>
          <w:caps/>
          <w:color w:val="00AFAA"/>
          <w:sz w:val="28"/>
          <w:szCs w:val="24"/>
          <w:highlight w:val="yellow"/>
        </w:rPr>
      </w:pPr>
      <w:bookmarkStart w:id="214" w:name="_Toc527543755"/>
      <w:r w:rsidRPr="0013250C">
        <w:rPr>
          <w:rFonts w:ascii="Calibri" w:eastAsia="Times New Roman" w:hAnsi="Calibri" w:cs="Times New Roman"/>
          <w:b/>
          <w:bCs/>
          <w:caps/>
          <w:color w:val="00AFAA"/>
          <w:sz w:val="28"/>
          <w:szCs w:val="24"/>
          <w:highlight w:val="yellow"/>
        </w:rPr>
        <w:t>DETAILED TEACHING SYLLABUS FOR MODULE 5 – SIRA</w:t>
      </w:r>
      <w:bookmarkEnd w:id="214"/>
    </w:p>
    <w:p w14:paraId="1E67BDF6"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0CEF3713" w14:textId="77777777" w:rsidR="00FD2DA3" w:rsidRPr="0013250C" w:rsidRDefault="00FD2DA3" w:rsidP="00D7746B">
      <w:pPr>
        <w:pStyle w:val="Tablecaption"/>
        <w:rPr>
          <w:highlight w:val="yellow"/>
        </w:rPr>
      </w:pPr>
      <w:bookmarkStart w:id="215" w:name="_Toc527707340"/>
      <w:r w:rsidRPr="0013250C">
        <w:rPr>
          <w:highlight w:val="yellow"/>
        </w:rPr>
        <w:t>Detailed Teaching Syllabus - Module 5</w:t>
      </w:r>
      <w:bookmarkEnd w:id="215"/>
    </w:p>
    <w:tbl>
      <w:tblPr>
        <w:tblStyle w:val="TableGrid"/>
        <w:tblW w:w="14148" w:type="dxa"/>
        <w:jc w:val="center"/>
        <w:tblLook w:val="04A0" w:firstRow="1" w:lastRow="0" w:firstColumn="1" w:lastColumn="0" w:noHBand="0" w:noVBand="1"/>
      </w:tblPr>
      <w:tblGrid>
        <w:gridCol w:w="645"/>
        <w:gridCol w:w="800"/>
        <w:gridCol w:w="1050"/>
        <w:gridCol w:w="5534"/>
        <w:gridCol w:w="790"/>
        <w:gridCol w:w="1696"/>
        <w:gridCol w:w="2964"/>
        <w:gridCol w:w="10"/>
        <w:gridCol w:w="659"/>
      </w:tblGrid>
      <w:tr w:rsidR="00FD2DA3" w:rsidRPr="0013250C" w14:paraId="12A3D429" w14:textId="77777777" w:rsidTr="00FD2DA3">
        <w:trPr>
          <w:cantSplit/>
          <w:trHeight w:val="1514"/>
          <w:tblHeader/>
          <w:jc w:val="center"/>
        </w:trPr>
        <w:tc>
          <w:tcPr>
            <w:tcW w:w="645" w:type="dxa"/>
            <w:textDirection w:val="btLr"/>
            <w:vAlign w:val="center"/>
          </w:tcPr>
          <w:p w14:paraId="502089ED"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Module</w:t>
            </w:r>
          </w:p>
        </w:tc>
        <w:tc>
          <w:tcPr>
            <w:tcW w:w="800" w:type="dxa"/>
            <w:textDirection w:val="btLr"/>
            <w:vAlign w:val="center"/>
          </w:tcPr>
          <w:p w14:paraId="0B582184"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Element</w:t>
            </w:r>
          </w:p>
        </w:tc>
        <w:tc>
          <w:tcPr>
            <w:tcW w:w="1050" w:type="dxa"/>
            <w:textDirection w:val="btLr"/>
            <w:vAlign w:val="center"/>
          </w:tcPr>
          <w:p w14:paraId="4F0A8551"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Sub-element</w:t>
            </w:r>
          </w:p>
        </w:tc>
        <w:tc>
          <w:tcPr>
            <w:tcW w:w="5534" w:type="dxa"/>
            <w:vAlign w:val="center"/>
          </w:tcPr>
          <w:p w14:paraId="61A94F63"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Subject</w:t>
            </w:r>
          </w:p>
        </w:tc>
        <w:tc>
          <w:tcPr>
            <w:tcW w:w="790" w:type="dxa"/>
            <w:textDirection w:val="btLr"/>
            <w:vAlign w:val="center"/>
          </w:tcPr>
          <w:p w14:paraId="37577670"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Level of Competence</w:t>
            </w:r>
          </w:p>
        </w:tc>
        <w:tc>
          <w:tcPr>
            <w:tcW w:w="1696" w:type="dxa"/>
            <w:vAlign w:val="center"/>
          </w:tcPr>
          <w:p w14:paraId="316768A0"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Recommended training aids and exercises</w:t>
            </w:r>
          </w:p>
        </w:tc>
        <w:tc>
          <w:tcPr>
            <w:tcW w:w="2974" w:type="dxa"/>
            <w:gridSpan w:val="2"/>
            <w:vAlign w:val="center"/>
          </w:tcPr>
          <w:p w14:paraId="672595F8"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References</w:t>
            </w:r>
          </w:p>
          <w:p w14:paraId="27F72EC0" w14:textId="77777777" w:rsidR="00FD2DA3" w:rsidRPr="0013250C" w:rsidRDefault="00FD2DA3" w:rsidP="00FD2DA3">
            <w:pPr>
              <w:ind w:left="113" w:right="113"/>
              <w:rPr>
                <w:rFonts w:ascii="Calibri" w:eastAsia="Calibri" w:hAnsi="Calibri" w:cs="Times New Roman"/>
                <w:b/>
                <w:color w:val="00AFAA"/>
                <w:sz w:val="20"/>
                <w:highlight w:val="yellow"/>
              </w:rPr>
            </w:pPr>
          </w:p>
          <w:p w14:paraId="50C9458E"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Rec = Recommendation</w:t>
            </w:r>
          </w:p>
          <w:p w14:paraId="547E2F34"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GL   = Guideline</w:t>
            </w:r>
          </w:p>
        </w:tc>
        <w:tc>
          <w:tcPr>
            <w:tcW w:w="659" w:type="dxa"/>
            <w:textDirection w:val="btLr"/>
            <w:vAlign w:val="center"/>
          </w:tcPr>
          <w:p w14:paraId="07E5B6D6"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Lecture No.</w:t>
            </w:r>
          </w:p>
        </w:tc>
      </w:tr>
      <w:tr w:rsidR="00FD2DA3" w:rsidRPr="0013250C" w14:paraId="30F815DB" w14:textId="77777777" w:rsidTr="00FD2DA3">
        <w:trPr>
          <w:jc w:val="center"/>
        </w:trPr>
        <w:tc>
          <w:tcPr>
            <w:tcW w:w="645" w:type="dxa"/>
          </w:tcPr>
          <w:p w14:paraId="320EE703" w14:textId="77777777" w:rsidR="00FD2DA3" w:rsidRPr="0013250C" w:rsidRDefault="00FD2DA3" w:rsidP="00FD2DA3">
            <w:pPr>
              <w:ind w:left="113" w:right="113"/>
              <w:rPr>
                <w:rFonts w:ascii="Calibri" w:eastAsia="Calibri" w:hAnsi="Calibri" w:cs="Times New Roman"/>
                <w:b/>
                <w:color w:val="000000"/>
                <w:sz w:val="20"/>
                <w:highlight w:val="yellow"/>
              </w:rPr>
            </w:pPr>
            <w:bookmarkStart w:id="216" w:name="_Hlk527538236"/>
            <w:r w:rsidRPr="0013250C">
              <w:rPr>
                <w:rFonts w:ascii="Calibri" w:eastAsia="Calibri" w:hAnsi="Calibri" w:cs="Times New Roman"/>
                <w:b/>
                <w:color w:val="000000"/>
                <w:sz w:val="20"/>
                <w:highlight w:val="yellow"/>
              </w:rPr>
              <w:t>5</w:t>
            </w:r>
          </w:p>
        </w:tc>
        <w:tc>
          <w:tcPr>
            <w:tcW w:w="800" w:type="dxa"/>
            <w:shd w:val="clear" w:color="auto" w:fill="00AFAA"/>
          </w:tcPr>
          <w:p w14:paraId="00C127D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vMerge w:val="restart"/>
            <w:shd w:val="clear" w:color="auto" w:fill="00AFAA"/>
          </w:tcPr>
          <w:p w14:paraId="0D2172F1"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57433E40" w14:textId="77777777" w:rsidR="00FD2DA3" w:rsidRPr="0013250C" w:rsidRDefault="00FD2DA3" w:rsidP="00FD2DA3">
            <w:pPr>
              <w:ind w:left="113" w:right="113"/>
              <w:jc w:val="center"/>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SIRA</w:t>
            </w:r>
          </w:p>
        </w:tc>
        <w:tc>
          <w:tcPr>
            <w:tcW w:w="6119" w:type="dxa"/>
            <w:gridSpan w:val="5"/>
            <w:vMerge w:val="restart"/>
            <w:shd w:val="clear" w:color="auto" w:fill="00AFAA"/>
            <w:vAlign w:val="center"/>
          </w:tcPr>
          <w:p w14:paraId="49B7F328" w14:textId="77777777" w:rsidR="00FD2DA3" w:rsidRPr="0013250C" w:rsidRDefault="00FD2DA3" w:rsidP="00FD2DA3">
            <w:pPr>
              <w:ind w:right="113"/>
              <w:rPr>
                <w:rFonts w:ascii="Calibri" w:eastAsia="Calibri" w:hAnsi="Calibri" w:cs="Times New Roman"/>
                <w:b/>
                <w:color w:val="000000"/>
                <w:sz w:val="20"/>
                <w:highlight w:val="yellow"/>
              </w:rPr>
            </w:pPr>
          </w:p>
        </w:tc>
      </w:tr>
      <w:bookmarkEnd w:id="216"/>
      <w:tr w:rsidR="00FD2DA3" w:rsidRPr="0013250C" w14:paraId="7E9AF4E7" w14:textId="77777777" w:rsidTr="00FD2DA3">
        <w:trPr>
          <w:jc w:val="center"/>
        </w:trPr>
        <w:tc>
          <w:tcPr>
            <w:tcW w:w="645" w:type="dxa"/>
          </w:tcPr>
          <w:p w14:paraId="386B419C"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800" w:type="dxa"/>
          </w:tcPr>
          <w:p w14:paraId="05C0C95A"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5.1</w:t>
            </w:r>
          </w:p>
        </w:tc>
        <w:tc>
          <w:tcPr>
            <w:tcW w:w="1050" w:type="dxa"/>
            <w:vMerge/>
            <w:shd w:val="clear" w:color="auto" w:fill="00AFAA"/>
          </w:tcPr>
          <w:p w14:paraId="4FF946B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291A4C65"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Development and Principles</w:t>
            </w:r>
          </w:p>
        </w:tc>
        <w:tc>
          <w:tcPr>
            <w:tcW w:w="6119" w:type="dxa"/>
            <w:gridSpan w:val="5"/>
            <w:vMerge/>
            <w:shd w:val="clear" w:color="auto" w:fill="00AFAA"/>
          </w:tcPr>
          <w:p w14:paraId="70F192D5"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24CEFEAC" w14:textId="77777777" w:rsidTr="00FD2DA3">
        <w:trPr>
          <w:jc w:val="center"/>
        </w:trPr>
        <w:tc>
          <w:tcPr>
            <w:tcW w:w="645" w:type="dxa"/>
          </w:tcPr>
          <w:p w14:paraId="19B2481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678566A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03C05157"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5.1.1</w:t>
            </w:r>
          </w:p>
        </w:tc>
        <w:tc>
          <w:tcPr>
            <w:tcW w:w="5534" w:type="dxa"/>
          </w:tcPr>
          <w:p w14:paraId="03FD3852"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Background to and development of the SIRA method</w:t>
            </w:r>
          </w:p>
        </w:tc>
        <w:tc>
          <w:tcPr>
            <w:tcW w:w="790" w:type="dxa"/>
            <w:vMerge w:val="restart"/>
            <w:vAlign w:val="center"/>
          </w:tcPr>
          <w:p w14:paraId="246660B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2</w:t>
            </w:r>
          </w:p>
        </w:tc>
        <w:tc>
          <w:tcPr>
            <w:tcW w:w="1696" w:type="dxa"/>
            <w:vMerge w:val="restart"/>
            <w:vAlign w:val="center"/>
          </w:tcPr>
          <w:p w14:paraId="0699AF9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val="restart"/>
            <w:vAlign w:val="center"/>
          </w:tcPr>
          <w:p w14:paraId="50F1FC8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GL 1138</w:t>
            </w:r>
          </w:p>
        </w:tc>
        <w:tc>
          <w:tcPr>
            <w:tcW w:w="659" w:type="dxa"/>
            <w:vMerge w:val="restart"/>
            <w:vAlign w:val="center"/>
          </w:tcPr>
          <w:p w14:paraId="6E71F4F3"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0972955" w14:textId="77777777" w:rsidTr="00FD2DA3">
        <w:trPr>
          <w:jc w:val="center"/>
        </w:trPr>
        <w:tc>
          <w:tcPr>
            <w:tcW w:w="645" w:type="dxa"/>
          </w:tcPr>
          <w:p w14:paraId="340CD1A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6AD3738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4D038138"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5.1.2</w:t>
            </w:r>
            <w:del w:id="217" w:author="Kevin Gregory" w:date="2018-10-19T10:15:00Z">
              <w:r w:rsidRPr="0013250C" w:rsidDel="0089607C">
                <w:rPr>
                  <w:rFonts w:ascii="Calibri" w:eastAsia="Calibri" w:hAnsi="Calibri" w:cs="Times New Roman"/>
                  <w:color w:val="000000"/>
                  <w:sz w:val="20"/>
                  <w:highlight w:val="yellow"/>
                </w:rPr>
                <w:delText>.</w:delText>
              </w:r>
            </w:del>
          </w:p>
        </w:tc>
        <w:tc>
          <w:tcPr>
            <w:tcW w:w="5534" w:type="dxa"/>
          </w:tcPr>
          <w:p w14:paraId="1A811B56"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Causal relationship between hazards and consequences</w:t>
            </w:r>
          </w:p>
        </w:tc>
        <w:tc>
          <w:tcPr>
            <w:tcW w:w="790" w:type="dxa"/>
            <w:vMerge/>
          </w:tcPr>
          <w:p w14:paraId="66026B7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tcPr>
          <w:p w14:paraId="05E26B9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tcPr>
          <w:p w14:paraId="5A451BE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tcPr>
          <w:p w14:paraId="284D17CF"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5E27D8B" w14:textId="77777777" w:rsidTr="00FD2DA3">
        <w:trPr>
          <w:jc w:val="center"/>
        </w:trPr>
        <w:tc>
          <w:tcPr>
            <w:tcW w:w="645" w:type="dxa"/>
          </w:tcPr>
          <w:p w14:paraId="3219602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128A431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5D3D5094"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5.1.3</w:t>
            </w:r>
          </w:p>
        </w:tc>
        <w:tc>
          <w:tcPr>
            <w:tcW w:w="5534" w:type="dxa"/>
          </w:tcPr>
          <w:p w14:paraId="14491B94"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The 7 stage SIRA process</w:t>
            </w:r>
          </w:p>
        </w:tc>
        <w:tc>
          <w:tcPr>
            <w:tcW w:w="790" w:type="dxa"/>
            <w:vMerge/>
          </w:tcPr>
          <w:p w14:paraId="53B3C02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tcPr>
          <w:p w14:paraId="31DE70C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tcPr>
          <w:p w14:paraId="3D99646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tcPr>
          <w:p w14:paraId="40AC87CC"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2EF72392" w14:textId="77777777" w:rsidTr="00FD2DA3">
        <w:trPr>
          <w:jc w:val="center"/>
        </w:trPr>
        <w:tc>
          <w:tcPr>
            <w:tcW w:w="645" w:type="dxa"/>
          </w:tcPr>
          <w:p w14:paraId="4CF70E91" w14:textId="77777777" w:rsidR="00FD2DA3" w:rsidRPr="0013250C" w:rsidRDefault="00FD2DA3" w:rsidP="00FD2DA3">
            <w:pPr>
              <w:ind w:left="113" w:right="113"/>
              <w:rPr>
                <w:rFonts w:ascii="Calibri" w:eastAsia="Calibri" w:hAnsi="Calibri" w:cs="Times New Roman"/>
                <w:b/>
                <w:i/>
                <w:color w:val="000000"/>
                <w:sz w:val="20"/>
                <w:highlight w:val="yellow"/>
              </w:rPr>
            </w:pPr>
          </w:p>
        </w:tc>
        <w:tc>
          <w:tcPr>
            <w:tcW w:w="800" w:type="dxa"/>
          </w:tcPr>
          <w:p w14:paraId="3CF6BF0C" w14:textId="77777777" w:rsidR="00FD2DA3" w:rsidRPr="0013250C" w:rsidRDefault="00FD2DA3" w:rsidP="00FD2DA3">
            <w:pPr>
              <w:ind w:left="113" w:right="113"/>
              <w:rPr>
                <w:rFonts w:ascii="Calibri" w:eastAsia="Calibri" w:hAnsi="Calibri" w:cs="Times New Roman"/>
                <w:b/>
                <w:i/>
                <w:color w:val="000000"/>
                <w:sz w:val="20"/>
                <w:highlight w:val="yellow"/>
              </w:rPr>
            </w:pPr>
            <w:r w:rsidRPr="0013250C">
              <w:rPr>
                <w:rFonts w:ascii="Calibri" w:eastAsia="Calibri" w:hAnsi="Calibri" w:cs="Times New Roman"/>
                <w:b/>
                <w:i/>
                <w:color w:val="000000"/>
                <w:sz w:val="20"/>
                <w:highlight w:val="yellow"/>
              </w:rPr>
              <w:t>5.2</w:t>
            </w:r>
          </w:p>
        </w:tc>
        <w:tc>
          <w:tcPr>
            <w:tcW w:w="1050" w:type="dxa"/>
            <w:shd w:val="clear" w:color="auto" w:fill="00AFAA"/>
          </w:tcPr>
          <w:p w14:paraId="610BF830"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233D388F" w14:textId="77777777" w:rsidR="00FD2DA3" w:rsidRPr="0013250C" w:rsidRDefault="00FD2DA3" w:rsidP="00FD2DA3">
            <w:pPr>
              <w:ind w:left="113" w:right="113"/>
              <w:rPr>
                <w:rFonts w:ascii="Calibri" w:eastAsia="Calibri" w:hAnsi="Calibri" w:cs="Times New Roman"/>
                <w:b/>
                <w:i/>
                <w:color w:val="000000"/>
                <w:sz w:val="20"/>
                <w:highlight w:val="yellow"/>
              </w:rPr>
            </w:pPr>
            <w:r w:rsidRPr="0013250C">
              <w:rPr>
                <w:rFonts w:ascii="Calibri" w:eastAsia="Calibri" w:hAnsi="Calibri" w:cs="Times New Roman"/>
                <w:b/>
                <w:color w:val="000000"/>
                <w:sz w:val="20"/>
                <w:highlight w:val="yellow"/>
              </w:rPr>
              <w:t>Preparation for the SIRA process and use of the workbook</w:t>
            </w:r>
          </w:p>
        </w:tc>
        <w:tc>
          <w:tcPr>
            <w:tcW w:w="6119" w:type="dxa"/>
            <w:gridSpan w:val="5"/>
            <w:shd w:val="clear" w:color="auto" w:fill="00AFAA"/>
          </w:tcPr>
          <w:p w14:paraId="7EAF87BC"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3E42DD84" w14:textId="77777777" w:rsidTr="00FD2DA3">
        <w:trPr>
          <w:jc w:val="center"/>
        </w:trPr>
        <w:tc>
          <w:tcPr>
            <w:tcW w:w="645" w:type="dxa"/>
            <w:shd w:val="clear" w:color="auto" w:fill="auto"/>
          </w:tcPr>
          <w:p w14:paraId="5A1C5DA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0D41795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23D8650F"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5.2.1</w:t>
            </w:r>
          </w:p>
        </w:tc>
        <w:tc>
          <w:tcPr>
            <w:tcW w:w="5534" w:type="dxa"/>
            <w:shd w:val="clear" w:color="auto" w:fill="auto"/>
          </w:tcPr>
          <w:p w14:paraId="3FA9A64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 xml:space="preserve">Identification, selection and analysis of zones </w:t>
            </w:r>
          </w:p>
        </w:tc>
        <w:tc>
          <w:tcPr>
            <w:tcW w:w="790" w:type="dxa"/>
            <w:vMerge w:val="restart"/>
            <w:shd w:val="clear" w:color="auto" w:fill="auto"/>
            <w:vAlign w:val="center"/>
          </w:tcPr>
          <w:p w14:paraId="6A5BA8C2"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tcPr>
          <w:p w14:paraId="59660D91"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Charts and publications for selected area and activities related to each stage.</w:t>
            </w:r>
          </w:p>
        </w:tc>
        <w:tc>
          <w:tcPr>
            <w:tcW w:w="2974" w:type="dxa"/>
            <w:gridSpan w:val="2"/>
            <w:vMerge w:val="restart"/>
            <w:shd w:val="clear" w:color="auto" w:fill="auto"/>
          </w:tcPr>
          <w:p w14:paraId="3B234D8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val="restart"/>
            <w:shd w:val="clear" w:color="auto" w:fill="auto"/>
            <w:vAlign w:val="center"/>
          </w:tcPr>
          <w:p w14:paraId="546192A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2588321" w14:textId="77777777" w:rsidTr="00FD2DA3">
        <w:trPr>
          <w:jc w:val="center"/>
        </w:trPr>
        <w:tc>
          <w:tcPr>
            <w:tcW w:w="645" w:type="dxa"/>
            <w:shd w:val="clear" w:color="auto" w:fill="auto"/>
          </w:tcPr>
          <w:p w14:paraId="2638DF2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6ED6B37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3DAFA83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5.2.2</w:t>
            </w:r>
          </w:p>
        </w:tc>
        <w:tc>
          <w:tcPr>
            <w:tcW w:w="5534" w:type="dxa"/>
            <w:shd w:val="clear" w:color="auto" w:fill="auto"/>
          </w:tcPr>
          <w:p w14:paraId="16D4DA4A"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Identification of hazards – ‘NETHOW’ method</w:t>
            </w:r>
          </w:p>
        </w:tc>
        <w:tc>
          <w:tcPr>
            <w:tcW w:w="790" w:type="dxa"/>
            <w:vMerge/>
            <w:shd w:val="clear" w:color="auto" w:fill="auto"/>
          </w:tcPr>
          <w:p w14:paraId="7EC704F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3416B83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66A62E9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1056F097"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77F823B" w14:textId="77777777" w:rsidTr="00FD2DA3">
        <w:trPr>
          <w:jc w:val="center"/>
        </w:trPr>
        <w:tc>
          <w:tcPr>
            <w:tcW w:w="645" w:type="dxa"/>
            <w:shd w:val="clear" w:color="auto" w:fill="auto"/>
          </w:tcPr>
          <w:p w14:paraId="48AB849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770B968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1299F5C3"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5.2.3</w:t>
            </w:r>
          </w:p>
        </w:tc>
        <w:tc>
          <w:tcPr>
            <w:tcW w:w="5534" w:type="dxa"/>
            <w:shd w:val="clear" w:color="auto" w:fill="auto"/>
          </w:tcPr>
          <w:p w14:paraId="3775E91F"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Causation factors/root causes</w:t>
            </w:r>
          </w:p>
        </w:tc>
        <w:tc>
          <w:tcPr>
            <w:tcW w:w="790" w:type="dxa"/>
            <w:vMerge/>
            <w:shd w:val="clear" w:color="auto" w:fill="auto"/>
          </w:tcPr>
          <w:p w14:paraId="417D155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76A8849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9F39AD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187882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DA1F868" w14:textId="77777777" w:rsidTr="00FD2DA3">
        <w:trPr>
          <w:jc w:val="center"/>
        </w:trPr>
        <w:tc>
          <w:tcPr>
            <w:tcW w:w="645" w:type="dxa"/>
            <w:shd w:val="clear" w:color="auto" w:fill="auto"/>
          </w:tcPr>
          <w:p w14:paraId="51B3FC8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00EAD05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4B4817B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5.2.4</w:t>
            </w:r>
          </w:p>
        </w:tc>
        <w:tc>
          <w:tcPr>
            <w:tcW w:w="5534" w:type="dxa"/>
            <w:shd w:val="clear" w:color="auto" w:fill="auto"/>
          </w:tcPr>
          <w:p w14:paraId="27C1929B"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Stakeholder identification</w:t>
            </w:r>
          </w:p>
        </w:tc>
        <w:tc>
          <w:tcPr>
            <w:tcW w:w="790" w:type="dxa"/>
            <w:vMerge/>
            <w:shd w:val="clear" w:color="auto" w:fill="auto"/>
          </w:tcPr>
          <w:p w14:paraId="4822172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5EE0158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55A5CEE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4FE5F7C"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783B5E0" w14:textId="77777777" w:rsidTr="00FD2DA3">
        <w:trPr>
          <w:jc w:val="center"/>
        </w:trPr>
        <w:tc>
          <w:tcPr>
            <w:tcW w:w="645" w:type="dxa"/>
            <w:shd w:val="clear" w:color="auto" w:fill="auto"/>
          </w:tcPr>
          <w:p w14:paraId="09C377E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2ADB0B9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30588EAD"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5.2.5</w:t>
            </w:r>
          </w:p>
        </w:tc>
        <w:tc>
          <w:tcPr>
            <w:tcW w:w="5534" w:type="dxa"/>
            <w:shd w:val="clear" w:color="auto" w:fill="auto"/>
          </w:tcPr>
          <w:p w14:paraId="50664F2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Development of scenarios</w:t>
            </w:r>
          </w:p>
        </w:tc>
        <w:tc>
          <w:tcPr>
            <w:tcW w:w="790" w:type="dxa"/>
            <w:vMerge/>
            <w:shd w:val="clear" w:color="auto" w:fill="auto"/>
          </w:tcPr>
          <w:p w14:paraId="7FF6550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282864D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0B1D65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31788499"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EA0630C" w14:textId="77777777" w:rsidTr="00FD2DA3">
        <w:trPr>
          <w:jc w:val="center"/>
        </w:trPr>
        <w:tc>
          <w:tcPr>
            <w:tcW w:w="645" w:type="dxa"/>
            <w:shd w:val="clear" w:color="auto" w:fill="auto"/>
          </w:tcPr>
          <w:p w14:paraId="12E5397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7EDAD4C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2C2115B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5.2.6</w:t>
            </w:r>
          </w:p>
        </w:tc>
        <w:tc>
          <w:tcPr>
            <w:tcW w:w="5534" w:type="dxa"/>
            <w:shd w:val="clear" w:color="auto" w:fill="auto"/>
          </w:tcPr>
          <w:p w14:paraId="0C4A84B8"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Probability (likelihood) and impact (consequence)</w:t>
            </w:r>
          </w:p>
        </w:tc>
        <w:tc>
          <w:tcPr>
            <w:tcW w:w="790" w:type="dxa"/>
            <w:vMerge/>
            <w:shd w:val="clear" w:color="auto" w:fill="auto"/>
          </w:tcPr>
          <w:p w14:paraId="21D230A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17A15E2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24A5855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7CFA050B"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4E2B8C80" w14:textId="77777777" w:rsidTr="00FD2DA3">
        <w:trPr>
          <w:jc w:val="center"/>
        </w:trPr>
        <w:tc>
          <w:tcPr>
            <w:tcW w:w="645" w:type="dxa"/>
            <w:shd w:val="clear" w:color="auto" w:fill="auto"/>
          </w:tcPr>
          <w:p w14:paraId="0A04742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67E8461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54D4F4D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5.2.7</w:t>
            </w:r>
          </w:p>
        </w:tc>
        <w:tc>
          <w:tcPr>
            <w:tcW w:w="5534" w:type="dxa"/>
            <w:shd w:val="clear" w:color="auto" w:fill="auto"/>
          </w:tcPr>
          <w:p w14:paraId="08C1767C" w14:textId="1E19BD54"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Determination of the a</w:t>
            </w:r>
            <w:r w:rsidR="00FD2DA3" w:rsidRPr="0013250C">
              <w:rPr>
                <w:rFonts w:ascii="Calibri" w:eastAsia="Calibri" w:hAnsi="Calibri" w:cs="Times New Roman"/>
                <w:color w:val="000000"/>
                <w:sz w:val="20"/>
                <w:highlight w:val="yellow"/>
              </w:rPr>
              <w:t>cceptability of risk</w:t>
            </w:r>
          </w:p>
        </w:tc>
        <w:tc>
          <w:tcPr>
            <w:tcW w:w="790" w:type="dxa"/>
            <w:vMerge/>
            <w:shd w:val="clear" w:color="auto" w:fill="auto"/>
          </w:tcPr>
          <w:p w14:paraId="00EB242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57D5B87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D137D9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2FC5B132"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C98CF03" w14:textId="77777777" w:rsidTr="00FD2DA3">
        <w:trPr>
          <w:jc w:val="center"/>
        </w:trPr>
        <w:tc>
          <w:tcPr>
            <w:tcW w:w="645" w:type="dxa"/>
            <w:shd w:val="clear" w:color="auto" w:fill="auto"/>
          </w:tcPr>
          <w:p w14:paraId="77B9F35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33B8956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4B48CA77"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5.2.8</w:t>
            </w:r>
          </w:p>
        </w:tc>
        <w:tc>
          <w:tcPr>
            <w:tcW w:w="5534" w:type="dxa"/>
            <w:shd w:val="clear" w:color="auto" w:fill="auto"/>
          </w:tcPr>
          <w:p w14:paraId="428C1198" w14:textId="5A8222FE"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Identification and evaluation of e</w:t>
            </w:r>
            <w:r w:rsidR="00FD2DA3" w:rsidRPr="0013250C">
              <w:rPr>
                <w:rFonts w:ascii="Calibri" w:eastAsia="Calibri" w:hAnsi="Calibri" w:cs="Times New Roman"/>
                <w:color w:val="000000"/>
                <w:sz w:val="20"/>
                <w:highlight w:val="yellow"/>
              </w:rPr>
              <w:t xml:space="preserve">xisting risk control measures </w:t>
            </w:r>
          </w:p>
        </w:tc>
        <w:tc>
          <w:tcPr>
            <w:tcW w:w="790" w:type="dxa"/>
            <w:vMerge/>
            <w:shd w:val="clear" w:color="auto" w:fill="auto"/>
          </w:tcPr>
          <w:p w14:paraId="128BD0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18C3233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112BD26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9325FF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8374663" w14:textId="77777777" w:rsidTr="00FD2DA3">
        <w:trPr>
          <w:jc w:val="center"/>
        </w:trPr>
        <w:tc>
          <w:tcPr>
            <w:tcW w:w="645" w:type="dxa"/>
            <w:shd w:val="clear" w:color="auto" w:fill="auto"/>
            <w:vAlign w:val="center"/>
          </w:tcPr>
          <w:p w14:paraId="0D4A941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11FDC59"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5.3</w:t>
            </w:r>
          </w:p>
        </w:tc>
        <w:tc>
          <w:tcPr>
            <w:tcW w:w="1050" w:type="dxa"/>
            <w:shd w:val="clear" w:color="auto" w:fill="00AFAA"/>
            <w:vAlign w:val="center"/>
          </w:tcPr>
          <w:p w14:paraId="3E54F95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5534" w:type="dxa"/>
            <w:shd w:val="clear" w:color="auto" w:fill="auto"/>
            <w:vAlign w:val="center"/>
          </w:tcPr>
          <w:p w14:paraId="5CEDF1C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b/>
                <w:color w:val="000000"/>
                <w:sz w:val="20"/>
                <w:highlight w:val="yellow"/>
              </w:rPr>
              <w:t>Conduct of a SIRA workshop</w:t>
            </w:r>
          </w:p>
        </w:tc>
        <w:tc>
          <w:tcPr>
            <w:tcW w:w="6119" w:type="dxa"/>
            <w:gridSpan w:val="5"/>
            <w:shd w:val="clear" w:color="auto" w:fill="00AFAA"/>
            <w:vAlign w:val="center"/>
          </w:tcPr>
          <w:p w14:paraId="2F61DBB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0CB6623" w14:textId="77777777" w:rsidTr="00FD2DA3">
        <w:trPr>
          <w:trHeight w:val="257"/>
          <w:jc w:val="center"/>
        </w:trPr>
        <w:tc>
          <w:tcPr>
            <w:tcW w:w="645" w:type="dxa"/>
            <w:shd w:val="clear" w:color="auto" w:fill="auto"/>
            <w:vAlign w:val="center"/>
          </w:tcPr>
          <w:p w14:paraId="5B9419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B9BC14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152382E"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5.3.1</w:t>
            </w:r>
          </w:p>
        </w:tc>
        <w:tc>
          <w:tcPr>
            <w:tcW w:w="5534" w:type="dxa"/>
            <w:shd w:val="clear" w:color="auto" w:fill="auto"/>
            <w:vAlign w:val="center"/>
          </w:tcPr>
          <w:p w14:paraId="4A41F475"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Practical arrangements and resources</w:t>
            </w:r>
          </w:p>
        </w:tc>
        <w:tc>
          <w:tcPr>
            <w:tcW w:w="790" w:type="dxa"/>
            <w:vMerge w:val="restart"/>
            <w:shd w:val="clear" w:color="auto" w:fill="auto"/>
            <w:vAlign w:val="center"/>
          </w:tcPr>
          <w:p w14:paraId="5F4C0BBD"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vAlign w:val="center"/>
          </w:tcPr>
          <w:p w14:paraId="036B31CC" w14:textId="77777777" w:rsidR="00FD2DA3" w:rsidRPr="0013250C" w:rsidRDefault="00FD2DA3" w:rsidP="00FD2DA3">
            <w:pPr>
              <w:ind w:left="113" w:right="113"/>
              <w:rPr>
                <w:rFonts w:ascii="Calibri" w:eastAsia="Calibri" w:hAnsi="Calibri" w:cs="Times New Roman"/>
                <w:color w:val="000000"/>
                <w:sz w:val="20"/>
                <w:szCs w:val="20"/>
                <w:highlight w:val="yellow"/>
              </w:rPr>
            </w:pPr>
            <w:r w:rsidRPr="0013250C">
              <w:rPr>
                <w:rFonts w:ascii="Calibri" w:eastAsia="Calibri" w:hAnsi="Calibri" w:cs="Times New Roman"/>
                <w:color w:val="000000"/>
                <w:sz w:val="20"/>
                <w:szCs w:val="20"/>
                <w:highlight w:val="yellow"/>
              </w:rPr>
              <w:t>Conduct of SIRA scoring exercise and identification of additions risk controls.</w:t>
            </w:r>
          </w:p>
        </w:tc>
        <w:tc>
          <w:tcPr>
            <w:tcW w:w="2964" w:type="dxa"/>
            <w:vMerge w:val="restart"/>
            <w:shd w:val="clear" w:color="auto" w:fill="auto"/>
            <w:vAlign w:val="center"/>
          </w:tcPr>
          <w:p w14:paraId="426214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val="restart"/>
            <w:shd w:val="clear" w:color="auto" w:fill="auto"/>
            <w:vAlign w:val="center"/>
          </w:tcPr>
          <w:p w14:paraId="47B1F33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46135354" w14:textId="77777777" w:rsidTr="00FD2DA3">
        <w:trPr>
          <w:trHeight w:val="257"/>
          <w:jc w:val="center"/>
        </w:trPr>
        <w:tc>
          <w:tcPr>
            <w:tcW w:w="645" w:type="dxa"/>
            <w:shd w:val="clear" w:color="auto" w:fill="auto"/>
            <w:vAlign w:val="center"/>
          </w:tcPr>
          <w:p w14:paraId="6619FD3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E132EA6"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10F154B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5.3.2</w:t>
            </w:r>
          </w:p>
        </w:tc>
        <w:tc>
          <w:tcPr>
            <w:tcW w:w="5534" w:type="dxa"/>
            <w:shd w:val="clear" w:color="auto" w:fill="auto"/>
            <w:vAlign w:val="center"/>
          </w:tcPr>
          <w:p w14:paraId="154BFC73"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Roles and responsibilities</w:t>
            </w:r>
          </w:p>
        </w:tc>
        <w:tc>
          <w:tcPr>
            <w:tcW w:w="790" w:type="dxa"/>
            <w:vMerge/>
            <w:shd w:val="clear" w:color="auto" w:fill="auto"/>
            <w:vAlign w:val="center"/>
          </w:tcPr>
          <w:p w14:paraId="1F2086F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3DE5AA1C" w14:textId="77777777" w:rsidR="00FD2DA3" w:rsidRPr="0013250C" w:rsidRDefault="00FD2DA3" w:rsidP="00FD2DA3">
            <w:pPr>
              <w:ind w:left="113" w:right="113"/>
              <w:rPr>
                <w:rFonts w:ascii="Calibri" w:eastAsia="Calibri" w:hAnsi="Calibri" w:cs="Times New Roman"/>
                <w:color w:val="000000"/>
                <w:szCs w:val="18"/>
                <w:highlight w:val="yellow"/>
              </w:rPr>
            </w:pPr>
          </w:p>
        </w:tc>
        <w:tc>
          <w:tcPr>
            <w:tcW w:w="2964" w:type="dxa"/>
            <w:vMerge/>
            <w:shd w:val="clear" w:color="auto" w:fill="auto"/>
            <w:vAlign w:val="center"/>
          </w:tcPr>
          <w:p w14:paraId="2EBBD6D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772E4B8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0FC5E7A5" w14:textId="77777777" w:rsidTr="00FD2DA3">
        <w:trPr>
          <w:trHeight w:val="257"/>
          <w:jc w:val="center"/>
        </w:trPr>
        <w:tc>
          <w:tcPr>
            <w:tcW w:w="645" w:type="dxa"/>
            <w:shd w:val="clear" w:color="auto" w:fill="auto"/>
            <w:vAlign w:val="center"/>
          </w:tcPr>
          <w:p w14:paraId="6E7091A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6F90D98E"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2F722C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5.3.3</w:t>
            </w:r>
          </w:p>
        </w:tc>
        <w:tc>
          <w:tcPr>
            <w:tcW w:w="5534" w:type="dxa"/>
            <w:shd w:val="clear" w:color="auto" w:fill="auto"/>
            <w:vAlign w:val="center"/>
          </w:tcPr>
          <w:p w14:paraId="7DFE38C8"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Stakeholder participation</w:t>
            </w:r>
          </w:p>
        </w:tc>
        <w:tc>
          <w:tcPr>
            <w:tcW w:w="790" w:type="dxa"/>
            <w:vMerge/>
            <w:shd w:val="clear" w:color="auto" w:fill="auto"/>
            <w:vAlign w:val="center"/>
          </w:tcPr>
          <w:p w14:paraId="1CD5409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3C1C15CF" w14:textId="77777777" w:rsidR="00FD2DA3" w:rsidRPr="0013250C" w:rsidRDefault="00FD2DA3" w:rsidP="00FD2DA3">
            <w:pPr>
              <w:ind w:left="113" w:right="113"/>
              <w:rPr>
                <w:rFonts w:ascii="Calibri" w:eastAsia="Calibri" w:hAnsi="Calibri" w:cs="Times New Roman"/>
                <w:color w:val="000000"/>
                <w:szCs w:val="18"/>
                <w:highlight w:val="yellow"/>
              </w:rPr>
            </w:pPr>
          </w:p>
        </w:tc>
        <w:tc>
          <w:tcPr>
            <w:tcW w:w="2964" w:type="dxa"/>
            <w:vMerge/>
            <w:shd w:val="clear" w:color="auto" w:fill="auto"/>
            <w:vAlign w:val="center"/>
          </w:tcPr>
          <w:p w14:paraId="1C7D731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13B487A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75A1EC7" w14:textId="77777777" w:rsidTr="00FD2DA3">
        <w:trPr>
          <w:jc w:val="center"/>
        </w:trPr>
        <w:tc>
          <w:tcPr>
            <w:tcW w:w="645" w:type="dxa"/>
            <w:shd w:val="clear" w:color="auto" w:fill="auto"/>
            <w:vAlign w:val="center"/>
          </w:tcPr>
          <w:p w14:paraId="365458B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CDC5206"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B439F74"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5.3.4</w:t>
            </w:r>
          </w:p>
        </w:tc>
        <w:tc>
          <w:tcPr>
            <w:tcW w:w="5534" w:type="dxa"/>
            <w:shd w:val="clear" w:color="auto" w:fill="auto"/>
            <w:vAlign w:val="center"/>
          </w:tcPr>
          <w:p w14:paraId="3C48CE8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Use of case studies and evidential resources</w:t>
            </w:r>
          </w:p>
        </w:tc>
        <w:tc>
          <w:tcPr>
            <w:tcW w:w="790" w:type="dxa"/>
            <w:vMerge/>
            <w:shd w:val="clear" w:color="auto" w:fill="auto"/>
            <w:vAlign w:val="center"/>
          </w:tcPr>
          <w:p w14:paraId="5026E88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7FB36FA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21D09B5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5AE326F3"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07C1D98B" w14:textId="77777777" w:rsidTr="00FD2DA3">
        <w:trPr>
          <w:jc w:val="center"/>
        </w:trPr>
        <w:tc>
          <w:tcPr>
            <w:tcW w:w="645" w:type="dxa"/>
            <w:shd w:val="clear" w:color="auto" w:fill="auto"/>
            <w:vAlign w:val="center"/>
          </w:tcPr>
          <w:p w14:paraId="375BA4B7"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800" w:type="dxa"/>
            <w:shd w:val="clear" w:color="auto" w:fill="auto"/>
            <w:vAlign w:val="center"/>
          </w:tcPr>
          <w:p w14:paraId="51CAD3F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6D31F873"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5.3.5</w:t>
            </w:r>
          </w:p>
        </w:tc>
        <w:tc>
          <w:tcPr>
            <w:tcW w:w="5534" w:type="dxa"/>
            <w:shd w:val="clear" w:color="auto" w:fill="auto"/>
            <w:vAlign w:val="center"/>
          </w:tcPr>
          <w:p w14:paraId="3115588D"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Pre-mitigation scoring</w:t>
            </w:r>
          </w:p>
        </w:tc>
        <w:tc>
          <w:tcPr>
            <w:tcW w:w="790" w:type="dxa"/>
            <w:vMerge/>
            <w:shd w:val="clear" w:color="auto" w:fill="auto"/>
            <w:vAlign w:val="center"/>
          </w:tcPr>
          <w:p w14:paraId="1AF2EDF8"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696" w:type="dxa"/>
            <w:vMerge/>
            <w:shd w:val="clear" w:color="auto" w:fill="auto"/>
            <w:vAlign w:val="center"/>
          </w:tcPr>
          <w:p w14:paraId="74A00747"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2964" w:type="dxa"/>
            <w:vMerge/>
            <w:shd w:val="clear" w:color="auto" w:fill="auto"/>
            <w:vAlign w:val="center"/>
          </w:tcPr>
          <w:p w14:paraId="3A4413DF"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669" w:type="dxa"/>
            <w:gridSpan w:val="2"/>
            <w:vMerge/>
            <w:shd w:val="clear" w:color="auto" w:fill="auto"/>
            <w:vAlign w:val="center"/>
          </w:tcPr>
          <w:p w14:paraId="60BB2D33"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5514775C" w14:textId="77777777" w:rsidTr="00FD2DA3">
        <w:trPr>
          <w:jc w:val="center"/>
        </w:trPr>
        <w:tc>
          <w:tcPr>
            <w:tcW w:w="645" w:type="dxa"/>
            <w:shd w:val="clear" w:color="auto" w:fill="auto"/>
            <w:vAlign w:val="center"/>
          </w:tcPr>
          <w:p w14:paraId="32C35F1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C230A8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3756F651"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5.3.6</w:t>
            </w:r>
          </w:p>
        </w:tc>
        <w:tc>
          <w:tcPr>
            <w:tcW w:w="5534" w:type="dxa"/>
            <w:shd w:val="clear" w:color="auto" w:fill="auto"/>
            <w:vAlign w:val="center"/>
          </w:tcPr>
          <w:p w14:paraId="1E345A25" w14:textId="06A195F2"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Identification and evaluation of additional</w:t>
            </w:r>
            <w:r w:rsidRPr="0013250C">
              <w:rPr>
                <w:rFonts w:ascii="Calibri" w:eastAsia="Calibri" w:hAnsi="Calibri" w:cs="Times New Roman"/>
                <w:color w:val="000000"/>
                <w:sz w:val="20"/>
                <w:highlight w:val="yellow"/>
              </w:rPr>
              <w:t xml:space="preserve"> </w:t>
            </w:r>
            <w:r w:rsidR="00FD2DA3" w:rsidRPr="0013250C">
              <w:rPr>
                <w:rFonts w:ascii="Calibri" w:eastAsia="Calibri" w:hAnsi="Calibri" w:cs="Times New Roman"/>
                <w:color w:val="000000"/>
                <w:sz w:val="20"/>
                <w:highlight w:val="yellow"/>
              </w:rPr>
              <w:t>risk control measures</w:t>
            </w:r>
          </w:p>
        </w:tc>
        <w:tc>
          <w:tcPr>
            <w:tcW w:w="790" w:type="dxa"/>
            <w:vMerge/>
            <w:shd w:val="clear" w:color="auto" w:fill="auto"/>
            <w:vAlign w:val="center"/>
          </w:tcPr>
          <w:p w14:paraId="5972F35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29ED34E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0C1370E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60DE8EAD"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22F7A28" w14:textId="77777777" w:rsidTr="00FD2DA3">
        <w:trPr>
          <w:jc w:val="center"/>
        </w:trPr>
        <w:tc>
          <w:tcPr>
            <w:tcW w:w="645" w:type="dxa"/>
            <w:shd w:val="clear" w:color="auto" w:fill="auto"/>
            <w:vAlign w:val="center"/>
          </w:tcPr>
          <w:p w14:paraId="0D33EF93"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1C7A842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32C133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5.3.7</w:t>
            </w:r>
          </w:p>
        </w:tc>
        <w:tc>
          <w:tcPr>
            <w:tcW w:w="5534" w:type="dxa"/>
            <w:shd w:val="clear" w:color="auto" w:fill="auto"/>
            <w:vAlign w:val="center"/>
          </w:tcPr>
          <w:p w14:paraId="6CEA49BF"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Post-mitigation scoring</w:t>
            </w:r>
          </w:p>
        </w:tc>
        <w:tc>
          <w:tcPr>
            <w:tcW w:w="790" w:type="dxa"/>
            <w:vMerge/>
            <w:shd w:val="clear" w:color="auto" w:fill="auto"/>
            <w:vAlign w:val="center"/>
          </w:tcPr>
          <w:p w14:paraId="731C0EA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166A4C93"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0708504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64FCD2C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5523E27" w14:textId="77777777" w:rsidTr="00FD2DA3">
        <w:trPr>
          <w:jc w:val="center"/>
        </w:trPr>
        <w:tc>
          <w:tcPr>
            <w:tcW w:w="645" w:type="dxa"/>
            <w:shd w:val="clear" w:color="auto" w:fill="auto"/>
            <w:vAlign w:val="center"/>
          </w:tcPr>
          <w:p w14:paraId="026E242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66DBAEB"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5.4</w:t>
            </w:r>
          </w:p>
        </w:tc>
        <w:tc>
          <w:tcPr>
            <w:tcW w:w="1050" w:type="dxa"/>
            <w:shd w:val="clear" w:color="auto" w:fill="00AFAA"/>
            <w:vAlign w:val="center"/>
          </w:tcPr>
          <w:p w14:paraId="4AA89F8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5534" w:type="dxa"/>
            <w:shd w:val="clear" w:color="auto" w:fill="auto"/>
            <w:vAlign w:val="center"/>
          </w:tcPr>
          <w:p w14:paraId="41FD5DA1"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Post SIRA workshop actions</w:t>
            </w:r>
          </w:p>
        </w:tc>
        <w:tc>
          <w:tcPr>
            <w:tcW w:w="6119" w:type="dxa"/>
            <w:gridSpan w:val="5"/>
            <w:shd w:val="clear" w:color="auto" w:fill="00AFAA"/>
            <w:vAlign w:val="center"/>
          </w:tcPr>
          <w:p w14:paraId="2FFDC3E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3B1359D" w14:textId="77777777" w:rsidTr="00FD2DA3">
        <w:trPr>
          <w:jc w:val="center"/>
        </w:trPr>
        <w:tc>
          <w:tcPr>
            <w:tcW w:w="645" w:type="dxa"/>
            <w:shd w:val="clear" w:color="auto" w:fill="auto"/>
            <w:vAlign w:val="center"/>
          </w:tcPr>
          <w:p w14:paraId="2F273CF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F5A2DDE"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119E4D3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5.4.1</w:t>
            </w:r>
          </w:p>
        </w:tc>
        <w:tc>
          <w:tcPr>
            <w:tcW w:w="5534" w:type="dxa"/>
            <w:shd w:val="clear" w:color="auto" w:fill="auto"/>
            <w:vAlign w:val="center"/>
          </w:tcPr>
          <w:p w14:paraId="01059107"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Preparation of a report</w:t>
            </w:r>
          </w:p>
        </w:tc>
        <w:tc>
          <w:tcPr>
            <w:tcW w:w="790" w:type="dxa"/>
            <w:vMerge w:val="restart"/>
            <w:shd w:val="clear" w:color="auto" w:fill="auto"/>
            <w:vAlign w:val="center"/>
          </w:tcPr>
          <w:p w14:paraId="4D995CAF"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vAlign w:val="center"/>
          </w:tcPr>
          <w:p w14:paraId="0F8586B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Development of report using template.</w:t>
            </w:r>
          </w:p>
        </w:tc>
        <w:tc>
          <w:tcPr>
            <w:tcW w:w="2964" w:type="dxa"/>
            <w:vMerge w:val="restart"/>
            <w:shd w:val="clear" w:color="auto" w:fill="auto"/>
            <w:vAlign w:val="center"/>
          </w:tcPr>
          <w:p w14:paraId="108CB61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val="restart"/>
            <w:shd w:val="clear" w:color="auto" w:fill="auto"/>
            <w:vAlign w:val="center"/>
          </w:tcPr>
          <w:p w14:paraId="0132C4B6"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9B012C7" w14:textId="77777777" w:rsidTr="00FD2DA3">
        <w:trPr>
          <w:jc w:val="center"/>
        </w:trPr>
        <w:tc>
          <w:tcPr>
            <w:tcW w:w="645" w:type="dxa"/>
            <w:shd w:val="clear" w:color="auto" w:fill="auto"/>
            <w:vAlign w:val="center"/>
          </w:tcPr>
          <w:p w14:paraId="1062840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2E70DF05"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3B28A16A"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5.4.2</w:t>
            </w:r>
          </w:p>
        </w:tc>
        <w:tc>
          <w:tcPr>
            <w:tcW w:w="5534" w:type="dxa"/>
            <w:shd w:val="clear" w:color="auto" w:fill="auto"/>
            <w:vAlign w:val="center"/>
          </w:tcPr>
          <w:p w14:paraId="20C5327E"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Prioritisation of risk control measures</w:t>
            </w:r>
          </w:p>
        </w:tc>
        <w:tc>
          <w:tcPr>
            <w:tcW w:w="790" w:type="dxa"/>
            <w:vMerge/>
            <w:shd w:val="clear" w:color="auto" w:fill="auto"/>
            <w:vAlign w:val="center"/>
          </w:tcPr>
          <w:p w14:paraId="482ED8C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483FFFD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5A4602D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4AE7CCF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0466BDE" w14:textId="77777777" w:rsidTr="00FD2DA3">
        <w:trPr>
          <w:jc w:val="center"/>
        </w:trPr>
        <w:tc>
          <w:tcPr>
            <w:tcW w:w="645" w:type="dxa"/>
            <w:shd w:val="clear" w:color="auto" w:fill="auto"/>
            <w:vAlign w:val="center"/>
          </w:tcPr>
          <w:p w14:paraId="32CD225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2ABAA2B"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EABF47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5.4.3</w:t>
            </w:r>
          </w:p>
        </w:tc>
        <w:tc>
          <w:tcPr>
            <w:tcW w:w="5534" w:type="dxa"/>
            <w:shd w:val="clear" w:color="auto" w:fill="auto"/>
            <w:vAlign w:val="center"/>
          </w:tcPr>
          <w:p w14:paraId="75CD24BC"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Communication of the results of the SIRA process</w:t>
            </w:r>
          </w:p>
        </w:tc>
        <w:tc>
          <w:tcPr>
            <w:tcW w:w="790" w:type="dxa"/>
            <w:vMerge/>
            <w:shd w:val="clear" w:color="auto" w:fill="auto"/>
            <w:vAlign w:val="center"/>
          </w:tcPr>
          <w:p w14:paraId="5A072C0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603183A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669384F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4460CA87"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FD2DA3" w14:paraId="371F0703" w14:textId="77777777" w:rsidTr="00FD2DA3">
        <w:trPr>
          <w:jc w:val="center"/>
        </w:trPr>
        <w:tc>
          <w:tcPr>
            <w:tcW w:w="645" w:type="dxa"/>
            <w:shd w:val="clear" w:color="auto" w:fill="auto"/>
            <w:vAlign w:val="center"/>
          </w:tcPr>
          <w:p w14:paraId="38A500C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2D1BF065"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3E21036"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5.4.5</w:t>
            </w:r>
          </w:p>
        </w:tc>
        <w:tc>
          <w:tcPr>
            <w:tcW w:w="5534" w:type="dxa"/>
            <w:shd w:val="clear" w:color="auto" w:fill="auto"/>
            <w:vAlign w:val="center"/>
          </w:tcPr>
          <w:p w14:paraId="32949FF7" w14:textId="77777777" w:rsidR="00FD2DA3" w:rsidRPr="00FD2DA3" w:rsidRDefault="00FD2DA3" w:rsidP="00FD2DA3">
            <w:pPr>
              <w:ind w:left="113" w:right="113"/>
              <w:jc w:val="right"/>
              <w:rPr>
                <w:rFonts w:ascii="Calibri" w:eastAsia="Calibri" w:hAnsi="Calibri" w:cs="Times New Roman"/>
                <w:color w:val="000000"/>
                <w:sz w:val="20"/>
              </w:rPr>
            </w:pPr>
            <w:r w:rsidRPr="0013250C">
              <w:rPr>
                <w:rFonts w:ascii="Calibri" w:eastAsia="Calibri" w:hAnsi="Calibri" w:cs="Times New Roman"/>
                <w:color w:val="000000"/>
                <w:sz w:val="20"/>
                <w:highlight w:val="yellow"/>
              </w:rPr>
              <w:t>SIRA review and follow up activities</w:t>
            </w:r>
          </w:p>
        </w:tc>
        <w:tc>
          <w:tcPr>
            <w:tcW w:w="790" w:type="dxa"/>
            <w:vMerge/>
            <w:shd w:val="clear" w:color="auto" w:fill="auto"/>
            <w:vAlign w:val="center"/>
          </w:tcPr>
          <w:p w14:paraId="0AC990FD" w14:textId="77777777" w:rsidR="00FD2DA3" w:rsidRPr="00FD2DA3" w:rsidRDefault="00FD2DA3" w:rsidP="00FD2DA3">
            <w:pPr>
              <w:ind w:left="113" w:right="113"/>
              <w:rPr>
                <w:rFonts w:ascii="Calibri" w:eastAsia="Calibri" w:hAnsi="Calibri" w:cs="Times New Roman"/>
                <w:color w:val="000000"/>
                <w:sz w:val="20"/>
              </w:rPr>
            </w:pPr>
          </w:p>
        </w:tc>
        <w:tc>
          <w:tcPr>
            <w:tcW w:w="1696" w:type="dxa"/>
            <w:vMerge/>
            <w:shd w:val="clear" w:color="auto" w:fill="auto"/>
            <w:vAlign w:val="center"/>
          </w:tcPr>
          <w:p w14:paraId="71CBED9C" w14:textId="77777777" w:rsidR="00FD2DA3" w:rsidRPr="00FD2DA3" w:rsidRDefault="00FD2DA3" w:rsidP="00FD2DA3">
            <w:pPr>
              <w:ind w:left="113" w:right="113"/>
              <w:rPr>
                <w:rFonts w:ascii="Calibri" w:eastAsia="Calibri" w:hAnsi="Calibri" w:cs="Times New Roman"/>
                <w:color w:val="000000"/>
                <w:sz w:val="20"/>
              </w:rPr>
            </w:pPr>
          </w:p>
        </w:tc>
        <w:tc>
          <w:tcPr>
            <w:tcW w:w="2964" w:type="dxa"/>
            <w:vMerge/>
            <w:shd w:val="clear" w:color="auto" w:fill="auto"/>
            <w:vAlign w:val="center"/>
          </w:tcPr>
          <w:p w14:paraId="37676040" w14:textId="77777777" w:rsidR="00FD2DA3" w:rsidRPr="00FD2DA3" w:rsidRDefault="00FD2DA3" w:rsidP="00FD2DA3">
            <w:pPr>
              <w:ind w:left="113" w:right="113"/>
              <w:rPr>
                <w:rFonts w:ascii="Calibri" w:eastAsia="Calibri" w:hAnsi="Calibri" w:cs="Times New Roman"/>
                <w:color w:val="000000"/>
                <w:sz w:val="20"/>
              </w:rPr>
            </w:pPr>
          </w:p>
        </w:tc>
        <w:tc>
          <w:tcPr>
            <w:tcW w:w="669" w:type="dxa"/>
            <w:gridSpan w:val="2"/>
            <w:vMerge/>
            <w:shd w:val="clear" w:color="auto" w:fill="auto"/>
            <w:vAlign w:val="center"/>
          </w:tcPr>
          <w:p w14:paraId="13E4445B" w14:textId="77777777" w:rsidR="00FD2DA3" w:rsidRPr="00FD2DA3" w:rsidRDefault="00FD2DA3" w:rsidP="00FD2DA3">
            <w:pPr>
              <w:ind w:left="113" w:right="113"/>
              <w:rPr>
                <w:rFonts w:ascii="Calibri" w:eastAsia="Calibri" w:hAnsi="Calibri" w:cs="Times New Roman"/>
                <w:color w:val="000000"/>
                <w:sz w:val="20"/>
              </w:rPr>
            </w:pPr>
          </w:p>
        </w:tc>
      </w:tr>
    </w:tbl>
    <w:p w14:paraId="3C5CE185" w14:textId="77777777" w:rsidR="00FD2DA3" w:rsidRPr="00FD2DA3" w:rsidRDefault="00FD2DA3" w:rsidP="00FD2DA3">
      <w:pPr>
        <w:spacing w:after="120"/>
        <w:rPr>
          <w:rFonts w:ascii="Calibri" w:eastAsia="Calibri" w:hAnsi="Calibri" w:cs="Times New Roman"/>
        </w:rPr>
      </w:pPr>
    </w:p>
    <w:p w14:paraId="52448694" w14:textId="77777777" w:rsidR="00FD2DA3" w:rsidRPr="00FD2DA3" w:rsidRDefault="00FD2DA3" w:rsidP="00FD2DA3"/>
    <w:p w14:paraId="29EBBEBF" w14:textId="77777777" w:rsidR="00FD2DA3" w:rsidRPr="00FD2DA3" w:rsidRDefault="00FD2DA3" w:rsidP="00FD2DA3">
      <w:pPr>
        <w:spacing w:after="200" w:line="276" w:lineRule="auto"/>
        <w:rPr>
          <w:rFonts w:eastAsia="Times New Roman" w:cs="Times New Roman"/>
          <w:b/>
          <w:color w:val="009FDF"/>
          <w:sz w:val="32"/>
          <w:szCs w:val="24"/>
          <w:u w:val="single" w:color="009FDF"/>
        </w:rPr>
      </w:pPr>
      <w:r w:rsidRPr="00FD2DA3">
        <w:br w:type="page"/>
      </w:r>
    </w:p>
    <w:p w14:paraId="54017D34"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218" w:name="_Toc527543756"/>
      <w:r w:rsidRPr="00FD2DA3">
        <w:rPr>
          <w:rFonts w:eastAsia="Times New Roman" w:cs="Times New Roman"/>
          <w:b/>
          <w:color w:val="009FDF"/>
          <w:sz w:val="32"/>
          <w:szCs w:val="24"/>
          <w:u w:val="single" w:color="009FDF"/>
        </w:rPr>
        <w:lastRenderedPageBreak/>
        <w:t>SIMULATION</w:t>
      </w:r>
      <w:bookmarkEnd w:id="218"/>
    </w:p>
    <w:p w14:paraId="582D093C" w14:textId="77777777" w:rsidR="00FD2DA3" w:rsidRPr="00D7746B" w:rsidRDefault="00FD2DA3" w:rsidP="00D7746B">
      <w:pPr>
        <w:pStyle w:val="Heading1"/>
        <w:numPr>
          <w:ilvl w:val="0"/>
          <w:numId w:val="33"/>
        </w:numPr>
      </w:pPr>
      <w:bookmarkStart w:id="219" w:name="_Toc527543757"/>
      <w:r w:rsidRPr="00D7746B">
        <w:t>SCOPE</w:t>
      </w:r>
      <w:bookmarkEnd w:id="219"/>
    </w:p>
    <w:p w14:paraId="52C8185D"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15B9242" w14:textId="77777777" w:rsidR="00FD2DA3" w:rsidRPr="00FD2DA3" w:rsidRDefault="00FD2DA3" w:rsidP="00FD2DA3">
      <w:pPr>
        <w:spacing w:after="120"/>
        <w:rPr>
          <w:sz w:val="22"/>
        </w:rPr>
      </w:pPr>
      <w:r w:rsidRPr="00FD2DA3">
        <w:rPr>
          <w:sz w:val="22"/>
          <w:lang w:eastAsia="de-DE"/>
        </w:rPr>
        <w:t xml:space="preserve">This module </w:t>
      </w:r>
      <w:r w:rsidRPr="00FD2DA3">
        <w:rPr>
          <w:sz w:val="22"/>
        </w:rPr>
        <w:t xml:space="preserve">describes the use of simulators for the investigation of risk for specific ship applications and waterway design including modelling various </w:t>
      </w:r>
      <w:proofErr w:type="spellStart"/>
      <w:r w:rsidRPr="00FD2DA3">
        <w:rPr>
          <w:sz w:val="22"/>
        </w:rPr>
        <w:t>AtoN</w:t>
      </w:r>
      <w:proofErr w:type="spellEnd"/>
      <w:r w:rsidRPr="00FD2DA3">
        <w:rPr>
          <w:sz w:val="22"/>
        </w:rPr>
        <w:t xml:space="preserve"> within that waterway and other risk mitigation factors.</w:t>
      </w:r>
    </w:p>
    <w:p w14:paraId="1106CC17"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20" w:name="_Toc527543758"/>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20"/>
    </w:p>
    <w:p w14:paraId="4CD0473A"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D4950BD"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satisfactory </w:t>
      </w:r>
      <w:r w:rsidRPr="00FD2DA3">
        <w:rPr>
          <w:sz w:val="22"/>
          <w:lang w:eastAsia="de-DE"/>
        </w:rPr>
        <w:t xml:space="preserve">understanding of the function and use of simulation techniques in risk management and a </w:t>
      </w:r>
      <w:r w:rsidRPr="00FD2DA3">
        <w:rPr>
          <w:b/>
          <w:sz w:val="22"/>
          <w:lang w:eastAsia="de-DE"/>
        </w:rPr>
        <w:t>basic</w:t>
      </w:r>
      <w:r w:rsidRPr="00FD2DA3">
        <w:rPr>
          <w:sz w:val="22"/>
          <w:lang w:eastAsia="de-DE"/>
        </w:rPr>
        <w:t xml:space="preserve"> understanding how simulation can be used in the effective design of waterways.</w:t>
      </w:r>
    </w:p>
    <w:p w14:paraId="30AB463E" w14:textId="0B362594"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21" w:name="_Toc527543759"/>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del w:id="222" w:author="Kevin Gregory" w:date="2018-10-19T10:16:00Z">
        <w:r w:rsidRPr="00FD2DA3" w:rsidDel="001B3C0D">
          <w:rPr>
            <w:rFonts w:asciiTheme="majorHAnsi" w:eastAsiaTheme="majorEastAsia" w:hAnsiTheme="majorHAnsi" w:cstheme="majorBidi"/>
            <w:b/>
            <w:bCs/>
            <w:color w:val="00AFAA"/>
            <w:sz w:val="28"/>
            <w:szCs w:val="24"/>
          </w:rPr>
          <w:delText>5</w:delText>
        </w:r>
      </w:del>
      <w:ins w:id="223" w:author="Kevin Gregory" w:date="2018-10-19T10:16:00Z">
        <w:r w:rsidR="001B3C0D">
          <w:rPr>
            <w:rFonts w:asciiTheme="majorHAnsi" w:eastAsiaTheme="majorEastAsia" w:hAnsiTheme="majorHAnsi" w:cstheme="majorBidi"/>
            <w:b/>
            <w:bCs/>
            <w:color w:val="00AFAA"/>
            <w:sz w:val="28"/>
            <w:szCs w:val="24"/>
          </w:rPr>
          <w:t>6</w:t>
        </w:r>
      </w:ins>
      <w:r w:rsidRPr="00FD2DA3">
        <w:rPr>
          <w:rFonts w:asciiTheme="majorHAnsi" w:eastAsiaTheme="majorEastAsia" w:hAnsiTheme="majorHAnsi" w:cstheme="majorBidi"/>
          <w:b/>
          <w:bCs/>
          <w:color w:val="00AFAA"/>
          <w:sz w:val="28"/>
          <w:szCs w:val="24"/>
        </w:rPr>
        <w:t xml:space="preserve"> – SIMULATION</w:t>
      </w:r>
      <w:bookmarkEnd w:id="221"/>
    </w:p>
    <w:p w14:paraId="35B27B6F"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B363309" w14:textId="7F2BCACD" w:rsidR="00FD2DA3" w:rsidRPr="00FD2DA3" w:rsidRDefault="00FD2DA3" w:rsidP="00E20AA0">
      <w:pPr>
        <w:pStyle w:val="Tablecaption"/>
      </w:pPr>
      <w:bookmarkStart w:id="224" w:name="_Toc527543691"/>
      <w:bookmarkStart w:id="225" w:name="_Toc527707341"/>
      <w:r w:rsidRPr="00FD2DA3">
        <w:t xml:space="preserve">Detailed Teaching Syllabus - Module </w:t>
      </w:r>
      <w:ins w:id="226" w:author="Kevin Gregory" w:date="2018-10-19T10:15:00Z">
        <w:r w:rsidR="001B3C0D">
          <w:t>6</w:t>
        </w:r>
      </w:ins>
      <w:del w:id="227" w:author="Kevin Gregory" w:date="2018-10-19T10:15:00Z">
        <w:r w:rsidRPr="00FD2DA3" w:rsidDel="001B3C0D">
          <w:delText>5</w:delText>
        </w:r>
      </w:del>
      <w:bookmarkEnd w:id="224"/>
      <w:bookmarkEnd w:id="225"/>
    </w:p>
    <w:tbl>
      <w:tblPr>
        <w:tblStyle w:val="TableGrid"/>
        <w:tblW w:w="14148" w:type="dxa"/>
        <w:jc w:val="center"/>
        <w:tblLook w:val="04A0" w:firstRow="1" w:lastRow="0" w:firstColumn="1" w:lastColumn="0" w:noHBand="0" w:noVBand="1"/>
      </w:tblPr>
      <w:tblGrid>
        <w:gridCol w:w="645"/>
        <w:gridCol w:w="800"/>
        <w:gridCol w:w="949"/>
        <w:gridCol w:w="5890"/>
        <w:gridCol w:w="690"/>
        <w:gridCol w:w="1700"/>
        <w:gridCol w:w="2796"/>
        <w:gridCol w:w="678"/>
      </w:tblGrid>
      <w:tr w:rsidR="00FD2DA3" w:rsidRPr="00FD2DA3" w14:paraId="18B571EA" w14:textId="77777777" w:rsidTr="00FD2DA3">
        <w:trPr>
          <w:cantSplit/>
          <w:trHeight w:val="1514"/>
          <w:tblHeader/>
          <w:jc w:val="center"/>
        </w:trPr>
        <w:tc>
          <w:tcPr>
            <w:tcW w:w="494" w:type="dxa"/>
            <w:textDirection w:val="btLr"/>
            <w:vAlign w:val="center"/>
          </w:tcPr>
          <w:p w14:paraId="09508E5B"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7271E15E"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15DFC8B7" w14:textId="77777777" w:rsidR="00FD2DA3" w:rsidRPr="00FD2DA3" w:rsidRDefault="00FD2DA3" w:rsidP="00FD2DA3">
            <w:pPr>
              <w:ind w:left="113" w:right="113"/>
              <w:rPr>
                <w:b/>
                <w:color w:val="00AFAA"/>
                <w:sz w:val="20"/>
              </w:rPr>
            </w:pPr>
            <w:r w:rsidRPr="00FD2DA3">
              <w:rPr>
                <w:b/>
                <w:color w:val="00AFAA"/>
                <w:sz w:val="20"/>
              </w:rPr>
              <w:t>Sub-element</w:t>
            </w:r>
          </w:p>
        </w:tc>
        <w:tc>
          <w:tcPr>
            <w:tcW w:w="6417" w:type="dxa"/>
            <w:vAlign w:val="center"/>
          </w:tcPr>
          <w:p w14:paraId="4523C7CE" w14:textId="77777777" w:rsidR="00FD2DA3" w:rsidRPr="00FD2DA3" w:rsidRDefault="00FD2DA3" w:rsidP="00FD2DA3">
            <w:pPr>
              <w:ind w:left="113" w:right="113"/>
              <w:rPr>
                <w:b/>
                <w:color w:val="00AFAA"/>
                <w:sz w:val="20"/>
              </w:rPr>
            </w:pPr>
            <w:r w:rsidRPr="00FD2DA3">
              <w:rPr>
                <w:b/>
                <w:color w:val="00AFAA"/>
                <w:sz w:val="20"/>
              </w:rPr>
              <w:t>Subject</w:t>
            </w:r>
          </w:p>
        </w:tc>
        <w:tc>
          <w:tcPr>
            <w:tcW w:w="708" w:type="dxa"/>
            <w:textDirection w:val="btLr"/>
            <w:vAlign w:val="center"/>
          </w:tcPr>
          <w:p w14:paraId="08B513F0" w14:textId="77777777" w:rsidR="00FD2DA3" w:rsidRPr="00FD2DA3" w:rsidRDefault="00FD2DA3" w:rsidP="00FD2DA3">
            <w:pPr>
              <w:ind w:left="113" w:right="113"/>
              <w:rPr>
                <w:b/>
                <w:color w:val="00AFAA"/>
                <w:sz w:val="20"/>
              </w:rPr>
            </w:pPr>
            <w:r w:rsidRPr="00FD2DA3">
              <w:rPr>
                <w:b/>
                <w:color w:val="00AFAA"/>
                <w:sz w:val="20"/>
              </w:rPr>
              <w:t>Level of Competence</w:t>
            </w:r>
          </w:p>
        </w:tc>
        <w:tc>
          <w:tcPr>
            <w:tcW w:w="1701" w:type="dxa"/>
            <w:vAlign w:val="center"/>
          </w:tcPr>
          <w:p w14:paraId="25CA9975"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2904" w:type="dxa"/>
            <w:vAlign w:val="center"/>
          </w:tcPr>
          <w:p w14:paraId="686DEAFA" w14:textId="77777777" w:rsidR="00FD2DA3" w:rsidRPr="00FD2DA3" w:rsidRDefault="00FD2DA3" w:rsidP="00FD2DA3">
            <w:pPr>
              <w:ind w:left="113" w:right="113"/>
              <w:rPr>
                <w:b/>
                <w:color w:val="00AFAA"/>
                <w:sz w:val="20"/>
              </w:rPr>
            </w:pPr>
            <w:r w:rsidRPr="00FD2DA3">
              <w:rPr>
                <w:b/>
                <w:color w:val="00AFAA"/>
                <w:sz w:val="20"/>
              </w:rPr>
              <w:t>References</w:t>
            </w:r>
          </w:p>
          <w:p w14:paraId="5BDC71FA" w14:textId="77777777" w:rsidR="00FD2DA3" w:rsidRPr="00FD2DA3" w:rsidRDefault="00FD2DA3" w:rsidP="00FD2DA3">
            <w:pPr>
              <w:ind w:left="113" w:right="113"/>
              <w:rPr>
                <w:b/>
                <w:color w:val="00AFAA"/>
                <w:sz w:val="20"/>
              </w:rPr>
            </w:pPr>
          </w:p>
          <w:p w14:paraId="330D7902" w14:textId="77777777" w:rsidR="00FD2DA3" w:rsidRPr="00FD2DA3" w:rsidRDefault="00FD2DA3" w:rsidP="00FD2DA3">
            <w:pPr>
              <w:ind w:left="113" w:right="113"/>
              <w:rPr>
                <w:b/>
                <w:color w:val="00AFAA"/>
                <w:sz w:val="20"/>
              </w:rPr>
            </w:pPr>
            <w:r w:rsidRPr="00FD2DA3">
              <w:rPr>
                <w:b/>
                <w:color w:val="00AFAA"/>
                <w:sz w:val="20"/>
              </w:rPr>
              <w:t>Rec = Recommendation</w:t>
            </w:r>
          </w:p>
          <w:p w14:paraId="26E81EDD" w14:textId="77777777" w:rsidR="00FD2DA3" w:rsidRPr="00FD2DA3" w:rsidRDefault="00FD2DA3" w:rsidP="00FD2DA3">
            <w:pPr>
              <w:ind w:left="113" w:right="113"/>
              <w:rPr>
                <w:b/>
                <w:color w:val="00AFAA"/>
                <w:sz w:val="20"/>
              </w:rPr>
            </w:pPr>
            <w:r w:rsidRPr="00FD2DA3">
              <w:rPr>
                <w:b/>
                <w:color w:val="00AFAA"/>
                <w:sz w:val="20"/>
              </w:rPr>
              <w:t>GL   = Guideline</w:t>
            </w:r>
          </w:p>
        </w:tc>
        <w:tc>
          <w:tcPr>
            <w:tcW w:w="682" w:type="dxa"/>
            <w:textDirection w:val="btLr"/>
            <w:vAlign w:val="center"/>
          </w:tcPr>
          <w:p w14:paraId="31F4D5A9"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11A6F1B9" w14:textId="77777777" w:rsidTr="00FD2DA3">
        <w:trPr>
          <w:jc w:val="center"/>
        </w:trPr>
        <w:tc>
          <w:tcPr>
            <w:tcW w:w="494" w:type="dxa"/>
          </w:tcPr>
          <w:p w14:paraId="03DFD65C" w14:textId="44A93052" w:rsidR="00FD2DA3" w:rsidRPr="00FD2DA3" w:rsidRDefault="001B3C0D" w:rsidP="00FD2DA3">
            <w:pPr>
              <w:ind w:left="113" w:right="113"/>
              <w:rPr>
                <w:b/>
                <w:color w:val="000000" w:themeColor="text1"/>
                <w:sz w:val="20"/>
              </w:rPr>
            </w:pPr>
            <w:ins w:id="228" w:author="Kevin Gregory" w:date="2018-10-19T10:16:00Z">
              <w:r>
                <w:rPr>
                  <w:b/>
                  <w:color w:val="000000" w:themeColor="text1"/>
                  <w:sz w:val="20"/>
                </w:rPr>
                <w:t>6</w:t>
              </w:r>
            </w:ins>
            <w:del w:id="229" w:author="Kevin Gregory" w:date="2018-10-19T10:16:00Z">
              <w:r w:rsidR="00FD2DA3" w:rsidRPr="00FD2DA3" w:rsidDel="001B3C0D">
                <w:rPr>
                  <w:b/>
                  <w:color w:val="000000" w:themeColor="text1"/>
                  <w:sz w:val="20"/>
                </w:rPr>
                <w:delText>5</w:delText>
              </w:r>
            </w:del>
          </w:p>
        </w:tc>
        <w:tc>
          <w:tcPr>
            <w:tcW w:w="525" w:type="dxa"/>
            <w:shd w:val="clear" w:color="auto" w:fill="00AFAA"/>
          </w:tcPr>
          <w:p w14:paraId="3D2F2B50" w14:textId="77777777" w:rsidR="00FD2DA3" w:rsidRPr="00FD2DA3" w:rsidRDefault="00FD2DA3" w:rsidP="00FD2DA3">
            <w:pPr>
              <w:ind w:left="113" w:right="113"/>
              <w:rPr>
                <w:b/>
                <w:color w:val="000000" w:themeColor="text1"/>
                <w:sz w:val="20"/>
              </w:rPr>
            </w:pPr>
          </w:p>
        </w:tc>
        <w:tc>
          <w:tcPr>
            <w:tcW w:w="717" w:type="dxa"/>
            <w:vMerge w:val="restart"/>
            <w:shd w:val="clear" w:color="auto" w:fill="00AFAA"/>
          </w:tcPr>
          <w:p w14:paraId="559D7620" w14:textId="77777777" w:rsidR="00FD2DA3" w:rsidRPr="00FD2DA3" w:rsidRDefault="00FD2DA3" w:rsidP="00FD2DA3">
            <w:pPr>
              <w:ind w:left="113" w:right="113"/>
              <w:rPr>
                <w:b/>
                <w:color w:val="000000" w:themeColor="text1"/>
                <w:sz w:val="20"/>
              </w:rPr>
            </w:pPr>
          </w:p>
        </w:tc>
        <w:tc>
          <w:tcPr>
            <w:tcW w:w="6417" w:type="dxa"/>
          </w:tcPr>
          <w:p w14:paraId="14C99034" w14:textId="77777777" w:rsidR="00FD2DA3" w:rsidRPr="00FD2DA3" w:rsidRDefault="00FD2DA3" w:rsidP="00FD2DA3">
            <w:pPr>
              <w:ind w:left="113" w:right="113"/>
              <w:rPr>
                <w:b/>
                <w:color w:val="000000" w:themeColor="text1"/>
                <w:sz w:val="20"/>
              </w:rPr>
            </w:pPr>
            <w:r w:rsidRPr="00FD2DA3">
              <w:rPr>
                <w:b/>
                <w:caps/>
                <w:color w:val="000000" w:themeColor="text1"/>
                <w:sz w:val="20"/>
              </w:rPr>
              <w:t>Maritime SIMULATION</w:t>
            </w:r>
          </w:p>
        </w:tc>
        <w:tc>
          <w:tcPr>
            <w:tcW w:w="5995" w:type="dxa"/>
            <w:gridSpan w:val="4"/>
            <w:vMerge w:val="restart"/>
            <w:shd w:val="clear" w:color="auto" w:fill="00AFAA"/>
            <w:vAlign w:val="center"/>
          </w:tcPr>
          <w:p w14:paraId="13ADE7EC" w14:textId="77777777" w:rsidR="00FD2DA3" w:rsidRPr="00FD2DA3" w:rsidRDefault="00FD2DA3" w:rsidP="00FD2DA3">
            <w:pPr>
              <w:ind w:right="113"/>
              <w:rPr>
                <w:b/>
                <w:color w:val="000000" w:themeColor="text1"/>
                <w:sz w:val="20"/>
              </w:rPr>
            </w:pPr>
          </w:p>
        </w:tc>
      </w:tr>
      <w:tr w:rsidR="00FD2DA3" w:rsidRPr="00FD2DA3" w14:paraId="52C273E5" w14:textId="77777777" w:rsidTr="00FD2DA3">
        <w:trPr>
          <w:jc w:val="center"/>
        </w:trPr>
        <w:tc>
          <w:tcPr>
            <w:tcW w:w="494" w:type="dxa"/>
          </w:tcPr>
          <w:p w14:paraId="4C940765" w14:textId="77777777" w:rsidR="00FD2DA3" w:rsidRPr="00FD2DA3" w:rsidRDefault="00FD2DA3" w:rsidP="00FD2DA3">
            <w:pPr>
              <w:ind w:left="113" w:right="113"/>
              <w:rPr>
                <w:b/>
                <w:color w:val="000000" w:themeColor="text1"/>
                <w:sz w:val="20"/>
              </w:rPr>
            </w:pPr>
          </w:p>
        </w:tc>
        <w:tc>
          <w:tcPr>
            <w:tcW w:w="525" w:type="dxa"/>
          </w:tcPr>
          <w:p w14:paraId="65EC8894" w14:textId="3A476C76" w:rsidR="00FD2DA3" w:rsidRPr="00FD2DA3" w:rsidRDefault="00FD2DA3" w:rsidP="00FD2DA3">
            <w:pPr>
              <w:ind w:left="113" w:right="113"/>
              <w:rPr>
                <w:b/>
                <w:color w:val="000000" w:themeColor="text1"/>
                <w:sz w:val="20"/>
              </w:rPr>
            </w:pPr>
            <w:del w:id="230" w:author="Kevin Gregory" w:date="2018-10-19T10:16:00Z">
              <w:r w:rsidRPr="00FD2DA3" w:rsidDel="001B3C0D">
                <w:rPr>
                  <w:b/>
                  <w:color w:val="000000" w:themeColor="text1"/>
                  <w:sz w:val="20"/>
                </w:rPr>
                <w:delText>5</w:delText>
              </w:r>
            </w:del>
            <w:ins w:id="231" w:author="Kevin Gregory" w:date="2018-10-19T10:16:00Z">
              <w:r w:rsidR="001B3C0D">
                <w:rPr>
                  <w:b/>
                  <w:color w:val="000000" w:themeColor="text1"/>
                  <w:sz w:val="20"/>
                </w:rPr>
                <w:t>6</w:t>
              </w:r>
            </w:ins>
            <w:r w:rsidRPr="00FD2DA3">
              <w:rPr>
                <w:b/>
                <w:color w:val="000000" w:themeColor="text1"/>
                <w:sz w:val="20"/>
              </w:rPr>
              <w:t>.1</w:t>
            </w:r>
          </w:p>
        </w:tc>
        <w:tc>
          <w:tcPr>
            <w:tcW w:w="717" w:type="dxa"/>
            <w:vMerge/>
            <w:shd w:val="clear" w:color="auto" w:fill="D9D9D9" w:themeFill="background1" w:themeFillShade="D9"/>
          </w:tcPr>
          <w:p w14:paraId="3E407C45" w14:textId="77777777" w:rsidR="00FD2DA3" w:rsidRPr="00FD2DA3" w:rsidRDefault="00FD2DA3" w:rsidP="00FD2DA3">
            <w:pPr>
              <w:ind w:left="113" w:right="113"/>
              <w:rPr>
                <w:b/>
                <w:color w:val="000000" w:themeColor="text1"/>
                <w:sz w:val="20"/>
              </w:rPr>
            </w:pPr>
          </w:p>
        </w:tc>
        <w:tc>
          <w:tcPr>
            <w:tcW w:w="6417" w:type="dxa"/>
          </w:tcPr>
          <w:p w14:paraId="4AEC2920" w14:textId="77777777" w:rsidR="00FD2DA3" w:rsidRPr="00FD2DA3" w:rsidRDefault="00FD2DA3" w:rsidP="00FD2DA3">
            <w:pPr>
              <w:ind w:left="113" w:right="113"/>
              <w:rPr>
                <w:b/>
                <w:color w:val="000000" w:themeColor="text1"/>
                <w:sz w:val="20"/>
              </w:rPr>
            </w:pPr>
            <w:r w:rsidRPr="00FD2DA3">
              <w:rPr>
                <w:b/>
                <w:color w:val="000000" w:themeColor="text1"/>
                <w:sz w:val="20"/>
              </w:rPr>
              <w:t>Overview of Maritime Simulators, Simulation Techniques &amp; Application Area</w:t>
            </w:r>
          </w:p>
        </w:tc>
        <w:tc>
          <w:tcPr>
            <w:tcW w:w="5995" w:type="dxa"/>
            <w:gridSpan w:val="4"/>
            <w:vMerge/>
            <w:shd w:val="clear" w:color="auto" w:fill="00AFAA"/>
          </w:tcPr>
          <w:p w14:paraId="60F28418" w14:textId="77777777" w:rsidR="00FD2DA3" w:rsidRPr="00FD2DA3" w:rsidRDefault="00FD2DA3" w:rsidP="00FD2DA3">
            <w:pPr>
              <w:ind w:left="113" w:right="113"/>
              <w:rPr>
                <w:b/>
                <w:color w:val="000000" w:themeColor="text1"/>
                <w:sz w:val="20"/>
              </w:rPr>
            </w:pPr>
          </w:p>
        </w:tc>
      </w:tr>
      <w:tr w:rsidR="00FD2DA3" w:rsidRPr="00FD2DA3" w14:paraId="1D287D20" w14:textId="77777777" w:rsidTr="00FD2DA3">
        <w:trPr>
          <w:jc w:val="center"/>
        </w:trPr>
        <w:tc>
          <w:tcPr>
            <w:tcW w:w="494" w:type="dxa"/>
          </w:tcPr>
          <w:p w14:paraId="08E4F69B" w14:textId="77777777" w:rsidR="00FD2DA3" w:rsidRPr="00FD2DA3" w:rsidRDefault="00FD2DA3" w:rsidP="00FD2DA3">
            <w:pPr>
              <w:ind w:left="113" w:right="113"/>
              <w:rPr>
                <w:color w:val="000000" w:themeColor="text1"/>
                <w:sz w:val="20"/>
              </w:rPr>
            </w:pPr>
          </w:p>
        </w:tc>
        <w:tc>
          <w:tcPr>
            <w:tcW w:w="525" w:type="dxa"/>
          </w:tcPr>
          <w:p w14:paraId="52D546B0" w14:textId="77777777" w:rsidR="00FD2DA3" w:rsidRPr="00FD2DA3" w:rsidRDefault="00FD2DA3" w:rsidP="00FD2DA3">
            <w:pPr>
              <w:ind w:left="113" w:right="113"/>
              <w:rPr>
                <w:color w:val="000000" w:themeColor="text1"/>
                <w:sz w:val="20"/>
              </w:rPr>
            </w:pPr>
          </w:p>
        </w:tc>
        <w:tc>
          <w:tcPr>
            <w:tcW w:w="717" w:type="dxa"/>
          </w:tcPr>
          <w:p w14:paraId="5B05B87C" w14:textId="78A0B353" w:rsidR="00FD2DA3" w:rsidRPr="00FD2DA3" w:rsidRDefault="00FD2DA3" w:rsidP="00FD2DA3">
            <w:pPr>
              <w:ind w:left="113" w:right="113"/>
              <w:rPr>
                <w:color w:val="000000" w:themeColor="text1"/>
                <w:sz w:val="20"/>
              </w:rPr>
            </w:pPr>
            <w:del w:id="232" w:author="Kevin Gregory" w:date="2018-10-19T10:16:00Z">
              <w:r w:rsidRPr="00FD2DA3" w:rsidDel="001B3C0D">
                <w:rPr>
                  <w:color w:val="000000" w:themeColor="text1"/>
                  <w:sz w:val="20"/>
                </w:rPr>
                <w:delText>5</w:delText>
              </w:r>
            </w:del>
            <w:ins w:id="233" w:author="Kevin Gregory" w:date="2018-10-19T10:16:00Z">
              <w:r w:rsidR="001B3C0D">
                <w:rPr>
                  <w:color w:val="000000" w:themeColor="text1"/>
                  <w:sz w:val="20"/>
                </w:rPr>
                <w:t>6</w:t>
              </w:r>
            </w:ins>
            <w:r w:rsidRPr="00FD2DA3">
              <w:rPr>
                <w:color w:val="000000" w:themeColor="text1"/>
                <w:sz w:val="20"/>
              </w:rPr>
              <w:t>.1.1</w:t>
            </w:r>
          </w:p>
        </w:tc>
        <w:tc>
          <w:tcPr>
            <w:tcW w:w="6417" w:type="dxa"/>
          </w:tcPr>
          <w:p w14:paraId="05835221" w14:textId="77777777" w:rsidR="00FD2DA3" w:rsidRPr="00FD2DA3" w:rsidRDefault="00FD2DA3" w:rsidP="00FD2DA3">
            <w:pPr>
              <w:ind w:left="113" w:right="113"/>
              <w:jc w:val="right"/>
              <w:rPr>
                <w:color w:val="000000" w:themeColor="text1"/>
                <w:sz w:val="20"/>
              </w:rPr>
            </w:pPr>
            <w:r w:rsidRPr="00FD2DA3">
              <w:rPr>
                <w:color w:val="000000" w:themeColor="text1"/>
                <w:sz w:val="20"/>
              </w:rPr>
              <w:t>Definition and application area of simulation</w:t>
            </w:r>
          </w:p>
        </w:tc>
        <w:tc>
          <w:tcPr>
            <w:tcW w:w="708" w:type="dxa"/>
            <w:vMerge w:val="restart"/>
            <w:vAlign w:val="center"/>
          </w:tcPr>
          <w:p w14:paraId="19F270BE"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701" w:type="dxa"/>
            <w:vMerge w:val="restart"/>
            <w:vAlign w:val="center"/>
          </w:tcPr>
          <w:p w14:paraId="04DBD7B5" w14:textId="77777777" w:rsidR="00FD2DA3" w:rsidRPr="00FD2DA3" w:rsidRDefault="00FD2DA3" w:rsidP="00FD2DA3">
            <w:pPr>
              <w:ind w:left="113" w:right="113"/>
              <w:rPr>
                <w:color w:val="000000" w:themeColor="text1"/>
                <w:sz w:val="20"/>
              </w:rPr>
            </w:pPr>
          </w:p>
        </w:tc>
        <w:tc>
          <w:tcPr>
            <w:tcW w:w="2904" w:type="dxa"/>
          </w:tcPr>
          <w:p w14:paraId="00EEF474" w14:textId="77777777" w:rsidR="00FD2DA3" w:rsidRPr="00FD2DA3" w:rsidRDefault="00FD2DA3" w:rsidP="00FD2DA3">
            <w:pPr>
              <w:ind w:left="113" w:right="113"/>
              <w:rPr>
                <w:color w:val="000000" w:themeColor="text1"/>
                <w:sz w:val="20"/>
              </w:rPr>
            </w:pPr>
            <w:r w:rsidRPr="00FD2DA3">
              <w:rPr>
                <w:color w:val="000000" w:themeColor="text1"/>
                <w:sz w:val="20"/>
              </w:rPr>
              <w:t>Rec O-138</w:t>
            </w:r>
          </w:p>
        </w:tc>
        <w:tc>
          <w:tcPr>
            <w:tcW w:w="682" w:type="dxa"/>
            <w:vMerge w:val="restart"/>
            <w:vAlign w:val="center"/>
          </w:tcPr>
          <w:p w14:paraId="6A24B45E" w14:textId="77777777" w:rsidR="00FD2DA3" w:rsidRPr="00FD2DA3" w:rsidRDefault="00FD2DA3" w:rsidP="00FD2DA3">
            <w:pPr>
              <w:ind w:left="113" w:right="113"/>
              <w:rPr>
                <w:color w:val="000000" w:themeColor="text1"/>
                <w:sz w:val="20"/>
              </w:rPr>
            </w:pPr>
            <w:r w:rsidRPr="00FD2DA3">
              <w:rPr>
                <w:color w:val="000000" w:themeColor="text1"/>
                <w:sz w:val="20"/>
              </w:rPr>
              <w:t>11</w:t>
            </w:r>
          </w:p>
        </w:tc>
      </w:tr>
      <w:tr w:rsidR="00FD2DA3" w:rsidRPr="00FD2DA3" w14:paraId="47D03EA6" w14:textId="77777777" w:rsidTr="00FD2DA3">
        <w:trPr>
          <w:jc w:val="center"/>
        </w:trPr>
        <w:tc>
          <w:tcPr>
            <w:tcW w:w="494" w:type="dxa"/>
          </w:tcPr>
          <w:p w14:paraId="3555070C" w14:textId="77777777" w:rsidR="00FD2DA3" w:rsidRPr="00FD2DA3" w:rsidRDefault="00FD2DA3" w:rsidP="00FD2DA3">
            <w:pPr>
              <w:ind w:left="113" w:right="113"/>
              <w:rPr>
                <w:color w:val="000000" w:themeColor="text1"/>
                <w:sz w:val="20"/>
              </w:rPr>
            </w:pPr>
          </w:p>
        </w:tc>
        <w:tc>
          <w:tcPr>
            <w:tcW w:w="525" w:type="dxa"/>
          </w:tcPr>
          <w:p w14:paraId="19FC29B5" w14:textId="77777777" w:rsidR="00FD2DA3" w:rsidRPr="00FD2DA3" w:rsidRDefault="00FD2DA3" w:rsidP="00FD2DA3">
            <w:pPr>
              <w:ind w:left="113" w:right="113"/>
              <w:rPr>
                <w:color w:val="000000" w:themeColor="text1"/>
                <w:sz w:val="20"/>
              </w:rPr>
            </w:pPr>
          </w:p>
        </w:tc>
        <w:tc>
          <w:tcPr>
            <w:tcW w:w="717" w:type="dxa"/>
          </w:tcPr>
          <w:p w14:paraId="79D8D021" w14:textId="651D37BF" w:rsidR="00FD2DA3" w:rsidRPr="00FD2DA3" w:rsidRDefault="001B3C0D" w:rsidP="00FD2DA3">
            <w:pPr>
              <w:ind w:left="113" w:right="113"/>
              <w:rPr>
                <w:color w:val="000000" w:themeColor="text1"/>
                <w:sz w:val="20"/>
              </w:rPr>
            </w:pPr>
            <w:ins w:id="234" w:author="Kevin Gregory" w:date="2018-10-19T10:16:00Z">
              <w:r>
                <w:rPr>
                  <w:color w:val="000000" w:themeColor="text1"/>
                  <w:sz w:val="20"/>
                </w:rPr>
                <w:t>6</w:t>
              </w:r>
            </w:ins>
            <w:del w:id="235" w:author="Kevin Gregory" w:date="2018-10-19T10:16:00Z">
              <w:r w:rsidR="00FD2DA3" w:rsidRPr="00FD2DA3" w:rsidDel="001B3C0D">
                <w:rPr>
                  <w:color w:val="000000" w:themeColor="text1"/>
                  <w:sz w:val="20"/>
                </w:rPr>
                <w:delText>5</w:delText>
              </w:r>
            </w:del>
            <w:r w:rsidR="00FD2DA3" w:rsidRPr="00FD2DA3">
              <w:rPr>
                <w:color w:val="000000" w:themeColor="text1"/>
                <w:sz w:val="20"/>
              </w:rPr>
              <w:t>.1.2</w:t>
            </w:r>
          </w:p>
        </w:tc>
        <w:tc>
          <w:tcPr>
            <w:tcW w:w="6417" w:type="dxa"/>
          </w:tcPr>
          <w:p w14:paraId="0DB577DB" w14:textId="77777777" w:rsidR="00FD2DA3" w:rsidRPr="00FD2DA3" w:rsidRDefault="00FD2DA3" w:rsidP="00FD2DA3">
            <w:pPr>
              <w:ind w:left="113" w:right="113"/>
              <w:jc w:val="right"/>
              <w:rPr>
                <w:color w:val="000000" w:themeColor="text1"/>
                <w:sz w:val="20"/>
              </w:rPr>
            </w:pPr>
            <w:r w:rsidRPr="00FD2DA3">
              <w:rPr>
                <w:color w:val="000000" w:themeColor="text1"/>
                <w:sz w:val="20"/>
              </w:rPr>
              <w:t>Types of simulators and modes of simulation</w:t>
            </w:r>
          </w:p>
        </w:tc>
        <w:tc>
          <w:tcPr>
            <w:tcW w:w="708" w:type="dxa"/>
            <w:vMerge/>
          </w:tcPr>
          <w:p w14:paraId="05C3B566" w14:textId="77777777" w:rsidR="00FD2DA3" w:rsidRPr="00FD2DA3" w:rsidRDefault="00FD2DA3" w:rsidP="00FD2DA3">
            <w:pPr>
              <w:ind w:left="113" w:right="113"/>
              <w:rPr>
                <w:color w:val="000000" w:themeColor="text1"/>
                <w:sz w:val="20"/>
              </w:rPr>
            </w:pPr>
          </w:p>
        </w:tc>
        <w:tc>
          <w:tcPr>
            <w:tcW w:w="1701" w:type="dxa"/>
            <w:vMerge/>
            <w:vAlign w:val="center"/>
          </w:tcPr>
          <w:p w14:paraId="4012BD4E" w14:textId="77777777" w:rsidR="00FD2DA3" w:rsidRPr="00FD2DA3" w:rsidRDefault="00FD2DA3" w:rsidP="00FD2DA3">
            <w:pPr>
              <w:ind w:left="113" w:right="113"/>
              <w:rPr>
                <w:color w:val="000000" w:themeColor="text1"/>
                <w:sz w:val="20"/>
              </w:rPr>
            </w:pPr>
          </w:p>
        </w:tc>
        <w:tc>
          <w:tcPr>
            <w:tcW w:w="2904" w:type="dxa"/>
          </w:tcPr>
          <w:p w14:paraId="29F53C78" w14:textId="77777777" w:rsidR="00FD2DA3" w:rsidRPr="00FD2DA3" w:rsidRDefault="00FD2DA3" w:rsidP="00FD2DA3">
            <w:pPr>
              <w:ind w:left="113" w:right="113"/>
              <w:rPr>
                <w:color w:val="000000" w:themeColor="text1"/>
                <w:sz w:val="20"/>
              </w:rPr>
            </w:pPr>
            <w:r w:rsidRPr="00FD2DA3">
              <w:rPr>
                <w:color w:val="000000" w:themeColor="text1"/>
                <w:sz w:val="20"/>
              </w:rPr>
              <w:t>GL-1058</w:t>
            </w:r>
          </w:p>
        </w:tc>
        <w:tc>
          <w:tcPr>
            <w:tcW w:w="682" w:type="dxa"/>
            <w:vMerge/>
          </w:tcPr>
          <w:p w14:paraId="401D86FC" w14:textId="77777777" w:rsidR="00FD2DA3" w:rsidRPr="00FD2DA3" w:rsidRDefault="00FD2DA3" w:rsidP="00FD2DA3">
            <w:pPr>
              <w:ind w:left="113" w:right="113"/>
              <w:rPr>
                <w:color w:val="000000" w:themeColor="text1"/>
                <w:sz w:val="20"/>
              </w:rPr>
            </w:pPr>
          </w:p>
        </w:tc>
      </w:tr>
      <w:tr w:rsidR="00FD2DA3" w:rsidRPr="00FD2DA3" w14:paraId="7EEDA901" w14:textId="77777777" w:rsidTr="00FD2DA3">
        <w:trPr>
          <w:jc w:val="center"/>
        </w:trPr>
        <w:tc>
          <w:tcPr>
            <w:tcW w:w="494" w:type="dxa"/>
          </w:tcPr>
          <w:p w14:paraId="1B003CA0" w14:textId="77777777" w:rsidR="00FD2DA3" w:rsidRPr="00FD2DA3" w:rsidRDefault="00FD2DA3" w:rsidP="00FD2DA3">
            <w:pPr>
              <w:ind w:left="113" w:right="113"/>
              <w:rPr>
                <w:color w:val="000000" w:themeColor="text1"/>
                <w:sz w:val="20"/>
              </w:rPr>
            </w:pPr>
          </w:p>
        </w:tc>
        <w:tc>
          <w:tcPr>
            <w:tcW w:w="525" w:type="dxa"/>
          </w:tcPr>
          <w:p w14:paraId="73228330" w14:textId="77777777" w:rsidR="00FD2DA3" w:rsidRPr="00FD2DA3" w:rsidRDefault="00FD2DA3" w:rsidP="00FD2DA3">
            <w:pPr>
              <w:ind w:left="113" w:right="113"/>
              <w:rPr>
                <w:color w:val="000000" w:themeColor="text1"/>
                <w:sz w:val="20"/>
              </w:rPr>
            </w:pPr>
          </w:p>
        </w:tc>
        <w:tc>
          <w:tcPr>
            <w:tcW w:w="717" w:type="dxa"/>
          </w:tcPr>
          <w:p w14:paraId="0E0FCA11" w14:textId="1A2DB463" w:rsidR="00FD2DA3" w:rsidRPr="00FD2DA3" w:rsidRDefault="001B3C0D" w:rsidP="00FD2DA3">
            <w:pPr>
              <w:ind w:left="113" w:right="113"/>
              <w:rPr>
                <w:color w:val="000000" w:themeColor="text1"/>
                <w:sz w:val="20"/>
              </w:rPr>
            </w:pPr>
            <w:ins w:id="236" w:author="Kevin Gregory" w:date="2018-10-19T10:16:00Z">
              <w:r>
                <w:rPr>
                  <w:color w:val="000000" w:themeColor="text1"/>
                  <w:sz w:val="20"/>
                </w:rPr>
                <w:t>6</w:t>
              </w:r>
            </w:ins>
            <w:del w:id="237" w:author="Kevin Gregory" w:date="2018-10-19T10:16:00Z">
              <w:r w:rsidR="00FD2DA3" w:rsidRPr="00FD2DA3" w:rsidDel="001B3C0D">
                <w:rPr>
                  <w:color w:val="000000" w:themeColor="text1"/>
                  <w:sz w:val="20"/>
                </w:rPr>
                <w:delText>5</w:delText>
              </w:r>
            </w:del>
            <w:r w:rsidR="00FD2DA3" w:rsidRPr="00FD2DA3">
              <w:rPr>
                <w:color w:val="000000" w:themeColor="text1"/>
                <w:sz w:val="20"/>
              </w:rPr>
              <w:t>.1.3</w:t>
            </w:r>
          </w:p>
        </w:tc>
        <w:tc>
          <w:tcPr>
            <w:tcW w:w="6417" w:type="dxa"/>
          </w:tcPr>
          <w:p w14:paraId="0EC7AAF2"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Classes of simulators and classification /standards </w:t>
            </w:r>
          </w:p>
        </w:tc>
        <w:tc>
          <w:tcPr>
            <w:tcW w:w="708" w:type="dxa"/>
            <w:vMerge/>
          </w:tcPr>
          <w:p w14:paraId="1CF5C54E" w14:textId="77777777" w:rsidR="00FD2DA3" w:rsidRPr="00FD2DA3" w:rsidRDefault="00FD2DA3" w:rsidP="00FD2DA3">
            <w:pPr>
              <w:ind w:left="113" w:right="113"/>
              <w:rPr>
                <w:color w:val="000000" w:themeColor="text1"/>
                <w:sz w:val="20"/>
              </w:rPr>
            </w:pPr>
          </w:p>
        </w:tc>
        <w:tc>
          <w:tcPr>
            <w:tcW w:w="1701" w:type="dxa"/>
            <w:vMerge/>
            <w:vAlign w:val="center"/>
          </w:tcPr>
          <w:p w14:paraId="1B9F0E71" w14:textId="77777777" w:rsidR="00FD2DA3" w:rsidRPr="00FD2DA3" w:rsidRDefault="00FD2DA3" w:rsidP="00FD2DA3">
            <w:pPr>
              <w:ind w:left="113" w:right="113"/>
              <w:rPr>
                <w:color w:val="000000" w:themeColor="text1"/>
                <w:sz w:val="20"/>
              </w:rPr>
            </w:pPr>
          </w:p>
        </w:tc>
        <w:tc>
          <w:tcPr>
            <w:tcW w:w="2904" w:type="dxa"/>
          </w:tcPr>
          <w:p w14:paraId="3FF9B501" w14:textId="77777777" w:rsidR="00FD2DA3" w:rsidRPr="00FD2DA3" w:rsidRDefault="00FD2DA3" w:rsidP="00FD2DA3">
            <w:pPr>
              <w:ind w:left="113" w:right="113"/>
              <w:rPr>
                <w:color w:val="000000" w:themeColor="text1"/>
                <w:sz w:val="20"/>
              </w:rPr>
            </w:pPr>
            <w:r w:rsidRPr="00FD2DA3">
              <w:rPr>
                <w:color w:val="000000" w:themeColor="text1"/>
                <w:sz w:val="20"/>
              </w:rPr>
              <w:t xml:space="preserve">DNV Standard 214 </w:t>
            </w:r>
          </w:p>
        </w:tc>
        <w:tc>
          <w:tcPr>
            <w:tcW w:w="682" w:type="dxa"/>
            <w:vMerge/>
          </w:tcPr>
          <w:p w14:paraId="69A1CACA" w14:textId="77777777" w:rsidR="00FD2DA3" w:rsidRPr="00FD2DA3" w:rsidRDefault="00FD2DA3" w:rsidP="00FD2DA3">
            <w:pPr>
              <w:ind w:left="113" w:right="113"/>
              <w:rPr>
                <w:color w:val="000000" w:themeColor="text1"/>
                <w:sz w:val="20"/>
              </w:rPr>
            </w:pPr>
          </w:p>
        </w:tc>
      </w:tr>
      <w:tr w:rsidR="00FD2DA3" w:rsidRPr="00FD2DA3" w14:paraId="6E97B066" w14:textId="77777777" w:rsidTr="00FD2DA3">
        <w:trPr>
          <w:jc w:val="center"/>
        </w:trPr>
        <w:tc>
          <w:tcPr>
            <w:tcW w:w="494" w:type="dxa"/>
          </w:tcPr>
          <w:p w14:paraId="7E7994B4" w14:textId="77777777" w:rsidR="00FD2DA3" w:rsidRPr="00FD2DA3" w:rsidRDefault="00FD2DA3" w:rsidP="00FD2DA3">
            <w:pPr>
              <w:ind w:left="113" w:right="113"/>
              <w:rPr>
                <w:b/>
                <w:color w:val="000000" w:themeColor="text1"/>
                <w:sz w:val="20"/>
              </w:rPr>
            </w:pPr>
          </w:p>
        </w:tc>
        <w:tc>
          <w:tcPr>
            <w:tcW w:w="525" w:type="dxa"/>
          </w:tcPr>
          <w:p w14:paraId="194ABBA6" w14:textId="1B8EE764" w:rsidR="00FD2DA3" w:rsidRPr="00FD2DA3" w:rsidRDefault="001B3C0D" w:rsidP="00FD2DA3">
            <w:pPr>
              <w:ind w:left="113" w:right="113"/>
              <w:rPr>
                <w:b/>
                <w:color w:val="000000" w:themeColor="text1"/>
                <w:sz w:val="20"/>
              </w:rPr>
            </w:pPr>
            <w:ins w:id="238" w:author="Kevin Gregory" w:date="2018-10-19T10:16:00Z">
              <w:r>
                <w:rPr>
                  <w:b/>
                  <w:color w:val="000000" w:themeColor="text1"/>
                  <w:sz w:val="20"/>
                </w:rPr>
                <w:t>6</w:t>
              </w:r>
            </w:ins>
            <w:del w:id="239" w:author="Kevin Gregory" w:date="2018-10-19T10:16:00Z">
              <w:r w:rsidR="00FD2DA3" w:rsidRPr="00FD2DA3" w:rsidDel="001B3C0D">
                <w:rPr>
                  <w:b/>
                  <w:color w:val="000000" w:themeColor="text1"/>
                  <w:sz w:val="20"/>
                </w:rPr>
                <w:delText>5</w:delText>
              </w:r>
            </w:del>
            <w:r w:rsidR="00FD2DA3" w:rsidRPr="00FD2DA3">
              <w:rPr>
                <w:b/>
                <w:color w:val="000000" w:themeColor="text1"/>
                <w:sz w:val="20"/>
              </w:rPr>
              <w:t>.2</w:t>
            </w:r>
          </w:p>
        </w:tc>
        <w:tc>
          <w:tcPr>
            <w:tcW w:w="717" w:type="dxa"/>
            <w:shd w:val="clear" w:color="auto" w:fill="D9D9D9" w:themeFill="background1" w:themeFillShade="D9"/>
          </w:tcPr>
          <w:p w14:paraId="630D8554" w14:textId="77777777" w:rsidR="00FD2DA3" w:rsidRPr="00FD2DA3" w:rsidRDefault="00FD2DA3" w:rsidP="00FD2DA3">
            <w:pPr>
              <w:ind w:left="113" w:right="113"/>
              <w:rPr>
                <w:b/>
                <w:color w:val="000000" w:themeColor="text1"/>
                <w:sz w:val="20"/>
              </w:rPr>
            </w:pPr>
          </w:p>
        </w:tc>
        <w:tc>
          <w:tcPr>
            <w:tcW w:w="6417" w:type="dxa"/>
          </w:tcPr>
          <w:p w14:paraId="18C0BFEF" w14:textId="77777777" w:rsidR="00FD2DA3" w:rsidRPr="00FD2DA3" w:rsidRDefault="00FD2DA3" w:rsidP="00FD2DA3">
            <w:pPr>
              <w:ind w:left="113" w:right="113"/>
              <w:rPr>
                <w:b/>
                <w:color w:val="000000" w:themeColor="text1"/>
                <w:sz w:val="20"/>
              </w:rPr>
            </w:pPr>
            <w:r w:rsidRPr="00FD2DA3">
              <w:rPr>
                <w:b/>
                <w:color w:val="000000" w:themeColor="text1"/>
                <w:sz w:val="20"/>
              </w:rPr>
              <w:t>Elements of Maritime Simulation and Modelling</w:t>
            </w:r>
          </w:p>
        </w:tc>
        <w:tc>
          <w:tcPr>
            <w:tcW w:w="5995" w:type="dxa"/>
            <w:gridSpan w:val="4"/>
            <w:shd w:val="clear" w:color="auto" w:fill="00AFAA"/>
            <w:vAlign w:val="center"/>
          </w:tcPr>
          <w:p w14:paraId="358FF430" w14:textId="77777777" w:rsidR="00FD2DA3" w:rsidRPr="00FD2DA3" w:rsidRDefault="00FD2DA3" w:rsidP="00FD2DA3">
            <w:pPr>
              <w:ind w:left="113" w:right="113"/>
              <w:rPr>
                <w:b/>
                <w:color w:val="000000" w:themeColor="text1"/>
                <w:sz w:val="20"/>
              </w:rPr>
            </w:pPr>
          </w:p>
        </w:tc>
      </w:tr>
      <w:tr w:rsidR="00FD2DA3" w:rsidRPr="00FD2DA3" w14:paraId="796BE1F7" w14:textId="77777777" w:rsidTr="00FD2DA3">
        <w:trPr>
          <w:jc w:val="center"/>
        </w:trPr>
        <w:tc>
          <w:tcPr>
            <w:tcW w:w="494" w:type="dxa"/>
          </w:tcPr>
          <w:p w14:paraId="4C572686" w14:textId="77777777" w:rsidR="00FD2DA3" w:rsidRPr="00FD2DA3" w:rsidRDefault="00FD2DA3" w:rsidP="00FD2DA3">
            <w:pPr>
              <w:ind w:left="113" w:right="113"/>
              <w:rPr>
                <w:color w:val="000000" w:themeColor="text1"/>
                <w:sz w:val="20"/>
              </w:rPr>
            </w:pPr>
          </w:p>
        </w:tc>
        <w:tc>
          <w:tcPr>
            <w:tcW w:w="525" w:type="dxa"/>
          </w:tcPr>
          <w:p w14:paraId="466DCB0E" w14:textId="77777777" w:rsidR="00FD2DA3" w:rsidRPr="00FD2DA3" w:rsidRDefault="00FD2DA3" w:rsidP="00FD2DA3">
            <w:pPr>
              <w:ind w:left="113" w:right="113"/>
              <w:rPr>
                <w:color w:val="000000" w:themeColor="text1"/>
                <w:sz w:val="20"/>
              </w:rPr>
            </w:pPr>
          </w:p>
        </w:tc>
        <w:tc>
          <w:tcPr>
            <w:tcW w:w="717" w:type="dxa"/>
          </w:tcPr>
          <w:p w14:paraId="7D13B2E5" w14:textId="58DDBB84" w:rsidR="00FD2DA3" w:rsidRPr="00FD2DA3" w:rsidRDefault="001B3C0D" w:rsidP="00FD2DA3">
            <w:pPr>
              <w:ind w:left="113" w:right="113"/>
              <w:rPr>
                <w:color w:val="000000" w:themeColor="text1"/>
                <w:sz w:val="20"/>
              </w:rPr>
            </w:pPr>
            <w:ins w:id="240" w:author="Kevin Gregory" w:date="2018-10-19T10:16:00Z">
              <w:r>
                <w:rPr>
                  <w:color w:val="000000" w:themeColor="text1"/>
                  <w:sz w:val="20"/>
                </w:rPr>
                <w:t>6</w:t>
              </w:r>
            </w:ins>
            <w:del w:id="241" w:author="Kevin Gregory" w:date="2018-10-19T10:16:00Z">
              <w:r w:rsidR="00FD2DA3" w:rsidRPr="00FD2DA3" w:rsidDel="001B3C0D">
                <w:rPr>
                  <w:color w:val="000000" w:themeColor="text1"/>
                  <w:sz w:val="20"/>
                </w:rPr>
                <w:delText>5</w:delText>
              </w:r>
            </w:del>
            <w:r w:rsidR="00FD2DA3" w:rsidRPr="00FD2DA3">
              <w:rPr>
                <w:color w:val="000000" w:themeColor="text1"/>
                <w:sz w:val="20"/>
              </w:rPr>
              <w:t>.2.1</w:t>
            </w:r>
          </w:p>
        </w:tc>
        <w:tc>
          <w:tcPr>
            <w:tcW w:w="6417" w:type="dxa"/>
          </w:tcPr>
          <w:p w14:paraId="77C30116" w14:textId="77777777" w:rsidR="00FD2DA3" w:rsidRPr="00FD2DA3" w:rsidRDefault="00FD2DA3" w:rsidP="00FD2DA3">
            <w:pPr>
              <w:ind w:left="113" w:right="113"/>
              <w:jc w:val="right"/>
              <w:rPr>
                <w:color w:val="000000" w:themeColor="text1"/>
                <w:sz w:val="20"/>
              </w:rPr>
            </w:pPr>
            <w:r w:rsidRPr="00FD2DA3">
              <w:rPr>
                <w:color w:val="000000" w:themeColor="text1"/>
                <w:sz w:val="20"/>
              </w:rPr>
              <w:t>Modelling of ships motion &amp; forces for manoeuvring characteristics</w:t>
            </w:r>
          </w:p>
        </w:tc>
        <w:tc>
          <w:tcPr>
            <w:tcW w:w="708" w:type="dxa"/>
            <w:vMerge w:val="restart"/>
            <w:vAlign w:val="center"/>
          </w:tcPr>
          <w:p w14:paraId="0F0D999D"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701" w:type="dxa"/>
            <w:vMerge w:val="restart"/>
            <w:vAlign w:val="center"/>
          </w:tcPr>
          <w:p w14:paraId="17CACFD0" w14:textId="77777777" w:rsidR="00FD2DA3" w:rsidRPr="00FD2DA3" w:rsidRDefault="00FD2DA3" w:rsidP="00FD2DA3">
            <w:pPr>
              <w:ind w:left="113" w:right="113"/>
              <w:rPr>
                <w:color w:val="000000" w:themeColor="text1"/>
                <w:sz w:val="20"/>
              </w:rPr>
            </w:pPr>
          </w:p>
        </w:tc>
        <w:tc>
          <w:tcPr>
            <w:tcW w:w="2904" w:type="dxa"/>
          </w:tcPr>
          <w:p w14:paraId="5A9325BE" w14:textId="77777777" w:rsidR="00FD2DA3" w:rsidRPr="00FD2DA3" w:rsidRDefault="00FD2DA3" w:rsidP="00FD2DA3">
            <w:pPr>
              <w:ind w:left="113" w:right="113"/>
              <w:rPr>
                <w:color w:val="000000" w:themeColor="text1"/>
                <w:sz w:val="20"/>
              </w:rPr>
            </w:pPr>
          </w:p>
        </w:tc>
        <w:tc>
          <w:tcPr>
            <w:tcW w:w="682" w:type="dxa"/>
            <w:vMerge w:val="restart"/>
            <w:vAlign w:val="center"/>
          </w:tcPr>
          <w:p w14:paraId="5A1BD94A" w14:textId="77777777" w:rsidR="00FD2DA3" w:rsidRPr="00FD2DA3" w:rsidRDefault="00FD2DA3" w:rsidP="00FD2DA3">
            <w:pPr>
              <w:ind w:left="113" w:right="113"/>
              <w:rPr>
                <w:color w:val="000000" w:themeColor="text1"/>
                <w:sz w:val="20"/>
              </w:rPr>
            </w:pPr>
            <w:r w:rsidRPr="00FD2DA3">
              <w:rPr>
                <w:color w:val="000000" w:themeColor="text1"/>
                <w:sz w:val="20"/>
              </w:rPr>
              <w:t>12</w:t>
            </w:r>
          </w:p>
        </w:tc>
      </w:tr>
      <w:tr w:rsidR="00FD2DA3" w:rsidRPr="00FD2DA3" w14:paraId="0996842A" w14:textId="77777777" w:rsidTr="00FD2DA3">
        <w:trPr>
          <w:jc w:val="center"/>
        </w:trPr>
        <w:tc>
          <w:tcPr>
            <w:tcW w:w="494" w:type="dxa"/>
          </w:tcPr>
          <w:p w14:paraId="3AC8CB20" w14:textId="77777777" w:rsidR="00FD2DA3" w:rsidRPr="00FD2DA3" w:rsidRDefault="00FD2DA3" w:rsidP="00FD2DA3">
            <w:pPr>
              <w:ind w:left="113" w:right="113"/>
              <w:rPr>
                <w:color w:val="000000" w:themeColor="text1"/>
                <w:sz w:val="20"/>
              </w:rPr>
            </w:pPr>
          </w:p>
        </w:tc>
        <w:tc>
          <w:tcPr>
            <w:tcW w:w="525" w:type="dxa"/>
          </w:tcPr>
          <w:p w14:paraId="442550FC" w14:textId="77777777" w:rsidR="00FD2DA3" w:rsidRPr="00FD2DA3" w:rsidRDefault="00FD2DA3" w:rsidP="00FD2DA3">
            <w:pPr>
              <w:ind w:left="113" w:right="113"/>
              <w:rPr>
                <w:color w:val="000000" w:themeColor="text1"/>
                <w:sz w:val="20"/>
              </w:rPr>
            </w:pPr>
          </w:p>
        </w:tc>
        <w:tc>
          <w:tcPr>
            <w:tcW w:w="717" w:type="dxa"/>
          </w:tcPr>
          <w:p w14:paraId="66A09C86" w14:textId="049AFACC" w:rsidR="00FD2DA3" w:rsidRPr="00FD2DA3" w:rsidRDefault="001B3C0D" w:rsidP="00FD2DA3">
            <w:pPr>
              <w:ind w:left="113" w:right="113"/>
              <w:rPr>
                <w:color w:val="000000" w:themeColor="text1"/>
                <w:sz w:val="20"/>
              </w:rPr>
            </w:pPr>
            <w:ins w:id="242" w:author="Kevin Gregory" w:date="2018-10-19T10:16:00Z">
              <w:r>
                <w:rPr>
                  <w:color w:val="000000" w:themeColor="text1"/>
                  <w:sz w:val="20"/>
                </w:rPr>
                <w:t>6</w:t>
              </w:r>
            </w:ins>
            <w:del w:id="243" w:author="Kevin Gregory" w:date="2018-10-19T10:16:00Z">
              <w:r w:rsidR="00FD2DA3" w:rsidRPr="00FD2DA3" w:rsidDel="001B3C0D">
                <w:rPr>
                  <w:color w:val="000000" w:themeColor="text1"/>
                  <w:sz w:val="20"/>
                </w:rPr>
                <w:delText>5</w:delText>
              </w:r>
            </w:del>
            <w:r w:rsidR="00FD2DA3" w:rsidRPr="00FD2DA3">
              <w:rPr>
                <w:color w:val="000000" w:themeColor="text1"/>
                <w:sz w:val="20"/>
              </w:rPr>
              <w:t>.2.2</w:t>
            </w:r>
          </w:p>
        </w:tc>
        <w:tc>
          <w:tcPr>
            <w:tcW w:w="6417" w:type="dxa"/>
          </w:tcPr>
          <w:p w14:paraId="3AA1BDBC"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Modelling of environment and </w:t>
            </w:r>
            <w:proofErr w:type="spellStart"/>
            <w:r w:rsidRPr="00FD2DA3">
              <w:rPr>
                <w:color w:val="000000" w:themeColor="text1"/>
                <w:sz w:val="20"/>
              </w:rPr>
              <w:t>AtoN</w:t>
            </w:r>
            <w:proofErr w:type="spellEnd"/>
            <w:r w:rsidRPr="00FD2DA3">
              <w:rPr>
                <w:color w:val="000000" w:themeColor="text1"/>
                <w:sz w:val="20"/>
              </w:rPr>
              <w:t xml:space="preserve"> </w:t>
            </w:r>
          </w:p>
        </w:tc>
        <w:tc>
          <w:tcPr>
            <w:tcW w:w="708" w:type="dxa"/>
            <w:vMerge/>
          </w:tcPr>
          <w:p w14:paraId="69F8B534" w14:textId="77777777" w:rsidR="00FD2DA3" w:rsidRPr="00FD2DA3" w:rsidRDefault="00FD2DA3" w:rsidP="00FD2DA3">
            <w:pPr>
              <w:ind w:left="113" w:right="113"/>
              <w:rPr>
                <w:color w:val="000000" w:themeColor="text1"/>
                <w:sz w:val="20"/>
              </w:rPr>
            </w:pPr>
          </w:p>
        </w:tc>
        <w:tc>
          <w:tcPr>
            <w:tcW w:w="1701" w:type="dxa"/>
            <w:vMerge/>
          </w:tcPr>
          <w:p w14:paraId="054C78EA" w14:textId="77777777" w:rsidR="00FD2DA3" w:rsidRPr="00FD2DA3" w:rsidRDefault="00FD2DA3" w:rsidP="00FD2DA3">
            <w:pPr>
              <w:ind w:left="113" w:right="113"/>
              <w:rPr>
                <w:color w:val="000000" w:themeColor="text1"/>
                <w:sz w:val="20"/>
              </w:rPr>
            </w:pPr>
          </w:p>
        </w:tc>
        <w:tc>
          <w:tcPr>
            <w:tcW w:w="2904" w:type="dxa"/>
          </w:tcPr>
          <w:p w14:paraId="61C7677F" w14:textId="77777777" w:rsidR="00FD2DA3" w:rsidRPr="00FD2DA3" w:rsidRDefault="00FD2DA3" w:rsidP="00FD2DA3">
            <w:pPr>
              <w:ind w:left="113" w:right="113"/>
              <w:rPr>
                <w:color w:val="000000" w:themeColor="text1"/>
                <w:sz w:val="20"/>
              </w:rPr>
            </w:pPr>
          </w:p>
        </w:tc>
        <w:tc>
          <w:tcPr>
            <w:tcW w:w="682" w:type="dxa"/>
            <w:vMerge/>
          </w:tcPr>
          <w:p w14:paraId="39DA5FB5" w14:textId="77777777" w:rsidR="00FD2DA3" w:rsidRPr="00FD2DA3" w:rsidRDefault="00FD2DA3" w:rsidP="00FD2DA3">
            <w:pPr>
              <w:ind w:left="113" w:right="113"/>
              <w:rPr>
                <w:color w:val="000000" w:themeColor="text1"/>
                <w:sz w:val="20"/>
              </w:rPr>
            </w:pPr>
          </w:p>
        </w:tc>
      </w:tr>
      <w:tr w:rsidR="00FD2DA3" w:rsidRPr="00FD2DA3" w14:paraId="76FC9738" w14:textId="77777777" w:rsidTr="00FD2DA3">
        <w:trPr>
          <w:jc w:val="center"/>
        </w:trPr>
        <w:tc>
          <w:tcPr>
            <w:tcW w:w="494" w:type="dxa"/>
            <w:shd w:val="clear" w:color="auto" w:fill="auto"/>
          </w:tcPr>
          <w:p w14:paraId="6E58F7D4" w14:textId="77777777" w:rsidR="00FD2DA3" w:rsidRPr="00FD2DA3" w:rsidRDefault="00FD2DA3" w:rsidP="00FD2DA3">
            <w:pPr>
              <w:ind w:left="113" w:right="113"/>
              <w:rPr>
                <w:b/>
                <w:color w:val="000000" w:themeColor="text1"/>
                <w:sz w:val="20"/>
              </w:rPr>
            </w:pPr>
          </w:p>
        </w:tc>
        <w:tc>
          <w:tcPr>
            <w:tcW w:w="525" w:type="dxa"/>
            <w:shd w:val="clear" w:color="auto" w:fill="auto"/>
          </w:tcPr>
          <w:p w14:paraId="66285F2C" w14:textId="469E4B65" w:rsidR="00FD2DA3" w:rsidRPr="00FD2DA3" w:rsidRDefault="001B3C0D" w:rsidP="00FD2DA3">
            <w:pPr>
              <w:ind w:left="113" w:right="113"/>
              <w:rPr>
                <w:b/>
                <w:color w:val="000000" w:themeColor="text1"/>
                <w:sz w:val="20"/>
              </w:rPr>
            </w:pPr>
            <w:ins w:id="244" w:author="Kevin Gregory" w:date="2018-10-19T10:16:00Z">
              <w:r>
                <w:rPr>
                  <w:b/>
                  <w:color w:val="000000" w:themeColor="text1"/>
                  <w:sz w:val="20"/>
                </w:rPr>
                <w:t>6</w:t>
              </w:r>
            </w:ins>
            <w:del w:id="245" w:author="Kevin Gregory" w:date="2018-10-19T10:16:00Z">
              <w:r w:rsidR="00FD2DA3" w:rsidRPr="00FD2DA3" w:rsidDel="001B3C0D">
                <w:rPr>
                  <w:b/>
                  <w:color w:val="000000" w:themeColor="text1"/>
                  <w:sz w:val="20"/>
                </w:rPr>
                <w:delText>5</w:delText>
              </w:r>
            </w:del>
            <w:r w:rsidR="00FD2DA3" w:rsidRPr="00FD2DA3">
              <w:rPr>
                <w:b/>
                <w:color w:val="000000" w:themeColor="text1"/>
                <w:sz w:val="20"/>
              </w:rPr>
              <w:t>.3</w:t>
            </w:r>
          </w:p>
        </w:tc>
        <w:tc>
          <w:tcPr>
            <w:tcW w:w="717" w:type="dxa"/>
            <w:shd w:val="clear" w:color="auto" w:fill="D9D9D9" w:themeFill="background1" w:themeFillShade="D9"/>
          </w:tcPr>
          <w:p w14:paraId="35D80F33" w14:textId="77777777" w:rsidR="00FD2DA3" w:rsidRPr="00FD2DA3" w:rsidRDefault="00FD2DA3" w:rsidP="00FD2DA3">
            <w:pPr>
              <w:ind w:left="113" w:right="113"/>
              <w:rPr>
                <w:b/>
                <w:color w:val="000000" w:themeColor="text1"/>
                <w:sz w:val="20"/>
              </w:rPr>
            </w:pPr>
          </w:p>
        </w:tc>
        <w:tc>
          <w:tcPr>
            <w:tcW w:w="6417" w:type="dxa"/>
            <w:shd w:val="clear" w:color="auto" w:fill="auto"/>
          </w:tcPr>
          <w:p w14:paraId="3CCBE6CD" w14:textId="77777777" w:rsidR="00FD2DA3" w:rsidRPr="00FD2DA3" w:rsidRDefault="00FD2DA3" w:rsidP="00FD2DA3">
            <w:pPr>
              <w:ind w:left="113" w:right="113"/>
              <w:rPr>
                <w:b/>
                <w:color w:val="000000" w:themeColor="text1"/>
                <w:sz w:val="20"/>
              </w:rPr>
            </w:pPr>
            <w:r w:rsidRPr="00FD2DA3">
              <w:rPr>
                <w:b/>
                <w:color w:val="000000" w:themeColor="text1"/>
                <w:sz w:val="20"/>
              </w:rPr>
              <w:t>Samples for Application of Maritime Simulation</w:t>
            </w:r>
          </w:p>
        </w:tc>
        <w:tc>
          <w:tcPr>
            <w:tcW w:w="708" w:type="dxa"/>
            <w:vMerge/>
            <w:shd w:val="clear" w:color="auto" w:fill="auto"/>
            <w:vAlign w:val="center"/>
          </w:tcPr>
          <w:p w14:paraId="7562270D" w14:textId="77777777" w:rsidR="00FD2DA3" w:rsidRPr="00FD2DA3" w:rsidRDefault="00FD2DA3" w:rsidP="00FD2DA3">
            <w:pPr>
              <w:ind w:left="113" w:right="113"/>
              <w:rPr>
                <w:b/>
                <w:color w:val="000000" w:themeColor="text1"/>
                <w:sz w:val="20"/>
              </w:rPr>
            </w:pPr>
          </w:p>
        </w:tc>
        <w:tc>
          <w:tcPr>
            <w:tcW w:w="1701" w:type="dxa"/>
            <w:vMerge/>
            <w:shd w:val="clear" w:color="auto" w:fill="auto"/>
          </w:tcPr>
          <w:p w14:paraId="51812318" w14:textId="77777777" w:rsidR="00FD2DA3" w:rsidRPr="00FD2DA3" w:rsidRDefault="00FD2DA3" w:rsidP="00FD2DA3">
            <w:pPr>
              <w:ind w:left="113" w:right="113"/>
              <w:rPr>
                <w:b/>
                <w:color w:val="000000" w:themeColor="text1"/>
                <w:sz w:val="20"/>
              </w:rPr>
            </w:pPr>
          </w:p>
        </w:tc>
        <w:tc>
          <w:tcPr>
            <w:tcW w:w="2904" w:type="dxa"/>
            <w:shd w:val="clear" w:color="auto" w:fill="00AFAA"/>
          </w:tcPr>
          <w:p w14:paraId="622C35D8" w14:textId="77777777" w:rsidR="00FD2DA3" w:rsidRPr="00FD2DA3" w:rsidRDefault="00FD2DA3" w:rsidP="00FD2DA3">
            <w:pPr>
              <w:ind w:left="113" w:right="113"/>
              <w:rPr>
                <w:b/>
                <w:color w:val="000000" w:themeColor="text1"/>
                <w:sz w:val="20"/>
              </w:rPr>
            </w:pPr>
          </w:p>
        </w:tc>
        <w:tc>
          <w:tcPr>
            <w:tcW w:w="682" w:type="dxa"/>
            <w:vMerge/>
            <w:shd w:val="clear" w:color="auto" w:fill="auto"/>
            <w:vAlign w:val="center"/>
          </w:tcPr>
          <w:p w14:paraId="551A8F69" w14:textId="77777777" w:rsidR="00FD2DA3" w:rsidRPr="00FD2DA3" w:rsidRDefault="00FD2DA3" w:rsidP="00FD2DA3">
            <w:pPr>
              <w:ind w:left="113" w:right="113"/>
              <w:rPr>
                <w:b/>
                <w:color w:val="000000" w:themeColor="text1"/>
                <w:sz w:val="20"/>
              </w:rPr>
            </w:pPr>
          </w:p>
        </w:tc>
      </w:tr>
      <w:tr w:rsidR="00FD2DA3" w:rsidRPr="00FD2DA3" w14:paraId="11B89A0E" w14:textId="77777777" w:rsidTr="00FD2DA3">
        <w:trPr>
          <w:jc w:val="center"/>
        </w:trPr>
        <w:tc>
          <w:tcPr>
            <w:tcW w:w="494" w:type="dxa"/>
            <w:shd w:val="clear" w:color="auto" w:fill="auto"/>
          </w:tcPr>
          <w:p w14:paraId="534224A5" w14:textId="77777777" w:rsidR="00FD2DA3" w:rsidRPr="00FD2DA3" w:rsidRDefault="00FD2DA3" w:rsidP="00FD2DA3">
            <w:pPr>
              <w:ind w:left="113" w:right="113"/>
              <w:rPr>
                <w:color w:val="000000" w:themeColor="text1"/>
                <w:sz w:val="20"/>
              </w:rPr>
            </w:pPr>
          </w:p>
        </w:tc>
        <w:tc>
          <w:tcPr>
            <w:tcW w:w="525" w:type="dxa"/>
            <w:shd w:val="clear" w:color="auto" w:fill="auto"/>
          </w:tcPr>
          <w:p w14:paraId="2B84BDF6" w14:textId="77777777" w:rsidR="00FD2DA3" w:rsidRPr="00FD2DA3" w:rsidRDefault="00FD2DA3" w:rsidP="00FD2DA3">
            <w:pPr>
              <w:ind w:left="113" w:right="113"/>
              <w:rPr>
                <w:color w:val="000000" w:themeColor="text1"/>
                <w:sz w:val="20"/>
              </w:rPr>
            </w:pPr>
          </w:p>
        </w:tc>
        <w:tc>
          <w:tcPr>
            <w:tcW w:w="717" w:type="dxa"/>
            <w:shd w:val="clear" w:color="auto" w:fill="auto"/>
          </w:tcPr>
          <w:p w14:paraId="1E784F0D" w14:textId="2D9181D7" w:rsidR="00FD2DA3" w:rsidRPr="00FD2DA3" w:rsidRDefault="001B3C0D" w:rsidP="00FD2DA3">
            <w:pPr>
              <w:ind w:left="113" w:right="113"/>
              <w:rPr>
                <w:color w:val="000000" w:themeColor="text1"/>
                <w:sz w:val="20"/>
              </w:rPr>
            </w:pPr>
            <w:ins w:id="246" w:author="Kevin Gregory" w:date="2018-10-19T10:16:00Z">
              <w:r>
                <w:rPr>
                  <w:color w:val="000000" w:themeColor="text1"/>
                  <w:sz w:val="20"/>
                </w:rPr>
                <w:t>6</w:t>
              </w:r>
            </w:ins>
            <w:del w:id="247" w:author="Kevin Gregory" w:date="2018-10-19T10:16:00Z">
              <w:r w:rsidR="00FD2DA3" w:rsidRPr="00FD2DA3" w:rsidDel="001B3C0D">
                <w:rPr>
                  <w:color w:val="000000" w:themeColor="text1"/>
                  <w:sz w:val="20"/>
                </w:rPr>
                <w:delText>5</w:delText>
              </w:r>
            </w:del>
            <w:r w:rsidR="00FD2DA3" w:rsidRPr="00FD2DA3">
              <w:rPr>
                <w:color w:val="000000" w:themeColor="text1"/>
                <w:sz w:val="20"/>
              </w:rPr>
              <w:t>.3.1</w:t>
            </w:r>
          </w:p>
        </w:tc>
        <w:tc>
          <w:tcPr>
            <w:tcW w:w="6417" w:type="dxa"/>
            <w:shd w:val="clear" w:color="auto" w:fill="auto"/>
          </w:tcPr>
          <w:p w14:paraId="087D608C"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Simulation for specific investigations (lights, </w:t>
            </w:r>
            <w:proofErr w:type="spellStart"/>
            <w:r w:rsidRPr="00FD2DA3">
              <w:rPr>
                <w:color w:val="000000" w:themeColor="text1"/>
                <w:sz w:val="20"/>
              </w:rPr>
              <w:t>AtoN</w:t>
            </w:r>
            <w:proofErr w:type="spellEnd"/>
            <w:r w:rsidRPr="00FD2DA3">
              <w:rPr>
                <w:color w:val="000000" w:themeColor="text1"/>
                <w:sz w:val="20"/>
              </w:rPr>
              <w:t>)</w:t>
            </w:r>
          </w:p>
        </w:tc>
        <w:tc>
          <w:tcPr>
            <w:tcW w:w="708" w:type="dxa"/>
            <w:vMerge/>
            <w:shd w:val="clear" w:color="auto" w:fill="auto"/>
            <w:vAlign w:val="center"/>
          </w:tcPr>
          <w:p w14:paraId="4CED7E86" w14:textId="77777777" w:rsidR="00FD2DA3" w:rsidRPr="00FD2DA3" w:rsidRDefault="00FD2DA3" w:rsidP="00FD2DA3">
            <w:pPr>
              <w:ind w:left="113" w:right="113"/>
              <w:rPr>
                <w:color w:val="000000" w:themeColor="text1"/>
                <w:sz w:val="20"/>
              </w:rPr>
            </w:pPr>
          </w:p>
        </w:tc>
        <w:tc>
          <w:tcPr>
            <w:tcW w:w="1701" w:type="dxa"/>
            <w:vMerge/>
            <w:shd w:val="clear" w:color="auto" w:fill="auto"/>
          </w:tcPr>
          <w:p w14:paraId="4E1BC634" w14:textId="77777777" w:rsidR="00FD2DA3" w:rsidRPr="00FD2DA3" w:rsidRDefault="00FD2DA3" w:rsidP="00FD2DA3">
            <w:pPr>
              <w:ind w:left="113" w:right="113"/>
              <w:rPr>
                <w:color w:val="000000" w:themeColor="text1"/>
                <w:sz w:val="20"/>
              </w:rPr>
            </w:pPr>
          </w:p>
        </w:tc>
        <w:tc>
          <w:tcPr>
            <w:tcW w:w="2904" w:type="dxa"/>
            <w:shd w:val="clear" w:color="auto" w:fill="auto"/>
          </w:tcPr>
          <w:p w14:paraId="1A8F8578" w14:textId="77777777" w:rsidR="00FD2DA3" w:rsidRPr="00FD2DA3" w:rsidRDefault="00FD2DA3" w:rsidP="00FD2DA3">
            <w:pPr>
              <w:ind w:left="113" w:right="113"/>
              <w:rPr>
                <w:color w:val="000000" w:themeColor="text1"/>
                <w:sz w:val="20"/>
              </w:rPr>
            </w:pPr>
            <w:r w:rsidRPr="00FD2DA3">
              <w:rPr>
                <w:color w:val="000000" w:themeColor="text1"/>
                <w:sz w:val="20"/>
              </w:rPr>
              <w:t>GL 1078, GL 1069</w:t>
            </w:r>
          </w:p>
        </w:tc>
        <w:tc>
          <w:tcPr>
            <w:tcW w:w="682" w:type="dxa"/>
            <w:vMerge/>
            <w:shd w:val="clear" w:color="auto" w:fill="auto"/>
            <w:vAlign w:val="center"/>
          </w:tcPr>
          <w:p w14:paraId="0F001880" w14:textId="77777777" w:rsidR="00FD2DA3" w:rsidRPr="00FD2DA3" w:rsidRDefault="00FD2DA3" w:rsidP="00FD2DA3">
            <w:pPr>
              <w:ind w:left="113" w:right="113"/>
              <w:rPr>
                <w:color w:val="000000" w:themeColor="text1"/>
                <w:sz w:val="20"/>
              </w:rPr>
            </w:pPr>
          </w:p>
        </w:tc>
      </w:tr>
      <w:tr w:rsidR="00FD2DA3" w:rsidRPr="00FD2DA3" w14:paraId="4DF14088" w14:textId="77777777" w:rsidTr="00FD2DA3">
        <w:trPr>
          <w:jc w:val="center"/>
        </w:trPr>
        <w:tc>
          <w:tcPr>
            <w:tcW w:w="494" w:type="dxa"/>
            <w:shd w:val="clear" w:color="auto" w:fill="auto"/>
          </w:tcPr>
          <w:p w14:paraId="71FABD5C" w14:textId="77777777" w:rsidR="00FD2DA3" w:rsidRPr="00FD2DA3" w:rsidRDefault="00FD2DA3" w:rsidP="00FD2DA3">
            <w:pPr>
              <w:ind w:left="113" w:right="113"/>
              <w:rPr>
                <w:color w:val="000000" w:themeColor="text1"/>
                <w:sz w:val="20"/>
              </w:rPr>
            </w:pPr>
          </w:p>
        </w:tc>
        <w:tc>
          <w:tcPr>
            <w:tcW w:w="525" w:type="dxa"/>
            <w:shd w:val="clear" w:color="auto" w:fill="auto"/>
          </w:tcPr>
          <w:p w14:paraId="3B3F6E0E" w14:textId="77777777" w:rsidR="00FD2DA3" w:rsidRPr="00FD2DA3" w:rsidRDefault="00FD2DA3" w:rsidP="00FD2DA3">
            <w:pPr>
              <w:ind w:left="113" w:right="113"/>
              <w:rPr>
                <w:color w:val="000000" w:themeColor="text1"/>
                <w:sz w:val="20"/>
              </w:rPr>
            </w:pPr>
          </w:p>
        </w:tc>
        <w:tc>
          <w:tcPr>
            <w:tcW w:w="717" w:type="dxa"/>
            <w:shd w:val="clear" w:color="auto" w:fill="auto"/>
          </w:tcPr>
          <w:p w14:paraId="0B6DDDD7" w14:textId="26BBC8D5" w:rsidR="00FD2DA3" w:rsidRPr="00FD2DA3" w:rsidRDefault="001B3C0D" w:rsidP="00FD2DA3">
            <w:pPr>
              <w:ind w:left="113" w:right="113"/>
              <w:rPr>
                <w:color w:val="000000" w:themeColor="text1"/>
                <w:sz w:val="20"/>
              </w:rPr>
            </w:pPr>
            <w:ins w:id="248" w:author="Kevin Gregory" w:date="2018-10-19T10:16:00Z">
              <w:r>
                <w:rPr>
                  <w:color w:val="000000" w:themeColor="text1"/>
                  <w:sz w:val="20"/>
                </w:rPr>
                <w:t>6</w:t>
              </w:r>
            </w:ins>
            <w:del w:id="249" w:author="Kevin Gregory" w:date="2018-10-19T10:16:00Z">
              <w:r w:rsidR="00FD2DA3" w:rsidRPr="00FD2DA3" w:rsidDel="001B3C0D">
                <w:rPr>
                  <w:color w:val="000000" w:themeColor="text1"/>
                  <w:sz w:val="20"/>
                </w:rPr>
                <w:delText>5</w:delText>
              </w:r>
            </w:del>
            <w:r w:rsidR="00FD2DA3" w:rsidRPr="00FD2DA3">
              <w:rPr>
                <w:color w:val="000000" w:themeColor="text1"/>
                <w:sz w:val="20"/>
              </w:rPr>
              <w:t>.3.2</w:t>
            </w:r>
          </w:p>
        </w:tc>
        <w:tc>
          <w:tcPr>
            <w:tcW w:w="6417" w:type="dxa"/>
            <w:shd w:val="clear" w:color="auto" w:fill="auto"/>
          </w:tcPr>
          <w:p w14:paraId="10E430EA"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Simulation for regional port and waterway design </w:t>
            </w:r>
          </w:p>
        </w:tc>
        <w:tc>
          <w:tcPr>
            <w:tcW w:w="708" w:type="dxa"/>
            <w:vMerge/>
            <w:shd w:val="clear" w:color="auto" w:fill="auto"/>
          </w:tcPr>
          <w:p w14:paraId="1D353024" w14:textId="77777777" w:rsidR="00FD2DA3" w:rsidRPr="00FD2DA3" w:rsidRDefault="00FD2DA3" w:rsidP="00FD2DA3">
            <w:pPr>
              <w:ind w:left="113" w:right="113"/>
              <w:rPr>
                <w:color w:val="000000" w:themeColor="text1"/>
                <w:sz w:val="20"/>
              </w:rPr>
            </w:pPr>
          </w:p>
        </w:tc>
        <w:tc>
          <w:tcPr>
            <w:tcW w:w="1701" w:type="dxa"/>
            <w:vMerge/>
            <w:shd w:val="clear" w:color="auto" w:fill="auto"/>
          </w:tcPr>
          <w:p w14:paraId="1C849239" w14:textId="77777777" w:rsidR="00FD2DA3" w:rsidRPr="00FD2DA3" w:rsidRDefault="00FD2DA3" w:rsidP="00FD2DA3">
            <w:pPr>
              <w:ind w:left="113" w:right="113"/>
              <w:rPr>
                <w:color w:val="000000" w:themeColor="text1"/>
                <w:sz w:val="20"/>
              </w:rPr>
            </w:pPr>
          </w:p>
        </w:tc>
        <w:tc>
          <w:tcPr>
            <w:tcW w:w="2904" w:type="dxa"/>
            <w:shd w:val="clear" w:color="auto" w:fill="auto"/>
          </w:tcPr>
          <w:p w14:paraId="24EA5094" w14:textId="77777777" w:rsidR="00FD2DA3" w:rsidRPr="00FD2DA3" w:rsidRDefault="00FD2DA3" w:rsidP="00FD2DA3">
            <w:pPr>
              <w:ind w:left="113" w:right="113"/>
              <w:rPr>
                <w:color w:val="000000" w:themeColor="text1"/>
                <w:sz w:val="20"/>
              </w:rPr>
            </w:pPr>
            <w:r w:rsidRPr="00FD2DA3">
              <w:rPr>
                <w:color w:val="000000" w:themeColor="text1"/>
                <w:sz w:val="20"/>
              </w:rPr>
              <w:t>DNV Standard 307</w:t>
            </w:r>
          </w:p>
        </w:tc>
        <w:tc>
          <w:tcPr>
            <w:tcW w:w="682" w:type="dxa"/>
            <w:vMerge/>
            <w:shd w:val="clear" w:color="auto" w:fill="auto"/>
          </w:tcPr>
          <w:p w14:paraId="4C21F643" w14:textId="77777777" w:rsidR="00FD2DA3" w:rsidRPr="00FD2DA3" w:rsidRDefault="00FD2DA3" w:rsidP="00FD2DA3">
            <w:pPr>
              <w:ind w:left="113" w:right="113"/>
              <w:rPr>
                <w:color w:val="000000" w:themeColor="text1"/>
                <w:sz w:val="20"/>
              </w:rPr>
            </w:pPr>
          </w:p>
        </w:tc>
      </w:tr>
      <w:tr w:rsidR="00FD2DA3" w:rsidRPr="00FD2DA3" w14:paraId="373288E6" w14:textId="77777777" w:rsidTr="00FD2DA3">
        <w:trPr>
          <w:jc w:val="center"/>
        </w:trPr>
        <w:tc>
          <w:tcPr>
            <w:tcW w:w="494" w:type="dxa"/>
            <w:shd w:val="clear" w:color="auto" w:fill="auto"/>
          </w:tcPr>
          <w:p w14:paraId="3B45733B" w14:textId="77777777" w:rsidR="00FD2DA3" w:rsidRPr="00FD2DA3" w:rsidRDefault="00FD2DA3" w:rsidP="00FD2DA3">
            <w:pPr>
              <w:ind w:left="113" w:right="113"/>
              <w:rPr>
                <w:color w:val="000000" w:themeColor="text1"/>
                <w:sz w:val="20"/>
              </w:rPr>
            </w:pPr>
          </w:p>
        </w:tc>
        <w:tc>
          <w:tcPr>
            <w:tcW w:w="525" w:type="dxa"/>
            <w:shd w:val="clear" w:color="auto" w:fill="auto"/>
          </w:tcPr>
          <w:p w14:paraId="72625F65" w14:textId="77777777" w:rsidR="00FD2DA3" w:rsidRPr="00FD2DA3" w:rsidRDefault="00FD2DA3" w:rsidP="00FD2DA3">
            <w:pPr>
              <w:ind w:left="113" w:right="113"/>
              <w:rPr>
                <w:color w:val="000000" w:themeColor="text1"/>
                <w:sz w:val="20"/>
              </w:rPr>
            </w:pPr>
          </w:p>
        </w:tc>
        <w:tc>
          <w:tcPr>
            <w:tcW w:w="717" w:type="dxa"/>
            <w:shd w:val="clear" w:color="auto" w:fill="auto"/>
          </w:tcPr>
          <w:p w14:paraId="42F2920A" w14:textId="7713B61C" w:rsidR="00FD2DA3" w:rsidRPr="00FD2DA3" w:rsidRDefault="001B3C0D" w:rsidP="00FD2DA3">
            <w:pPr>
              <w:ind w:left="113" w:right="113"/>
              <w:rPr>
                <w:color w:val="000000" w:themeColor="text1"/>
                <w:sz w:val="20"/>
              </w:rPr>
            </w:pPr>
            <w:ins w:id="250" w:author="Kevin Gregory" w:date="2018-10-19T10:16:00Z">
              <w:r>
                <w:rPr>
                  <w:color w:val="000000" w:themeColor="text1"/>
                  <w:sz w:val="20"/>
                </w:rPr>
                <w:t>6</w:t>
              </w:r>
            </w:ins>
            <w:del w:id="251" w:author="Kevin Gregory" w:date="2018-10-19T10:16:00Z">
              <w:r w:rsidR="00FD2DA3" w:rsidRPr="00FD2DA3" w:rsidDel="001B3C0D">
                <w:rPr>
                  <w:color w:val="000000" w:themeColor="text1"/>
                  <w:sz w:val="20"/>
                </w:rPr>
                <w:delText>5</w:delText>
              </w:r>
            </w:del>
            <w:r w:rsidR="00FD2DA3" w:rsidRPr="00FD2DA3">
              <w:rPr>
                <w:color w:val="000000" w:themeColor="text1"/>
                <w:sz w:val="20"/>
              </w:rPr>
              <w:t>.3.3</w:t>
            </w:r>
          </w:p>
        </w:tc>
        <w:tc>
          <w:tcPr>
            <w:tcW w:w="6417" w:type="dxa"/>
            <w:shd w:val="clear" w:color="auto" w:fill="auto"/>
          </w:tcPr>
          <w:p w14:paraId="6ED95648" w14:textId="77777777" w:rsidR="00FD2DA3" w:rsidRPr="00FD2DA3" w:rsidRDefault="00FD2DA3" w:rsidP="00FD2DA3">
            <w:pPr>
              <w:ind w:left="113" w:right="113"/>
              <w:jc w:val="right"/>
              <w:rPr>
                <w:color w:val="000000" w:themeColor="text1"/>
                <w:sz w:val="20"/>
              </w:rPr>
            </w:pPr>
            <w:r w:rsidRPr="00FD2DA3">
              <w:rPr>
                <w:color w:val="000000" w:themeColor="text1"/>
                <w:sz w:val="20"/>
              </w:rPr>
              <w:t>Scenario design and analysis of results</w:t>
            </w:r>
          </w:p>
        </w:tc>
        <w:tc>
          <w:tcPr>
            <w:tcW w:w="708" w:type="dxa"/>
            <w:vMerge/>
            <w:shd w:val="clear" w:color="auto" w:fill="auto"/>
          </w:tcPr>
          <w:p w14:paraId="22D00164" w14:textId="77777777" w:rsidR="00FD2DA3" w:rsidRPr="00FD2DA3" w:rsidRDefault="00FD2DA3" w:rsidP="00FD2DA3">
            <w:pPr>
              <w:ind w:left="113" w:right="113"/>
              <w:rPr>
                <w:color w:val="000000" w:themeColor="text1"/>
                <w:sz w:val="20"/>
              </w:rPr>
            </w:pPr>
          </w:p>
        </w:tc>
        <w:tc>
          <w:tcPr>
            <w:tcW w:w="1701" w:type="dxa"/>
            <w:vMerge/>
            <w:shd w:val="clear" w:color="auto" w:fill="auto"/>
          </w:tcPr>
          <w:p w14:paraId="20D22F46" w14:textId="77777777" w:rsidR="00FD2DA3" w:rsidRPr="00FD2DA3" w:rsidRDefault="00FD2DA3" w:rsidP="00FD2DA3">
            <w:pPr>
              <w:ind w:left="113" w:right="113"/>
              <w:rPr>
                <w:color w:val="000000" w:themeColor="text1"/>
                <w:sz w:val="20"/>
              </w:rPr>
            </w:pPr>
          </w:p>
        </w:tc>
        <w:tc>
          <w:tcPr>
            <w:tcW w:w="2904" w:type="dxa"/>
            <w:shd w:val="clear" w:color="auto" w:fill="auto"/>
          </w:tcPr>
          <w:p w14:paraId="3A6C5105" w14:textId="77777777" w:rsidR="00FD2DA3" w:rsidRPr="00FD2DA3" w:rsidRDefault="00FD2DA3" w:rsidP="00FD2DA3">
            <w:pPr>
              <w:ind w:left="113" w:right="113"/>
              <w:rPr>
                <w:color w:val="000000" w:themeColor="text1"/>
                <w:sz w:val="20"/>
              </w:rPr>
            </w:pPr>
          </w:p>
        </w:tc>
        <w:tc>
          <w:tcPr>
            <w:tcW w:w="682" w:type="dxa"/>
            <w:vMerge/>
            <w:shd w:val="clear" w:color="auto" w:fill="auto"/>
          </w:tcPr>
          <w:p w14:paraId="686CF652" w14:textId="77777777" w:rsidR="00FD2DA3" w:rsidRPr="00FD2DA3" w:rsidRDefault="00FD2DA3" w:rsidP="00FD2DA3">
            <w:pPr>
              <w:ind w:left="113" w:right="113"/>
              <w:rPr>
                <w:color w:val="000000" w:themeColor="text1"/>
                <w:sz w:val="20"/>
              </w:rPr>
            </w:pPr>
          </w:p>
        </w:tc>
      </w:tr>
    </w:tbl>
    <w:p w14:paraId="28BAA29E" w14:textId="77777777" w:rsidR="00FD2DA3" w:rsidRPr="00FD2DA3" w:rsidRDefault="00FD2DA3" w:rsidP="00FD2DA3">
      <w:pPr>
        <w:spacing w:after="120"/>
        <w:rPr>
          <w:sz w:val="22"/>
        </w:rPr>
      </w:pPr>
    </w:p>
    <w:p w14:paraId="1AFD50AE" w14:textId="77777777" w:rsidR="00FD2DA3" w:rsidRPr="00FD2DA3" w:rsidRDefault="00FD2DA3" w:rsidP="00FD2DA3">
      <w:pPr>
        <w:spacing w:after="200" w:line="276" w:lineRule="auto"/>
        <w:rPr>
          <w:rFonts w:eastAsia="Times New Roman" w:cs="Times New Roman"/>
          <w:b/>
          <w:caps/>
          <w:color w:val="009FDF"/>
          <w:sz w:val="32"/>
          <w:szCs w:val="24"/>
          <w:u w:val="single" w:color="009FDF"/>
        </w:rPr>
      </w:pPr>
      <w:r w:rsidRPr="00FD2DA3">
        <w:br w:type="page"/>
      </w:r>
    </w:p>
    <w:p w14:paraId="030CEF6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252" w:name="_Toc527543760"/>
      <w:r w:rsidRPr="00FD2DA3">
        <w:rPr>
          <w:rFonts w:eastAsia="Times New Roman" w:cs="Times New Roman"/>
          <w:b/>
          <w:color w:val="009FDF"/>
          <w:sz w:val="32"/>
          <w:szCs w:val="24"/>
          <w:u w:val="single" w:color="009FDF"/>
        </w:rPr>
        <w:lastRenderedPageBreak/>
        <w:t>COMPLEMENTARY USE OF THE IALA RISK MANAGEMENT TOOLBOX</w:t>
      </w:r>
      <w:bookmarkEnd w:id="252"/>
    </w:p>
    <w:p w14:paraId="224984EF" w14:textId="77777777" w:rsidR="00FD2DA3" w:rsidRPr="00E20AA0" w:rsidRDefault="00FD2DA3" w:rsidP="00E20AA0">
      <w:pPr>
        <w:pStyle w:val="Heading1"/>
        <w:numPr>
          <w:ilvl w:val="0"/>
          <w:numId w:val="34"/>
        </w:numPr>
      </w:pPr>
      <w:bookmarkStart w:id="253" w:name="_Toc527543761"/>
      <w:r w:rsidRPr="00E20AA0">
        <w:t>SCOPE</w:t>
      </w:r>
      <w:bookmarkEnd w:id="253"/>
    </w:p>
    <w:p w14:paraId="797D8CFB"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09666F4" w14:textId="77777777" w:rsidR="00FD2DA3" w:rsidRPr="00FD2DA3" w:rsidRDefault="00FD2DA3" w:rsidP="00FD2DA3">
      <w:pPr>
        <w:spacing w:after="120"/>
        <w:rPr>
          <w:sz w:val="22"/>
          <w:lang w:eastAsia="de-DE"/>
        </w:rPr>
      </w:pPr>
      <w:r w:rsidRPr="00FD2DA3">
        <w:rPr>
          <w:sz w:val="22"/>
          <w:lang w:eastAsia="de-DE"/>
        </w:rPr>
        <w:t xml:space="preserve">This module </w:t>
      </w:r>
      <w:r w:rsidRPr="00FD2DA3">
        <w:rPr>
          <w:rFonts w:cs="Arial"/>
          <w:sz w:val="22"/>
        </w:rPr>
        <w:t xml:space="preserve">describes </w:t>
      </w:r>
      <w:r w:rsidRPr="00FD2DA3">
        <w:rPr>
          <w:sz w:val="22"/>
        </w:rPr>
        <w:t>the interaction between IALA risk management tools in a regional scenario and the human resource and cost implications generated by selected risk mitigation measures</w:t>
      </w:r>
      <w:r w:rsidRPr="00FD2DA3">
        <w:rPr>
          <w:rFonts w:cs="Arial"/>
          <w:sz w:val="22"/>
        </w:rPr>
        <w:t>.</w:t>
      </w:r>
    </w:p>
    <w:p w14:paraId="04F87C88"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54" w:name="_Toc527543762"/>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54"/>
    </w:p>
    <w:p w14:paraId="4BCE115F"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B7D4A8B" w14:textId="77777777" w:rsidR="00FD2DA3" w:rsidRPr="00FD2DA3" w:rsidRDefault="00FD2DA3" w:rsidP="00FD2DA3">
      <w:pPr>
        <w:spacing w:after="120"/>
        <w:rPr>
          <w:sz w:val="22"/>
          <w:lang w:eastAsia="de-DE"/>
        </w:rPr>
      </w:pPr>
      <w:r w:rsidRPr="00FD2DA3">
        <w:rPr>
          <w:sz w:val="22"/>
          <w:lang w:eastAsia="de-DE"/>
        </w:rPr>
        <w:t xml:space="preserve">To reinforce a </w:t>
      </w:r>
      <w:r w:rsidRPr="00FD2DA3">
        <w:rPr>
          <w:b/>
          <w:sz w:val="22"/>
          <w:lang w:eastAsia="de-DE"/>
        </w:rPr>
        <w:t xml:space="preserve">good </w:t>
      </w:r>
      <w:r w:rsidRPr="00FD2DA3">
        <w:rPr>
          <w:sz w:val="22"/>
          <w:lang w:eastAsia="de-DE"/>
        </w:rPr>
        <w:t xml:space="preserve">understanding of the obligations on Competent Authorities and a </w:t>
      </w:r>
      <w:r w:rsidRPr="00FD2DA3">
        <w:rPr>
          <w:b/>
          <w:sz w:val="22"/>
          <w:lang w:eastAsia="de-DE"/>
        </w:rPr>
        <w:t xml:space="preserve">satisfactory </w:t>
      </w:r>
      <w:r w:rsidRPr="00FD2DA3">
        <w:rPr>
          <w:sz w:val="22"/>
          <w:lang w:eastAsia="de-DE"/>
        </w:rPr>
        <w:t xml:space="preserve">understanding of risk and mitigation measures. To gain a </w:t>
      </w:r>
      <w:r w:rsidRPr="00FD2DA3">
        <w:rPr>
          <w:b/>
          <w:sz w:val="22"/>
          <w:lang w:eastAsia="de-DE"/>
        </w:rPr>
        <w:t xml:space="preserve">satisfactory </w:t>
      </w:r>
      <w:r w:rsidRPr="00FD2DA3">
        <w:rPr>
          <w:sz w:val="22"/>
          <w:lang w:eastAsia="de-DE"/>
        </w:rPr>
        <w:t xml:space="preserve">understanding of the how the three IALA risk management tools can be used in a specific region and a </w:t>
      </w:r>
      <w:r w:rsidRPr="00FD2DA3">
        <w:rPr>
          <w:b/>
          <w:sz w:val="22"/>
          <w:lang w:eastAsia="de-DE"/>
        </w:rPr>
        <w:t xml:space="preserve">basic </w:t>
      </w:r>
      <w:r w:rsidRPr="00FD2DA3">
        <w:rPr>
          <w:sz w:val="22"/>
          <w:lang w:eastAsia="de-DE"/>
        </w:rPr>
        <w:t>understanding of the concept of Sea Traffic Management and the cost implications that might result from adopting selected risk mitigation measures.</w:t>
      </w:r>
    </w:p>
    <w:p w14:paraId="50A198F4" w14:textId="4483DB59"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55" w:name="_Toc527543763"/>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ins w:id="256" w:author="Kevin Gregory" w:date="2018-10-19T10:16:00Z">
        <w:r w:rsidR="001B3C0D">
          <w:rPr>
            <w:rFonts w:asciiTheme="majorHAnsi" w:eastAsiaTheme="majorEastAsia" w:hAnsiTheme="majorHAnsi" w:cstheme="majorBidi"/>
            <w:b/>
            <w:bCs/>
            <w:color w:val="00AFAA"/>
            <w:sz w:val="28"/>
            <w:szCs w:val="24"/>
          </w:rPr>
          <w:t>7</w:t>
        </w:r>
      </w:ins>
      <w:del w:id="257" w:author="Kevin Gregory" w:date="2018-10-19T10:16:00Z">
        <w:r w:rsidRPr="00FD2DA3" w:rsidDel="001B3C0D">
          <w:rPr>
            <w:rFonts w:asciiTheme="majorHAnsi" w:eastAsiaTheme="majorEastAsia" w:hAnsiTheme="majorHAnsi" w:cstheme="majorBidi"/>
            <w:b/>
            <w:bCs/>
            <w:color w:val="00AFAA"/>
            <w:sz w:val="28"/>
            <w:szCs w:val="24"/>
          </w:rPr>
          <w:delText>6</w:delText>
        </w:r>
      </w:del>
      <w:r w:rsidRPr="00FD2DA3">
        <w:rPr>
          <w:rFonts w:asciiTheme="majorHAnsi" w:eastAsiaTheme="majorEastAsia" w:hAnsiTheme="majorHAnsi" w:cstheme="majorBidi"/>
          <w:b/>
          <w:bCs/>
          <w:color w:val="00AFAA"/>
          <w:sz w:val="28"/>
          <w:szCs w:val="24"/>
        </w:rPr>
        <w:t xml:space="preserve"> – COMPLEMENTARY USE OF THE IALA RISK MANAGEMENT TOOLBOX</w:t>
      </w:r>
      <w:bookmarkEnd w:id="255"/>
    </w:p>
    <w:p w14:paraId="6275960A"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409EFD3" w14:textId="4D809A79" w:rsidR="00FD2DA3" w:rsidRPr="00FD2DA3" w:rsidRDefault="00FD2DA3" w:rsidP="00E20AA0">
      <w:pPr>
        <w:pStyle w:val="Tablecaption"/>
      </w:pPr>
      <w:bookmarkStart w:id="258" w:name="_Toc527543692"/>
      <w:bookmarkStart w:id="259" w:name="_Toc527707342"/>
      <w:r w:rsidRPr="00FD2DA3">
        <w:t xml:space="preserve">Detailed Teaching Syllabus - Module </w:t>
      </w:r>
      <w:ins w:id="260" w:author="Kevin Gregory" w:date="2018-10-19T10:16:00Z">
        <w:r w:rsidR="001B3C0D">
          <w:t>7</w:t>
        </w:r>
      </w:ins>
      <w:del w:id="261" w:author="Kevin Gregory" w:date="2018-10-19T10:16:00Z">
        <w:r w:rsidRPr="00FD2DA3" w:rsidDel="001B3C0D">
          <w:delText>6</w:delText>
        </w:r>
      </w:del>
      <w:bookmarkEnd w:id="258"/>
      <w:bookmarkEnd w:id="259"/>
    </w:p>
    <w:tbl>
      <w:tblPr>
        <w:tblStyle w:val="TableGrid"/>
        <w:tblW w:w="14148" w:type="dxa"/>
        <w:jc w:val="center"/>
        <w:tblLook w:val="04A0" w:firstRow="1" w:lastRow="0" w:firstColumn="1" w:lastColumn="0" w:noHBand="0" w:noVBand="1"/>
      </w:tblPr>
      <w:tblGrid>
        <w:gridCol w:w="645"/>
        <w:gridCol w:w="800"/>
        <w:gridCol w:w="1050"/>
        <w:gridCol w:w="5657"/>
        <w:gridCol w:w="634"/>
        <w:gridCol w:w="1696"/>
        <w:gridCol w:w="2987"/>
        <w:gridCol w:w="679"/>
      </w:tblGrid>
      <w:tr w:rsidR="00FD2DA3" w:rsidRPr="00FD2DA3" w14:paraId="455B5A8E" w14:textId="77777777" w:rsidTr="00FD2DA3">
        <w:trPr>
          <w:cantSplit/>
          <w:trHeight w:val="1514"/>
          <w:tblHeader/>
          <w:jc w:val="center"/>
        </w:trPr>
        <w:tc>
          <w:tcPr>
            <w:tcW w:w="495" w:type="dxa"/>
            <w:textDirection w:val="btLr"/>
            <w:vAlign w:val="center"/>
          </w:tcPr>
          <w:p w14:paraId="1C42449A"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354E7E58"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1F51CADD"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1FE05269"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7BC63C9D"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7F105542"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30A3B97E" w14:textId="77777777" w:rsidR="00FD2DA3" w:rsidRPr="00FD2DA3" w:rsidRDefault="00FD2DA3" w:rsidP="00FD2DA3">
            <w:pPr>
              <w:ind w:left="113" w:right="113"/>
              <w:rPr>
                <w:b/>
                <w:color w:val="00AFAA"/>
                <w:sz w:val="20"/>
              </w:rPr>
            </w:pPr>
            <w:r w:rsidRPr="00FD2DA3">
              <w:rPr>
                <w:b/>
                <w:color w:val="00AFAA"/>
                <w:sz w:val="20"/>
              </w:rPr>
              <w:t>References</w:t>
            </w:r>
          </w:p>
          <w:p w14:paraId="140FDBA3" w14:textId="77777777" w:rsidR="00FD2DA3" w:rsidRPr="00FD2DA3" w:rsidRDefault="00FD2DA3" w:rsidP="00FD2DA3">
            <w:pPr>
              <w:ind w:left="113" w:right="113"/>
              <w:rPr>
                <w:b/>
                <w:color w:val="00AFAA"/>
                <w:sz w:val="20"/>
              </w:rPr>
            </w:pPr>
          </w:p>
          <w:p w14:paraId="3F69ACEB" w14:textId="77777777" w:rsidR="00FD2DA3" w:rsidRPr="00FD2DA3" w:rsidRDefault="00FD2DA3" w:rsidP="00FD2DA3">
            <w:pPr>
              <w:ind w:left="113" w:right="113"/>
              <w:rPr>
                <w:b/>
                <w:color w:val="00AFAA"/>
                <w:sz w:val="20"/>
              </w:rPr>
            </w:pPr>
            <w:r w:rsidRPr="00FD2DA3">
              <w:rPr>
                <w:b/>
                <w:color w:val="00AFAA"/>
                <w:sz w:val="20"/>
              </w:rPr>
              <w:t>Rec = Recommendation</w:t>
            </w:r>
          </w:p>
          <w:p w14:paraId="541B8FC2"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4066DDE4"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70A0A883" w14:textId="77777777" w:rsidTr="00FD2DA3">
        <w:trPr>
          <w:jc w:val="center"/>
        </w:trPr>
        <w:tc>
          <w:tcPr>
            <w:tcW w:w="495" w:type="dxa"/>
            <w:vAlign w:val="center"/>
          </w:tcPr>
          <w:p w14:paraId="5CADD48C" w14:textId="23193CE8" w:rsidR="00FD2DA3" w:rsidRPr="00FD2DA3" w:rsidRDefault="00FD2DA3" w:rsidP="00FD2DA3">
            <w:pPr>
              <w:ind w:left="113" w:right="113"/>
              <w:rPr>
                <w:b/>
                <w:color w:val="000000" w:themeColor="text1"/>
                <w:sz w:val="20"/>
              </w:rPr>
            </w:pPr>
            <w:del w:id="262" w:author="Kevin Gregory" w:date="2018-10-19T10:17:00Z">
              <w:r w:rsidRPr="00FD2DA3" w:rsidDel="001B3C0D">
                <w:rPr>
                  <w:b/>
                  <w:color w:val="000000" w:themeColor="text1"/>
                  <w:sz w:val="20"/>
                </w:rPr>
                <w:delText>6</w:delText>
              </w:r>
            </w:del>
            <w:ins w:id="263" w:author="Kevin Gregory" w:date="2018-10-19T10:17:00Z">
              <w:r w:rsidR="001B3C0D">
                <w:rPr>
                  <w:b/>
                  <w:color w:val="000000" w:themeColor="text1"/>
                  <w:sz w:val="20"/>
                </w:rPr>
                <w:t>7</w:t>
              </w:r>
            </w:ins>
          </w:p>
        </w:tc>
        <w:tc>
          <w:tcPr>
            <w:tcW w:w="525" w:type="dxa"/>
            <w:shd w:val="clear" w:color="auto" w:fill="00AFAA"/>
            <w:vAlign w:val="center"/>
          </w:tcPr>
          <w:p w14:paraId="13BFEC55" w14:textId="77777777" w:rsidR="00FD2DA3" w:rsidRPr="00FD2DA3" w:rsidRDefault="00FD2DA3" w:rsidP="00FD2DA3">
            <w:pPr>
              <w:ind w:left="113" w:right="113"/>
              <w:rPr>
                <w:b/>
                <w:color w:val="000000" w:themeColor="text1"/>
                <w:sz w:val="20"/>
              </w:rPr>
            </w:pPr>
          </w:p>
        </w:tc>
        <w:tc>
          <w:tcPr>
            <w:tcW w:w="717" w:type="dxa"/>
            <w:vMerge w:val="restart"/>
            <w:shd w:val="clear" w:color="auto" w:fill="00AFAA"/>
            <w:vAlign w:val="center"/>
          </w:tcPr>
          <w:p w14:paraId="44DA3AD1" w14:textId="77777777" w:rsidR="00FD2DA3" w:rsidRPr="00FD2DA3" w:rsidRDefault="00FD2DA3" w:rsidP="00FD2DA3">
            <w:pPr>
              <w:ind w:left="113" w:right="113"/>
              <w:rPr>
                <w:b/>
                <w:color w:val="000000" w:themeColor="text1"/>
                <w:sz w:val="20"/>
              </w:rPr>
            </w:pPr>
          </w:p>
        </w:tc>
        <w:tc>
          <w:tcPr>
            <w:tcW w:w="6271" w:type="dxa"/>
            <w:vAlign w:val="center"/>
          </w:tcPr>
          <w:p w14:paraId="030F37C6" w14:textId="77777777" w:rsidR="00FD2DA3" w:rsidRPr="00FD2DA3" w:rsidRDefault="00FD2DA3" w:rsidP="00FD2DA3">
            <w:pPr>
              <w:ind w:left="113" w:right="113"/>
              <w:rPr>
                <w:b/>
                <w:color w:val="000000" w:themeColor="text1"/>
                <w:szCs w:val="18"/>
              </w:rPr>
            </w:pPr>
            <w:r w:rsidRPr="00FD2DA3">
              <w:rPr>
                <w:b/>
                <w:color w:val="000000" w:themeColor="text1"/>
                <w:szCs w:val="18"/>
              </w:rPr>
              <w:t>COMPLEMENTARY USE OF THE IALA RISK MANAGEMENT TOOLBOX</w:t>
            </w:r>
          </w:p>
        </w:tc>
        <w:tc>
          <w:tcPr>
            <w:tcW w:w="6140" w:type="dxa"/>
            <w:gridSpan w:val="4"/>
            <w:vMerge w:val="restart"/>
            <w:shd w:val="clear" w:color="auto" w:fill="00AFAA"/>
            <w:vAlign w:val="center"/>
          </w:tcPr>
          <w:p w14:paraId="79DB6438" w14:textId="77777777" w:rsidR="00FD2DA3" w:rsidRPr="00FD2DA3" w:rsidRDefault="00FD2DA3" w:rsidP="00FD2DA3">
            <w:pPr>
              <w:ind w:right="113"/>
              <w:rPr>
                <w:b/>
                <w:color w:val="000000" w:themeColor="text1"/>
                <w:sz w:val="20"/>
              </w:rPr>
            </w:pPr>
          </w:p>
        </w:tc>
      </w:tr>
      <w:tr w:rsidR="00FD2DA3" w:rsidRPr="00FD2DA3" w14:paraId="281D4083" w14:textId="77777777" w:rsidTr="00FD2DA3">
        <w:trPr>
          <w:jc w:val="center"/>
        </w:trPr>
        <w:tc>
          <w:tcPr>
            <w:tcW w:w="495" w:type="dxa"/>
            <w:vAlign w:val="center"/>
          </w:tcPr>
          <w:p w14:paraId="5E6D9735" w14:textId="77777777" w:rsidR="00FD2DA3" w:rsidRPr="00FD2DA3" w:rsidRDefault="00FD2DA3" w:rsidP="00FD2DA3">
            <w:pPr>
              <w:ind w:left="113" w:right="113"/>
              <w:rPr>
                <w:b/>
                <w:color w:val="000000" w:themeColor="text1"/>
                <w:sz w:val="20"/>
              </w:rPr>
            </w:pPr>
          </w:p>
        </w:tc>
        <w:tc>
          <w:tcPr>
            <w:tcW w:w="525" w:type="dxa"/>
            <w:vAlign w:val="center"/>
          </w:tcPr>
          <w:p w14:paraId="2D4EC291" w14:textId="46600523" w:rsidR="00FD2DA3" w:rsidRPr="00FD2DA3" w:rsidRDefault="00FD2DA3" w:rsidP="00FD2DA3">
            <w:pPr>
              <w:ind w:left="113" w:right="113"/>
              <w:rPr>
                <w:b/>
                <w:color w:val="000000" w:themeColor="text1"/>
                <w:sz w:val="20"/>
              </w:rPr>
            </w:pPr>
            <w:del w:id="264" w:author="Kevin Gregory" w:date="2018-10-19T10:17:00Z">
              <w:r w:rsidRPr="00FD2DA3" w:rsidDel="001B3C0D">
                <w:rPr>
                  <w:b/>
                  <w:color w:val="000000" w:themeColor="text1"/>
                  <w:sz w:val="20"/>
                </w:rPr>
                <w:delText>6</w:delText>
              </w:r>
            </w:del>
            <w:ins w:id="265" w:author="Kevin Gregory" w:date="2018-10-19T10:17:00Z">
              <w:r w:rsidR="001B3C0D">
                <w:rPr>
                  <w:b/>
                  <w:color w:val="000000" w:themeColor="text1"/>
                  <w:sz w:val="20"/>
                </w:rPr>
                <w:t>7</w:t>
              </w:r>
            </w:ins>
            <w:r w:rsidRPr="00FD2DA3">
              <w:rPr>
                <w:b/>
                <w:color w:val="000000" w:themeColor="text1"/>
                <w:sz w:val="20"/>
              </w:rPr>
              <w:t>.1</w:t>
            </w:r>
          </w:p>
        </w:tc>
        <w:tc>
          <w:tcPr>
            <w:tcW w:w="717" w:type="dxa"/>
            <w:vMerge/>
            <w:shd w:val="clear" w:color="auto" w:fill="D9D9D9" w:themeFill="background1" w:themeFillShade="D9"/>
            <w:vAlign w:val="center"/>
          </w:tcPr>
          <w:p w14:paraId="418B073F" w14:textId="77777777" w:rsidR="00FD2DA3" w:rsidRPr="00FD2DA3" w:rsidRDefault="00FD2DA3" w:rsidP="00FD2DA3">
            <w:pPr>
              <w:ind w:left="113" w:right="113"/>
              <w:rPr>
                <w:b/>
                <w:color w:val="000000" w:themeColor="text1"/>
                <w:sz w:val="20"/>
              </w:rPr>
            </w:pPr>
          </w:p>
        </w:tc>
        <w:tc>
          <w:tcPr>
            <w:tcW w:w="6271" w:type="dxa"/>
            <w:vAlign w:val="center"/>
          </w:tcPr>
          <w:p w14:paraId="0DA1DC2C" w14:textId="77777777" w:rsidR="00FD2DA3" w:rsidRPr="00FD2DA3" w:rsidRDefault="00FD2DA3" w:rsidP="00FD2DA3">
            <w:pPr>
              <w:ind w:left="113" w:right="113"/>
              <w:rPr>
                <w:b/>
                <w:color w:val="000000" w:themeColor="text1"/>
                <w:sz w:val="20"/>
              </w:rPr>
            </w:pPr>
            <w:r w:rsidRPr="00FD2DA3">
              <w:rPr>
                <w:b/>
                <w:color w:val="000000" w:themeColor="text1"/>
                <w:sz w:val="20"/>
              </w:rPr>
              <w:t>Review of Current and Future Risk Management</w:t>
            </w:r>
          </w:p>
        </w:tc>
        <w:tc>
          <w:tcPr>
            <w:tcW w:w="6140" w:type="dxa"/>
            <w:gridSpan w:val="4"/>
            <w:vMerge/>
            <w:shd w:val="clear" w:color="auto" w:fill="00AFAA"/>
            <w:vAlign w:val="center"/>
          </w:tcPr>
          <w:p w14:paraId="1588471F" w14:textId="77777777" w:rsidR="00FD2DA3" w:rsidRPr="00FD2DA3" w:rsidRDefault="00FD2DA3" w:rsidP="00FD2DA3">
            <w:pPr>
              <w:ind w:left="113" w:right="113"/>
              <w:rPr>
                <w:b/>
                <w:color w:val="000000" w:themeColor="text1"/>
                <w:sz w:val="20"/>
              </w:rPr>
            </w:pPr>
          </w:p>
        </w:tc>
      </w:tr>
      <w:tr w:rsidR="00FD2DA3" w:rsidRPr="00FD2DA3" w14:paraId="4722B685" w14:textId="77777777" w:rsidTr="00FD2DA3">
        <w:trPr>
          <w:jc w:val="center"/>
        </w:trPr>
        <w:tc>
          <w:tcPr>
            <w:tcW w:w="495" w:type="dxa"/>
            <w:vAlign w:val="center"/>
          </w:tcPr>
          <w:p w14:paraId="0540A9AD" w14:textId="77777777" w:rsidR="00FD2DA3" w:rsidRPr="00FD2DA3" w:rsidRDefault="00FD2DA3" w:rsidP="00FD2DA3">
            <w:pPr>
              <w:ind w:left="113" w:right="113"/>
              <w:rPr>
                <w:color w:val="000000" w:themeColor="text1"/>
                <w:sz w:val="20"/>
              </w:rPr>
            </w:pPr>
          </w:p>
        </w:tc>
        <w:tc>
          <w:tcPr>
            <w:tcW w:w="525" w:type="dxa"/>
            <w:vAlign w:val="center"/>
          </w:tcPr>
          <w:p w14:paraId="1CB9FB49" w14:textId="77777777" w:rsidR="00FD2DA3" w:rsidRPr="00FD2DA3" w:rsidRDefault="00FD2DA3" w:rsidP="00FD2DA3">
            <w:pPr>
              <w:ind w:left="113" w:right="113"/>
              <w:rPr>
                <w:color w:val="000000" w:themeColor="text1"/>
                <w:sz w:val="20"/>
              </w:rPr>
            </w:pPr>
          </w:p>
        </w:tc>
        <w:tc>
          <w:tcPr>
            <w:tcW w:w="717" w:type="dxa"/>
            <w:vAlign w:val="center"/>
          </w:tcPr>
          <w:p w14:paraId="25E9E428" w14:textId="6D34231A" w:rsidR="00FD2DA3" w:rsidRPr="00FD2DA3" w:rsidRDefault="00FD2DA3" w:rsidP="00FD2DA3">
            <w:pPr>
              <w:ind w:left="113" w:right="113"/>
              <w:rPr>
                <w:color w:val="000000" w:themeColor="text1"/>
                <w:sz w:val="20"/>
              </w:rPr>
            </w:pPr>
            <w:del w:id="266" w:author="Kevin Gregory" w:date="2018-10-19T10:17:00Z">
              <w:r w:rsidRPr="00FD2DA3" w:rsidDel="001B3C0D">
                <w:rPr>
                  <w:color w:val="000000" w:themeColor="text1"/>
                  <w:sz w:val="20"/>
                </w:rPr>
                <w:delText>6</w:delText>
              </w:r>
            </w:del>
            <w:ins w:id="267" w:author="Kevin Gregory" w:date="2018-10-19T10:17:00Z">
              <w:r w:rsidR="001B3C0D">
                <w:rPr>
                  <w:color w:val="000000" w:themeColor="text1"/>
                  <w:sz w:val="20"/>
                </w:rPr>
                <w:t>7</w:t>
              </w:r>
            </w:ins>
            <w:r w:rsidRPr="00FD2DA3">
              <w:rPr>
                <w:color w:val="000000" w:themeColor="text1"/>
                <w:sz w:val="20"/>
              </w:rPr>
              <w:t>.1.1</w:t>
            </w:r>
          </w:p>
        </w:tc>
        <w:tc>
          <w:tcPr>
            <w:tcW w:w="6271" w:type="dxa"/>
            <w:vAlign w:val="center"/>
          </w:tcPr>
          <w:p w14:paraId="18E294B2"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obligations on Competent Authorities</w:t>
            </w:r>
          </w:p>
        </w:tc>
        <w:tc>
          <w:tcPr>
            <w:tcW w:w="648" w:type="dxa"/>
            <w:vAlign w:val="center"/>
          </w:tcPr>
          <w:p w14:paraId="476F330D" w14:textId="77777777" w:rsidR="00FD2DA3" w:rsidRPr="00FD2DA3" w:rsidRDefault="00FD2DA3" w:rsidP="00FD2DA3">
            <w:pPr>
              <w:ind w:left="113" w:right="113"/>
              <w:rPr>
                <w:color w:val="000000" w:themeColor="text1"/>
                <w:sz w:val="20"/>
              </w:rPr>
            </w:pPr>
            <w:r w:rsidRPr="00FD2DA3">
              <w:rPr>
                <w:color w:val="000000" w:themeColor="text1"/>
                <w:sz w:val="20"/>
              </w:rPr>
              <w:t>3</w:t>
            </w:r>
          </w:p>
        </w:tc>
        <w:tc>
          <w:tcPr>
            <w:tcW w:w="1650" w:type="dxa"/>
            <w:vMerge w:val="restart"/>
            <w:vAlign w:val="center"/>
          </w:tcPr>
          <w:p w14:paraId="10065104" w14:textId="77777777" w:rsidR="00FD2DA3" w:rsidRPr="00FD2DA3" w:rsidRDefault="00FD2DA3" w:rsidP="00FD2DA3">
            <w:pPr>
              <w:ind w:left="113" w:right="113"/>
              <w:rPr>
                <w:color w:val="000000" w:themeColor="text1"/>
                <w:sz w:val="20"/>
              </w:rPr>
            </w:pPr>
            <w:r w:rsidRPr="00FD2DA3">
              <w:rPr>
                <w:color w:val="000000" w:themeColor="text1"/>
                <w:sz w:val="20"/>
              </w:rPr>
              <w:t>Film of a concept of Sea Traffic Management</w:t>
            </w:r>
          </w:p>
        </w:tc>
        <w:tc>
          <w:tcPr>
            <w:tcW w:w="3158" w:type="dxa"/>
            <w:vMerge w:val="restart"/>
            <w:vAlign w:val="center"/>
          </w:tcPr>
          <w:p w14:paraId="5D5ED161" w14:textId="77777777" w:rsidR="00FD2DA3" w:rsidRPr="00FD2DA3" w:rsidRDefault="00FD2DA3" w:rsidP="00FD2DA3">
            <w:pPr>
              <w:ind w:left="113" w:right="113"/>
              <w:rPr>
                <w:color w:val="000000" w:themeColor="text1"/>
                <w:sz w:val="20"/>
              </w:rPr>
            </w:pPr>
            <w:r w:rsidRPr="00FD2DA3">
              <w:rPr>
                <w:color w:val="000000" w:themeColor="text1"/>
                <w:sz w:val="20"/>
              </w:rPr>
              <w:t>Rec O-139</w:t>
            </w:r>
          </w:p>
        </w:tc>
        <w:tc>
          <w:tcPr>
            <w:tcW w:w="684" w:type="dxa"/>
            <w:vMerge w:val="restart"/>
            <w:vAlign w:val="center"/>
          </w:tcPr>
          <w:p w14:paraId="199368A8" w14:textId="77777777" w:rsidR="00FD2DA3" w:rsidRPr="00FD2DA3" w:rsidRDefault="00FD2DA3" w:rsidP="00FD2DA3">
            <w:pPr>
              <w:ind w:left="113" w:right="113"/>
              <w:rPr>
                <w:color w:val="000000" w:themeColor="text1"/>
                <w:sz w:val="20"/>
              </w:rPr>
            </w:pPr>
            <w:r w:rsidRPr="00FD2DA3">
              <w:rPr>
                <w:color w:val="000000" w:themeColor="text1"/>
                <w:sz w:val="20"/>
              </w:rPr>
              <w:t>17</w:t>
            </w:r>
          </w:p>
        </w:tc>
      </w:tr>
      <w:tr w:rsidR="00FD2DA3" w:rsidRPr="00FD2DA3" w14:paraId="44087942" w14:textId="77777777" w:rsidTr="00FD2DA3">
        <w:trPr>
          <w:jc w:val="center"/>
        </w:trPr>
        <w:tc>
          <w:tcPr>
            <w:tcW w:w="495" w:type="dxa"/>
            <w:vAlign w:val="center"/>
          </w:tcPr>
          <w:p w14:paraId="19C0DCB8" w14:textId="77777777" w:rsidR="00FD2DA3" w:rsidRPr="00FD2DA3" w:rsidRDefault="00FD2DA3" w:rsidP="00FD2DA3">
            <w:pPr>
              <w:ind w:left="113" w:right="113"/>
              <w:rPr>
                <w:color w:val="000000" w:themeColor="text1"/>
                <w:sz w:val="20"/>
              </w:rPr>
            </w:pPr>
          </w:p>
        </w:tc>
        <w:tc>
          <w:tcPr>
            <w:tcW w:w="525" w:type="dxa"/>
            <w:vAlign w:val="center"/>
          </w:tcPr>
          <w:p w14:paraId="16E02E80" w14:textId="77777777" w:rsidR="00FD2DA3" w:rsidRPr="00FD2DA3" w:rsidRDefault="00FD2DA3" w:rsidP="00FD2DA3">
            <w:pPr>
              <w:ind w:left="113" w:right="113"/>
              <w:rPr>
                <w:color w:val="000000" w:themeColor="text1"/>
                <w:sz w:val="20"/>
              </w:rPr>
            </w:pPr>
          </w:p>
        </w:tc>
        <w:tc>
          <w:tcPr>
            <w:tcW w:w="717" w:type="dxa"/>
            <w:vAlign w:val="center"/>
          </w:tcPr>
          <w:p w14:paraId="3164AC0F" w14:textId="3E539D43" w:rsidR="00FD2DA3" w:rsidRPr="00FD2DA3" w:rsidRDefault="001B3C0D" w:rsidP="00FD2DA3">
            <w:pPr>
              <w:ind w:left="113" w:right="113"/>
              <w:rPr>
                <w:color w:val="000000" w:themeColor="text1"/>
                <w:sz w:val="20"/>
              </w:rPr>
            </w:pPr>
            <w:ins w:id="268" w:author="Kevin Gregory" w:date="2018-10-19T10:17:00Z">
              <w:r>
                <w:rPr>
                  <w:color w:val="000000" w:themeColor="text1"/>
                  <w:sz w:val="20"/>
                </w:rPr>
                <w:t>7</w:t>
              </w:r>
            </w:ins>
            <w:del w:id="269" w:author="Kevin Gregory" w:date="2018-10-19T10:17:00Z">
              <w:r w:rsidR="00FD2DA3" w:rsidRPr="00FD2DA3" w:rsidDel="001B3C0D">
                <w:rPr>
                  <w:color w:val="000000" w:themeColor="text1"/>
                  <w:sz w:val="20"/>
                </w:rPr>
                <w:delText>6</w:delText>
              </w:r>
            </w:del>
            <w:r w:rsidR="00FD2DA3" w:rsidRPr="00FD2DA3">
              <w:rPr>
                <w:color w:val="000000" w:themeColor="text1"/>
                <w:sz w:val="20"/>
              </w:rPr>
              <w:t>.1.2</w:t>
            </w:r>
            <w:del w:id="270" w:author="Kevin Gregory" w:date="2018-10-19T10:17:00Z">
              <w:r w:rsidR="00FD2DA3" w:rsidRPr="00FD2DA3" w:rsidDel="001B3C0D">
                <w:rPr>
                  <w:color w:val="000000" w:themeColor="text1"/>
                  <w:sz w:val="20"/>
                </w:rPr>
                <w:delText>.</w:delText>
              </w:r>
            </w:del>
          </w:p>
        </w:tc>
        <w:tc>
          <w:tcPr>
            <w:tcW w:w="6271" w:type="dxa"/>
            <w:vAlign w:val="center"/>
          </w:tcPr>
          <w:p w14:paraId="7E2980D4"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risk and mitigation measures</w:t>
            </w:r>
          </w:p>
        </w:tc>
        <w:tc>
          <w:tcPr>
            <w:tcW w:w="648" w:type="dxa"/>
            <w:vAlign w:val="center"/>
          </w:tcPr>
          <w:p w14:paraId="19404CDD"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ign w:val="center"/>
          </w:tcPr>
          <w:p w14:paraId="52D179E6" w14:textId="77777777" w:rsidR="00FD2DA3" w:rsidRPr="00FD2DA3" w:rsidRDefault="00FD2DA3" w:rsidP="00FD2DA3">
            <w:pPr>
              <w:ind w:left="113" w:right="113"/>
              <w:rPr>
                <w:color w:val="000000" w:themeColor="text1"/>
                <w:sz w:val="20"/>
              </w:rPr>
            </w:pPr>
          </w:p>
        </w:tc>
        <w:tc>
          <w:tcPr>
            <w:tcW w:w="3158" w:type="dxa"/>
            <w:vMerge/>
            <w:vAlign w:val="center"/>
          </w:tcPr>
          <w:p w14:paraId="493E4E90" w14:textId="77777777" w:rsidR="00FD2DA3" w:rsidRPr="00FD2DA3" w:rsidRDefault="00FD2DA3" w:rsidP="00FD2DA3">
            <w:pPr>
              <w:ind w:left="113" w:right="113"/>
              <w:rPr>
                <w:color w:val="000000" w:themeColor="text1"/>
                <w:sz w:val="20"/>
              </w:rPr>
            </w:pPr>
          </w:p>
        </w:tc>
        <w:tc>
          <w:tcPr>
            <w:tcW w:w="684" w:type="dxa"/>
            <w:vMerge/>
            <w:vAlign w:val="center"/>
          </w:tcPr>
          <w:p w14:paraId="7658B444" w14:textId="77777777" w:rsidR="00FD2DA3" w:rsidRPr="00FD2DA3" w:rsidRDefault="00FD2DA3" w:rsidP="00FD2DA3">
            <w:pPr>
              <w:ind w:left="113" w:right="113"/>
              <w:rPr>
                <w:color w:val="000000" w:themeColor="text1"/>
                <w:sz w:val="20"/>
              </w:rPr>
            </w:pPr>
          </w:p>
        </w:tc>
      </w:tr>
      <w:tr w:rsidR="00FD2DA3" w:rsidRPr="00FD2DA3" w14:paraId="1825AE0F" w14:textId="77777777" w:rsidTr="00FD2DA3">
        <w:trPr>
          <w:trHeight w:val="313"/>
          <w:jc w:val="center"/>
        </w:trPr>
        <w:tc>
          <w:tcPr>
            <w:tcW w:w="495" w:type="dxa"/>
            <w:vAlign w:val="center"/>
          </w:tcPr>
          <w:p w14:paraId="1420A9D4" w14:textId="77777777" w:rsidR="00FD2DA3" w:rsidRPr="00FD2DA3" w:rsidRDefault="00FD2DA3" w:rsidP="00FD2DA3">
            <w:pPr>
              <w:ind w:left="113" w:right="113"/>
              <w:rPr>
                <w:color w:val="000000" w:themeColor="text1"/>
                <w:sz w:val="20"/>
              </w:rPr>
            </w:pPr>
          </w:p>
        </w:tc>
        <w:tc>
          <w:tcPr>
            <w:tcW w:w="525" w:type="dxa"/>
            <w:vAlign w:val="center"/>
          </w:tcPr>
          <w:p w14:paraId="441FDD1E" w14:textId="77777777" w:rsidR="00FD2DA3" w:rsidRPr="00FD2DA3" w:rsidRDefault="00FD2DA3" w:rsidP="00FD2DA3">
            <w:pPr>
              <w:ind w:left="113" w:right="113"/>
              <w:rPr>
                <w:color w:val="000000" w:themeColor="text1"/>
                <w:sz w:val="20"/>
              </w:rPr>
            </w:pPr>
          </w:p>
        </w:tc>
        <w:tc>
          <w:tcPr>
            <w:tcW w:w="717" w:type="dxa"/>
            <w:vAlign w:val="center"/>
          </w:tcPr>
          <w:p w14:paraId="15729D18" w14:textId="35642313" w:rsidR="00FD2DA3" w:rsidRPr="00FD2DA3" w:rsidRDefault="001B3C0D" w:rsidP="00FD2DA3">
            <w:pPr>
              <w:ind w:left="113" w:right="113"/>
              <w:rPr>
                <w:color w:val="000000" w:themeColor="text1"/>
                <w:sz w:val="20"/>
              </w:rPr>
            </w:pPr>
            <w:ins w:id="271" w:author="Kevin Gregory" w:date="2018-10-19T10:17:00Z">
              <w:r>
                <w:rPr>
                  <w:color w:val="000000" w:themeColor="text1"/>
                  <w:sz w:val="20"/>
                </w:rPr>
                <w:t>7</w:t>
              </w:r>
            </w:ins>
            <w:del w:id="272" w:author="Kevin Gregory" w:date="2018-10-19T10:17:00Z">
              <w:r w:rsidR="00FD2DA3" w:rsidRPr="00FD2DA3" w:rsidDel="001B3C0D">
                <w:rPr>
                  <w:color w:val="000000" w:themeColor="text1"/>
                  <w:sz w:val="20"/>
                </w:rPr>
                <w:delText>6</w:delText>
              </w:r>
            </w:del>
            <w:r w:rsidR="00FD2DA3" w:rsidRPr="00FD2DA3">
              <w:rPr>
                <w:color w:val="000000" w:themeColor="text1"/>
                <w:sz w:val="20"/>
              </w:rPr>
              <w:t>.1.3</w:t>
            </w:r>
          </w:p>
        </w:tc>
        <w:tc>
          <w:tcPr>
            <w:tcW w:w="6271" w:type="dxa"/>
            <w:vAlign w:val="center"/>
          </w:tcPr>
          <w:p w14:paraId="69016959" w14:textId="77777777" w:rsidR="00FD2DA3" w:rsidRPr="00B33E36" w:rsidRDefault="00FD2DA3" w:rsidP="00FD2DA3">
            <w:pPr>
              <w:ind w:left="113" w:right="113"/>
              <w:jc w:val="right"/>
              <w:rPr>
                <w:color w:val="000000" w:themeColor="text1"/>
                <w:sz w:val="20"/>
              </w:rPr>
            </w:pPr>
            <w:r w:rsidRPr="00B33E36">
              <w:rPr>
                <w:color w:val="000000" w:themeColor="text1"/>
                <w:sz w:val="20"/>
              </w:rPr>
              <w:t>Concept of Sea Traffic Management</w:t>
            </w:r>
          </w:p>
        </w:tc>
        <w:tc>
          <w:tcPr>
            <w:tcW w:w="648" w:type="dxa"/>
            <w:vAlign w:val="center"/>
          </w:tcPr>
          <w:p w14:paraId="76336E0B"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vAlign w:val="center"/>
          </w:tcPr>
          <w:p w14:paraId="2E119FB9" w14:textId="77777777" w:rsidR="00FD2DA3" w:rsidRPr="00FD2DA3" w:rsidRDefault="00FD2DA3" w:rsidP="00FD2DA3">
            <w:pPr>
              <w:ind w:left="113" w:right="113"/>
              <w:rPr>
                <w:color w:val="000000" w:themeColor="text1"/>
                <w:sz w:val="20"/>
              </w:rPr>
            </w:pPr>
          </w:p>
        </w:tc>
        <w:tc>
          <w:tcPr>
            <w:tcW w:w="3158" w:type="dxa"/>
            <w:vMerge/>
            <w:vAlign w:val="center"/>
          </w:tcPr>
          <w:p w14:paraId="75293C45" w14:textId="77777777" w:rsidR="00FD2DA3" w:rsidRPr="00FD2DA3" w:rsidRDefault="00FD2DA3" w:rsidP="00FD2DA3">
            <w:pPr>
              <w:ind w:left="113" w:right="113"/>
              <w:rPr>
                <w:color w:val="000000" w:themeColor="text1"/>
                <w:sz w:val="20"/>
              </w:rPr>
            </w:pPr>
          </w:p>
        </w:tc>
        <w:tc>
          <w:tcPr>
            <w:tcW w:w="684" w:type="dxa"/>
            <w:vMerge/>
            <w:vAlign w:val="center"/>
          </w:tcPr>
          <w:p w14:paraId="49FA0885" w14:textId="77777777" w:rsidR="00FD2DA3" w:rsidRPr="00FD2DA3" w:rsidRDefault="00FD2DA3" w:rsidP="00FD2DA3">
            <w:pPr>
              <w:ind w:left="113" w:right="113"/>
              <w:rPr>
                <w:color w:val="000000" w:themeColor="text1"/>
                <w:sz w:val="20"/>
              </w:rPr>
            </w:pPr>
          </w:p>
        </w:tc>
      </w:tr>
      <w:tr w:rsidR="00FD2DA3" w:rsidRPr="00FD2DA3" w14:paraId="18710808" w14:textId="77777777" w:rsidTr="00FD2DA3">
        <w:trPr>
          <w:jc w:val="center"/>
        </w:trPr>
        <w:tc>
          <w:tcPr>
            <w:tcW w:w="495" w:type="dxa"/>
            <w:vAlign w:val="center"/>
          </w:tcPr>
          <w:p w14:paraId="789343D2" w14:textId="77777777" w:rsidR="00FD2DA3" w:rsidRPr="00FD2DA3" w:rsidRDefault="00FD2DA3" w:rsidP="00FD2DA3">
            <w:pPr>
              <w:ind w:left="113" w:right="113"/>
              <w:rPr>
                <w:b/>
                <w:color w:val="000000" w:themeColor="text1"/>
                <w:sz w:val="20"/>
              </w:rPr>
            </w:pPr>
          </w:p>
        </w:tc>
        <w:tc>
          <w:tcPr>
            <w:tcW w:w="525" w:type="dxa"/>
            <w:vAlign w:val="center"/>
          </w:tcPr>
          <w:p w14:paraId="449DCF57" w14:textId="0068FA01" w:rsidR="00FD2DA3" w:rsidRPr="00FD2DA3" w:rsidRDefault="001B3C0D" w:rsidP="00FD2DA3">
            <w:pPr>
              <w:ind w:left="113" w:right="113"/>
              <w:rPr>
                <w:b/>
                <w:color w:val="000000" w:themeColor="text1"/>
                <w:sz w:val="20"/>
              </w:rPr>
            </w:pPr>
            <w:ins w:id="273" w:author="Kevin Gregory" w:date="2018-10-19T10:17:00Z">
              <w:r>
                <w:rPr>
                  <w:b/>
                  <w:color w:val="000000" w:themeColor="text1"/>
                  <w:sz w:val="20"/>
                </w:rPr>
                <w:t>7</w:t>
              </w:r>
            </w:ins>
            <w:del w:id="274" w:author="Kevin Gregory" w:date="2018-10-19T10:17:00Z">
              <w:r w:rsidR="00FD2DA3" w:rsidRPr="00FD2DA3" w:rsidDel="001B3C0D">
                <w:rPr>
                  <w:b/>
                  <w:color w:val="000000" w:themeColor="text1"/>
                  <w:sz w:val="20"/>
                </w:rPr>
                <w:delText>6</w:delText>
              </w:r>
            </w:del>
            <w:r w:rsidR="00FD2DA3" w:rsidRPr="00FD2DA3">
              <w:rPr>
                <w:b/>
                <w:color w:val="000000" w:themeColor="text1"/>
                <w:sz w:val="20"/>
              </w:rPr>
              <w:t>.2</w:t>
            </w:r>
          </w:p>
        </w:tc>
        <w:tc>
          <w:tcPr>
            <w:tcW w:w="717" w:type="dxa"/>
            <w:shd w:val="clear" w:color="auto" w:fill="00AFAA"/>
            <w:vAlign w:val="center"/>
          </w:tcPr>
          <w:p w14:paraId="752826C7" w14:textId="77777777" w:rsidR="00FD2DA3" w:rsidRPr="00FD2DA3" w:rsidRDefault="00FD2DA3" w:rsidP="00FD2DA3">
            <w:pPr>
              <w:ind w:left="113" w:right="113"/>
              <w:rPr>
                <w:b/>
                <w:color w:val="000000" w:themeColor="text1"/>
                <w:sz w:val="20"/>
              </w:rPr>
            </w:pPr>
          </w:p>
        </w:tc>
        <w:tc>
          <w:tcPr>
            <w:tcW w:w="6271" w:type="dxa"/>
            <w:vAlign w:val="center"/>
          </w:tcPr>
          <w:p w14:paraId="206488E5" w14:textId="77777777" w:rsidR="00FD2DA3" w:rsidRPr="00FD2DA3" w:rsidRDefault="00FD2DA3" w:rsidP="00FD2DA3">
            <w:pPr>
              <w:ind w:left="113" w:right="113"/>
              <w:rPr>
                <w:b/>
                <w:color w:val="000000" w:themeColor="text1"/>
                <w:sz w:val="20"/>
              </w:rPr>
            </w:pPr>
            <w:r w:rsidRPr="00FD2DA3">
              <w:rPr>
                <w:b/>
                <w:color w:val="000000" w:themeColor="text1"/>
                <w:sz w:val="20"/>
              </w:rPr>
              <w:t>Regional case study of the use of Risk Management Tools</w:t>
            </w:r>
          </w:p>
        </w:tc>
        <w:tc>
          <w:tcPr>
            <w:tcW w:w="6140" w:type="dxa"/>
            <w:gridSpan w:val="4"/>
            <w:shd w:val="clear" w:color="auto" w:fill="00AFAA"/>
            <w:vAlign w:val="center"/>
          </w:tcPr>
          <w:p w14:paraId="4BE4828C" w14:textId="77777777" w:rsidR="00FD2DA3" w:rsidRPr="00FD2DA3" w:rsidRDefault="00FD2DA3" w:rsidP="00FD2DA3">
            <w:pPr>
              <w:ind w:left="113" w:right="113"/>
              <w:rPr>
                <w:b/>
                <w:color w:val="000000" w:themeColor="text1"/>
                <w:sz w:val="20"/>
              </w:rPr>
            </w:pPr>
          </w:p>
        </w:tc>
      </w:tr>
      <w:tr w:rsidR="00FD2DA3" w:rsidRPr="00FD2DA3" w14:paraId="56D56281" w14:textId="77777777" w:rsidTr="00FD2DA3">
        <w:trPr>
          <w:jc w:val="center"/>
        </w:trPr>
        <w:tc>
          <w:tcPr>
            <w:tcW w:w="495" w:type="dxa"/>
            <w:vAlign w:val="center"/>
          </w:tcPr>
          <w:p w14:paraId="434DE636" w14:textId="77777777" w:rsidR="00FD2DA3" w:rsidRPr="00FD2DA3" w:rsidRDefault="00FD2DA3" w:rsidP="00FD2DA3">
            <w:pPr>
              <w:ind w:left="113" w:right="113"/>
              <w:rPr>
                <w:color w:val="000000" w:themeColor="text1"/>
                <w:sz w:val="20"/>
              </w:rPr>
            </w:pPr>
          </w:p>
        </w:tc>
        <w:tc>
          <w:tcPr>
            <w:tcW w:w="525" w:type="dxa"/>
            <w:vAlign w:val="center"/>
          </w:tcPr>
          <w:p w14:paraId="1E856E26" w14:textId="77777777" w:rsidR="00FD2DA3" w:rsidRPr="00FD2DA3" w:rsidRDefault="00FD2DA3" w:rsidP="00FD2DA3">
            <w:pPr>
              <w:ind w:left="113" w:right="113"/>
              <w:rPr>
                <w:color w:val="000000" w:themeColor="text1"/>
                <w:sz w:val="20"/>
              </w:rPr>
            </w:pPr>
          </w:p>
        </w:tc>
        <w:tc>
          <w:tcPr>
            <w:tcW w:w="717" w:type="dxa"/>
            <w:vAlign w:val="center"/>
          </w:tcPr>
          <w:p w14:paraId="7FDF7B0C" w14:textId="1D26F567" w:rsidR="00FD2DA3" w:rsidRPr="00FD2DA3" w:rsidRDefault="001B3C0D" w:rsidP="00FD2DA3">
            <w:pPr>
              <w:ind w:left="113" w:right="113"/>
              <w:rPr>
                <w:color w:val="000000" w:themeColor="text1"/>
                <w:sz w:val="20"/>
              </w:rPr>
            </w:pPr>
            <w:ins w:id="275" w:author="Kevin Gregory" w:date="2018-10-19T10:17:00Z">
              <w:r>
                <w:rPr>
                  <w:color w:val="000000" w:themeColor="text1"/>
                  <w:sz w:val="20"/>
                </w:rPr>
                <w:t>7</w:t>
              </w:r>
            </w:ins>
            <w:del w:id="276" w:author="Kevin Gregory" w:date="2018-10-19T10:17:00Z">
              <w:r w:rsidR="00FD2DA3" w:rsidRPr="00FD2DA3" w:rsidDel="001B3C0D">
                <w:rPr>
                  <w:color w:val="000000" w:themeColor="text1"/>
                  <w:sz w:val="20"/>
                </w:rPr>
                <w:delText>6</w:delText>
              </w:r>
            </w:del>
            <w:r w:rsidR="00FD2DA3" w:rsidRPr="00FD2DA3">
              <w:rPr>
                <w:color w:val="000000" w:themeColor="text1"/>
                <w:sz w:val="20"/>
              </w:rPr>
              <w:t>.2.1</w:t>
            </w:r>
          </w:p>
        </w:tc>
        <w:tc>
          <w:tcPr>
            <w:tcW w:w="6271" w:type="dxa"/>
            <w:vAlign w:val="center"/>
          </w:tcPr>
          <w:p w14:paraId="3B8073FF" w14:textId="77777777" w:rsidR="00FD2DA3" w:rsidRPr="00FD2DA3" w:rsidRDefault="00FD2DA3" w:rsidP="00FD2DA3">
            <w:pPr>
              <w:ind w:left="113" w:right="113"/>
              <w:jc w:val="right"/>
              <w:rPr>
                <w:color w:val="000000" w:themeColor="text1"/>
                <w:sz w:val="20"/>
              </w:rPr>
            </w:pPr>
            <w:r w:rsidRPr="00FD2DA3">
              <w:rPr>
                <w:color w:val="000000" w:themeColor="text1"/>
                <w:sz w:val="20"/>
              </w:rPr>
              <w:t>Use of IWRAP to determine change in risk</w:t>
            </w:r>
          </w:p>
        </w:tc>
        <w:tc>
          <w:tcPr>
            <w:tcW w:w="648" w:type="dxa"/>
            <w:vMerge w:val="restart"/>
            <w:vAlign w:val="center"/>
          </w:tcPr>
          <w:p w14:paraId="49EEC232"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vAlign w:val="center"/>
          </w:tcPr>
          <w:p w14:paraId="679CD9B8" w14:textId="77777777" w:rsidR="00FD2DA3" w:rsidRPr="00FD2DA3" w:rsidRDefault="00FD2DA3" w:rsidP="00FD2DA3">
            <w:pPr>
              <w:ind w:left="113" w:right="113"/>
              <w:rPr>
                <w:color w:val="000000" w:themeColor="text1"/>
                <w:sz w:val="20"/>
              </w:rPr>
            </w:pPr>
            <w:r w:rsidRPr="00FD2DA3">
              <w:rPr>
                <w:color w:val="000000" w:themeColor="text1"/>
                <w:sz w:val="20"/>
              </w:rPr>
              <w:t>Visit to VTS centre and/or Port operations</w:t>
            </w:r>
          </w:p>
        </w:tc>
        <w:tc>
          <w:tcPr>
            <w:tcW w:w="3158" w:type="dxa"/>
            <w:vMerge w:val="restart"/>
            <w:vAlign w:val="center"/>
          </w:tcPr>
          <w:p w14:paraId="075954B8" w14:textId="77777777" w:rsidR="00FD2DA3" w:rsidRPr="00FD2DA3" w:rsidRDefault="00FD2DA3" w:rsidP="00FD2DA3">
            <w:pPr>
              <w:ind w:left="113" w:right="113"/>
              <w:rPr>
                <w:color w:val="000000" w:themeColor="text1"/>
                <w:sz w:val="20"/>
              </w:rPr>
            </w:pPr>
            <w:r w:rsidRPr="00FD2DA3">
              <w:rPr>
                <w:color w:val="000000" w:themeColor="text1"/>
                <w:sz w:val="20"/>
              </w:rPr>
              <w:t>Rec O-139</w:t>
            </w:r>
          </w:p>
        </w:tc>
        <w:tc>
          <w:tcPr>
            <w:tcW w:w="684" w:type="dxa"/>
            <w:vMerge w:val="restart"/>
            <w:vAlign w:val="center"/>
          </w:tcPr>
          <w:p w14:paraId="0913C767" w14:textId="77777777" w:rsidR="00FD2DA3" w:rsidRPr="00FD2DA3" w:rsidRDefault="00FD2DA3" w:rsidP="00FD2DA3">
            <w:pPr>
              <w:ind w:left="113" w:right="113"/>
              <w:rPr>
                <w:color w:val="000000" w:themeColor="text1"/>
                <w:sz w:val="20"/>
              </w:rPr>
            </w:pPr>
            <w:r w:rsidRPr="00FD2DA3">
              <w:rPr>
                <w:color w:val="000000" w:themeColor="text1"/>
                <w:sz w:val="20"/>
              </w:rPr>
              <w:t>18</w:t>
            </w:r>
          </w:p>
        </w:tc>
      </w:tr>
      <w:tr w:rsidR="00FD2DA3" w:rsidRPr="00FD2DA3" w14:paraId="24AA8D3B" w14:textId="77777777" w:rsidTr="00FD2DA3">
        <w:trPr>
          <w:jc w:val="center"/>
        </w:trPr>
        <w:tc>
          <w:tcPr>
            <w:tcW w:w="495" w:type="dxa"/>
            <w:vAlign w:val="center"/>
          </w:tcPr>
          <w:p w14:paraId="5330CF85" w14:textId="77777777" w:rsidR="00FD2DA3" w:rsidRPr="00FD2DA3" w:rsidRDefault="00FD2DA3" w:rsidP="00FD2DA3">
            <w:pPr>
              <w:ind w:left="113" w:right="113"/>
              <w:rPr>
                <w:color w:val="000000" w:themeColor="text1"/>
                <w:sz w:val="20"/>
              </w:rPr>
            </w:pPr>
          </w:p>
        </w:tc>
        <w:tc>
          <w:tcPr>
            <w:tcW w:w="525" w:type="dxa"/>
            <w:vAlign w:val="center"/>
          </w:tcPr>
          <w:p w14:paraId="1296074C" w14:textId="77777777" w:rsidR="00FD2DA3" w:rsidRPr="00FD2DA3" w:rsidRDefault="00FD2DA3" w:rsidP="00FD2DA3">
            <w:pPr>
              <w:ind w:left="113" w:right="113"/>
              <w:rPr>
                <w:color w:val="000000" w:themeColor="text1"/>
                <w:sz w:val="20"/>
              </w:rPr>
            </w:pPr>
          </w:p>
        </w:tc>
        <w:tc>
          <w:tcPr>
            <w:tcW w:w="717" w:type="dxa"/>
            <w:vAlign w:val="center"/>
          </w:tcPr>
          <w:p w14:paraId="20A2AA41" w14:textId="2ADC13B4" w:rsidR="00FD2DA3" w:rsidRPr="00FD2DA3" w:rsidRDefault="001B3C0D" w:rsidP="00FD2DA3">
            <w:pPr>
              <w:ind w:left="113" w:right="113"/>
              <w:rPr>
                <w:color w:val="000000" w:themeColor="text1"/>
                <w:sz w:val="20"/>
              </w:rPr>
            </w:pPr>
            <w:ins w:id="277" w:author="Kevin Gregory" w:date="2018-10-19T10:17:00Z">
              <w:r>
                <w:rPr>
                  <w:color w:val="000000" w:themeColor="text1"/>
                  <w:sz w:val="20"/>
                </w:rPr>
                <w:t>7</w:t>
              </w:r>
            </w:ins>
            <w:del w:id="278" w:author="Kevin Gregory" w:date="2018-10-19T10:17:00Z">
              <w:r w:rsidR="00FD2DA3" w:rsidRPr="00FD2DA3" w:rsidDel="001B3C0D">
                <w:rPr>
                  <w:color w:val="000000" w:themeColor="text1"/>
                  <w:sz w:val="20"/>
                </w:rPr>
                <w:delText>6</w:delText>
              </w:r>
            </w:del>
            <w:r w:rsidR="00FD2DA3" w:rsidRPr="00FD2DA3">
              <w:rPr>
                <w:color w:val="000000" w:themeColor="text1"/>
                <w:sz w:val="20"/>
              </w:rPr>
              <w:t>.2.2</w:t>
            </w:r>
          </w:p>
        </w:tc>
        <w:tc>
          <w:tcPr>
            <w:tcW w:w="6271" w:type="dxa"/>
            <w:vAlign w:val="center"/>
          </w:tcPr>
          <w:p w14:paraId="1B6A4992" w14:textId="77777777" w:rsidR="00FD2DA3" w:rsidRPr="00FD2DA3" w:rsidRDefault="00FD2DA3" w:rsidP="00FD2DA3">
            <w:pPr>
              <w:ind w:left="113" w:right="113"/>
              <w:jc w:val="right"/>
              <w:rPr>
                <w:color w:val="000000" w:themeColor="text1"/>
                <w:sz w:val="20"/>
              </w:rPr>
            </w:pPr>
            <w:r w:rsidRPr="00FD2DA3">
              <w:rPr>
                <w:color w:val="000000" w:themeColor="text1"/>
                <w:sz w:val="20"/>
              </w:rPr>
              <w:t>Use of PAWSA to determine change in risk</w:t>
            </w:r>
          </w:p>
        </w:tc>
        <w:tc>
          <w:tcPr>
            <w:tcW w:w="648" w:type="dxa"/>
            <w:vMerge/>
            <w:vAlign w:val="center"/>
          </w:tcPr>
          <w:p w14:paraId="5795243A" w14:textId="77777777" w:rsidR="00FD2DA3" w:rsidRPr="00FD2DA3" w:rsidRDefault="00FD2DA3" w:rsidP="00FD2DA3">
            <w:pPr>
              <w:ind w:left="113" w:right="113"/>
              <w:rPr>
                <w:color w:val="000000" w:themeColor="text1"/>
                <w:sz w:val="20"/>
              </w:rPr>
            </w:pPr>
          </w:p>
        </w:tc>
        <w:tc>
          <w:tcPr>
            <w:tcW w:w="1650" w:type="dxa"/>
            <w:vMerge/>
            <w:vAlign w:val="center"/>
          </w:tcPr>
          <w:p w14:paraId="0F9BBC22" w14:textId="77777777" w:rsidR="00FD2DA3" w:rsidRPr="00FD2DA3" w:rsidRDefault="00FD2DA3" w:rsidP="00FD2DA3">
            <w:pPr>
              <w:ind w:left="113" w:right="113"/>
              <w:rPr>
                <w:color w:val="000000" w:themeColor="text1"/>
                <w:sz w:val="20"/>
              </w:rPr>
            </w:pPr>
          </w:p>
        </w:tc>
        <w:tc>
          <w:tcPr>
            <w:tcW w:w="3158" w:type="dxa"/>
            <w:vMerge/>
            <w:vAlign w:val="center"/>
          </w:tcPr>
          <w:p w14:paraId="648D2FE1" w14:textId="77777777" w:rsidR="00FD2DA3" w:rsidRPr="00FD2DA3" w:rsidRDefault="00FD2DA3" w:rsidP="00FD2DA3">
            <w:pPr>
              <w:ind w:left="113" w:right="113"/>
              <w:rPr>
                <w:color w:val="000000" w:themeColor="text1"/>
                <w:sz w:val="20"/>
              </w:rPr>
            </w:pPr>
          </w:p>
        </w:tc>
        <w:tc>
          <w:tcPr>
            <w:tcW w:w="684" w:type="dxa"/>
            <w:vMerge/>
            <w:vAlign w:val="center"/>
          </w:tcPr>
          <w:p w14:paraId="1772A82D" w14:textId="77777777" w:rsidR="00FD2DA3" w:rsidRPr="00FD2DA3" w:rsidRDefault="00FD2DA3" w:rsidP="00FD2DA3">
            <w:pPr>
              <w:ind w:left="113" w:right="113"/>
              <w:rPr>
                <w:color w:val="000000" w:themeColor="text1"/>
                <w:sz w:val="20"/>
              </w:rPr>
            </w:pPr>
          </w:p>
        </w:tc>
      </w:tr>
      <w:tr w:rsidR="0032159D" w:rsidRPr="00FD2DA3" w14:paraId="2BDBA63C" w14:textId="77777777" w:rsidTr="00FD2DA3">
        <w:trPr>
          <w:jc w:val="center"/>
          <w:ins w:id="279" w:author="Kevin Gregory" w:date="2018-10-19T10:58:00Z"/>
        </w:trPr>
        <w:tc>
          <w:tcPr>
            <w:tcW w:w="495" w:type="dxa"/>
            <w:vAlign w:val="center"/>
          </w:tcPr>
          <w:p w14:paraId="6691755E" w14:textId="77777777" w:rsidR="0032159D" w:rsidRPr="00FD2DA3" w:rsidRDefault="0032159D" w:rsidP="00FD2DA3">
            <w:pPr>
              <w:ind w:left="113" w:right="113"/>
              <w:rPr>
                <w:ins w:id="280" w:author="Kevin Gregory" w:date="2018-10-19T10:58:00Z"/>
                <w:color w:val="000000" w:themeColor="text1"/>
                <w:sz w:val="20"/>
              </w:rPr>
            </w:pPr>
          </w:p>
        </w:tc>
        <w:tc>
          <w:tcPr>
            <w:tcW w:w="525" w:type="dxa"/>
            <w:vAlign w:val="center"/>
          </w:tcPr>
          <w:p w14:paraId="75508F08" w14:textId="77777777" w:rsidR="0032159D" w:rsidRPr="00FD2DA3" w:rsidRDefault="0032159D" w:rsidP="00FD2DA3">
            <w:pPr>
              <w:ind w:left="113" w:right="113"/>
              <w:rPr>
                <w:ins w:id="281" w:author="Kevin Gregory" w:date="2018-10-19T10:58:00Z"/>
                <w:color w:val="000000" w:themeColor="text1"/>
                <w:sz w:val="20"/>
              </w:rPr>
            </w:pPr>
          </w:p>
        </w:tc>
        <w:tc>
          <w:tcPr>
            <w:tcW w:w="717" w:type="dxa"/>
            <w:vAlign w:val="center"/>
          </w:tcPr>
          <w:p w14:paraId="2E8C17B9" w14:textId="57A6FC43" w:rsidR="0032159D" w:rsidRDefault="008E1E42" w:rsidP="00FD2DA3">
            <w:pPr>
              <w:ind w:left="113" w:right="113"/>
              <w:rPr>
                <w:ins w:id="282" w:author="Kevin Gregory" w:date="2018-10-19T10:58:00Z"/>
                <w:color w:val="000000" w:themeColor="text1"/>
                <w:sz w:val="20"/>
              </w:rPr>
            </w:pPr>
            <w:ins w:id="283" w:author="Kevin Gregory" w:date="2018-10-19T10:59:00Z">
              <w:r>
                <w:rPr>
                  <w:color w:val="000000" w:themeColor="text1"/>
                  <w:sz w:val="20"/>
                </w:rPr>
                <w:t>7.2.3</w:t>
              </w:r>
            </w:ins>
          </w:p>
        </w:tc>
        <w:tc>
          <w:tcPr>
            <w:tcW w:w="6271" w:type="dxa"/>
            <w:vAlign w:val="center"/>
          </w:tcPr>
          <w:p w14:paraId="4F76EAC0" w14:textId="2389E058" w:rsidR="0032159D" w:rsidRPr="00FD2DA3" w:rsidRDefault="0032159D" w:rsidP="00FD2DA3">
            <w:pPr>
              <w:ind w:left="113" w:right="113"/>
              <w:jc w:val="right"/>
              <w:rPr>
                <w:ins w:id="284" w:author="Kevin Gregory" w:date="2018-10-19T10:58:00Z"/>
                <w:color w:val="000000" w:themeColor="text1"/>
                <w:sz w:val="20"/>
              </w:rPr>
            </w:pPr>
            <w:ins w:id="285" w:author="Kevin Gregory" w:date="2018-10-19T10:58:00Z">
              <w:r>
                <w:rPr>
                  <w:color w:val="000000" w:themeColor="text1"/>
                  <w:sz w:val="20"/>
                </w:rPr>
                <w:t>Use of SIRA to determine change in risk</w:t>
              </w:r>
            </w:ins>
          </w:p>
        </w:tc>
        <w:tc>
          <w:tcPr>
            <w:tcW w:w="648" w:type="dxa"/>
            <w:vMerge/>
            <w:vAlign w:val="center"/>
          </w:tcPr>
          <w:p w14:paraId="201899B9" w14:textId="77777777" w:rsidR="0032159D" w:rsidRPr="00FD2DA3" w:rsidRDefault="0032159D" w:rsidP="00FD2DA3">
            <w:pPr>
              <w:ind w:left="113" w:right="113"/>
              <w:rPr>
                <w:ins w:id="286" w:author="Kevin Gregory" w:date="2018-10-19T10:58:00Z"/>
                <w:color w:val="000000" w:themeColor="text1"/>
                <w:sz w:val="20"/>
              </w:rPr>
            </w:pPr>
          </w:p>
        </w:tc>
        <w:tc>
          <w:tcPr>
            <w:tcW w:w="1650" w:type="dxa"/>
            <w:vMerge/>
            <w:vAlign w:val="center"/>
          </w:tcPr>
          <w:p w14:paraId="6ACE1D1B" w14:textId="77777777" w:rsidR="0032159D" w:rsidRPr="00FD2DA3" w:rsidRDefault="0032159D" w:rsidP="00FD2DA3">
            <w:pPr>
              <w:ind w:left="113" w:right="113"/>
              <w:rPr>
                <w:ins w:id="287" w:author="Kevin Gregory" w:date="2018-10-19T10:58:00Z"/>
                <w:color w:val="000000" w:themeColor="text1"/>
                <w:sz w:val="20"/>
              </w:rPr>
            </w:pPr>
          </w:p>
        </w:tc>
        <w:tc>
          <w:tcPr>
            <w:tcW w:w="3158" w:type="dxa"/>
            <w:vMerge/>
            <w:vAlign w:val="center"/>
          </w:tcPr>
          <w:p w14:paraId="003F78EB" w14:textId="77777777" w:rsidR="0032159D" w:rsidRPr="00FD2DA3" w:rsidRDefault="0032159D" w:rsidP="00FD2DA3">
            <w:pPr>
              <w:ind w:left="113" w:right="113"/>
              <w:rPr>
                <w:ins w:id="288" w:author="Kevin Gregory" w:date="2018-10-19T10:58:00Z"/>
                <w:color w:val="000000" w:themeColor="text1"/>
                <w:sz w:val="20"/>
              </w:rPr>
            </w:pPr>
          </w:p>
        </w:tc>
        <w:tc>
          <w:tcPr>
            <w:tcW w:w="684" w:type="dxa"/>
            <w:vMerge/>
            <w:vAlign w:val="center"/>
          </w:tcPr>
          <w:p w14:paraId="1E0E7643" w14:textId="77777777" w:rsidR="0032159D" w:rsidRPr="00FD2DA3" w:rsidRDefault="0032159D" w:rsidP="00FD2DA3">
            <w:pPr>
              <w:ind w:left="113" w:right="113"/>
              <w:rPr>
                <w:ins w:id="289" w:author="Kevin Gregory" w:date="2018-10-19T10:58:00Z"/>
                <w:color w:val="000000" w:themeColor="text1"/>
                <w:sz w:val="20"/>
              </w:rPr>
            </w:pPr>
          </w:p>
        </w:tc>
      </w:tr>
      <w:tr w:rsidR="00FD2DA3" w:rsidRPr="00FD2DA3" w14:paraId="2A61F7D6" w14:textId="77777777" w:rsidTr="00FD2DA3">
        <w:trPr>
          <w:jc w:val="center"/>
        </w:trPr>
        <w:tc>
          <w:tcPr>
            <w:tcW w:w="495" w:type="dxa"/>
            <w:vAlign w:val="center"/>
          </w:tcPr>
          <w:p w14:paraId="3DF8E3D4" w14:textId="77777777" w:rsidR="00FD2DA3" w:rsidRPr="00FD2DA3" w:rsidRDefault="00FD2DA3" w:rsidP="00FD2DA3">
            <w:pPr>
              <w:ind w:left="113" w:right="113"/>
              <w:rPr>
                <w:color w:val="000000" w:themeColor="text1"/>
                <w:sz w:val="20"/>
              </w:rPr>
            </w:pPr>
          </w:p>
        </w:tc>
        <w:tc>
          <w:tcPr>
            <w:tcW w:w="525" w:type="dxa"/>
            <w:vAlign w:val="center"/>
          </w:tcPr>
          <w:p w14:paraId="10491C3A" w14:textId="77777777" w:rsidR="00FD2DA3" w:rsidRPr="00FD2DA3" w:rsidRDefault="00FD2DA3" w:rsidP="00FD2DA3">
            <w:pPr>
              <w:ind w:left="113" w:right="113"/>
              <w:rPr>
                <w:color w:val="000000" w:themeColor="text1"/>
                <w:sz w:val="20"/>
              </w:rPr>
            </w:pPr>
          </w:p>
        </w:tc>
        <w:tc>
          <w:tcPr>
            <w:tcW w:w="717" w:type="dxa"/>
            <w:vAlign w:val="center"/>
          </w:tcPr>
          <w:p w14:paraId="5FCC993C" w14:textId="4D98C67C" w:rsidR="00FD2DA3" w:rsidRPr="00FD2DA3" w:rsidRDefault="001B3C0D" w:rsidP="00FD2DA3">
            <w:pPr>
              <w:ind w:left="113" w:right="113"/>
              <w:rPr>
                <w:color w:val="000000" w:themeColor="text1"/>
                <w:sz w:val="20"/>
              </w:rPr>
            </w:pPr>
            <w:ins w:id="290" w:author="Kevin Gregory" w:date="2018-10-19T10:17:00Z">
              <w:r>
                <w:rPr>
                  <w:color w:val="000000" w:themeColor="text1"/>
                  <w:sz w:val="20"/>
                </w:rPr>
                <w:t>7</w:t>
              </w:r>
            </w:ins>
            <w:del w:id="291"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292" w:author="Kevin Gregory" w:date="2018-10-19T10:59:00Z">
              <w:r w:rsidR="008E1E42">
                <w:rPr>
                  <w:color w:val="000000" w:themeColor="text1"/>
                  <w:sz w:val="20"/>
                </w:rPr>
                <w:t>4</w:t>
              </w:r>
            </w:ins>
            <w:del w:id="293" w:author="Kevin Gregory" w:date="2018-10-19T10:59:00Z">
              <w:r w:rsidR="00FD2DA3" w:rsidRPr="00FD2DA3" w:rsidDel="008E1E42">
                <w:rPr>
                  <w:color w:val="000000" w:themeColor="text1"/>
                  <w:sz w:val="20"/>
                </w:rPr>
                <w:delText>3</w:delText>
              </w:r>
            </w:del>
          </w:p>
        </w:tc>
        <w:tc>
          <w:tcPr>
            <w:tcW w:w="6271" w:type="dxa"/>
            <w:vAlign w:val="center"/>
          </w:tcPr>
          <w:p w14:paraId="471F8D88"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identified change in risk</w:t>
            </w:r>
          </w:p>
        </w:tc>
        <w:tc>
          <w:tcPr>
            <w:tcW w:w="648" w:type="dxa"/>
            <w:vMerge/>
            <w:vAlign w:val="center"/>
          </w:tcPr>
          <w:p w14:paraId="2085621D" w14:textId="77777777" w:rsidR="00FD2DA3" w:rsidRPr="00FD2DA3" w:rsidRDefault="00FD2DA3" w:rsidP="00FD2DA3">
            <w:pPr>
              <w:ind w:left="113" w:right="113"/>
              <w:rPr>
                <w:color w:val="000000" w:themeColor="text1"/>
                <w:sz w:val="20"/>
              </w:rPr>
            </w:pPr>
          </w:p>
        </w:tc>
        <w:tc>
          <w:tcPr>
            <w:tcW w:w="1650" w:type="dxa"/>
            <w:vMerge/>
            <w:vAlign w:val="center"/>
          </w:tcPr>
          <w:p w14:paraId="3811C5DB" w14:textId="77777777" w:rsidR="00FD2DA3" w:rsidRPr="00FD2DA3" w:rsidRDefault="00FD2DA3" w:rsidP="00FD2DA3">
            <w:pPr>
              <w:ind w:left="113" w:right="113"/>
              <w:rPr>
                <w:color w:val="000000" w:themeColor="text1"/>
                <w:sz w:val="20"/>
              </w:rPr>
            </w:pPr>
          </w:p>
        </w:tc>
        <w:tc>
          <w:tcPr>
            <w:tcW w:w="3158" w:type="dxa"/>
            <w:vMerge/>
            <w:vAlign w:val="center"/>
          </w:tcPr>
          <w:p w14:paraId="1CE03BCD" w14:textId="77777777" w:rsidR="00FD2DA3" w:rsidRPr="00FD2DA3" w:rsidRDefault="00FD2DA3" w:rsidP="00FD2DA3">
            <w:pPr>
              <w:ind w:left="113" w:right="113"/>
              <w:rPr>
                <w:color w:val="000000" w:themeColor="text1"/>
                <w:sz w:val="20"/>
              </w:rPr>
            </w:pPr>
          </w:p>
        </w:tc>
        <w:tc>
          <w:tcPr>
            <w:tcW w:w="684" w:type="dxa"/>
            <w:vMerge/>
            <w:vAlign w:val="center"/>
          </w:tcPr>
          <w:p w14:paraId="6162E7C2" w14:textId="77777777" w:rsidR="00FD2DA3" w:rsidRPr="00FD2DA3" w:rsidRDefault="00FD2DA3" w:rsidP="00FD2DA3">
            <w:pPr>
              <w:ind w:left="113" w:right="113"/>
              <w:rPr>
                <w:color w:val="000000" w:themeColor="text1"/>
                <w:sz w:val="20"/>
              </w:rPr>
            </w:pPr>
          </w:p>
        </w:tc>
      </w:tr>
      <w:tr w:rsidR="00FD2DA3" w:rsidRPr="00FD2DA3" w14:paraId="12855D21" w14:textId="77777777" w:rsidTr="00FD2DA3">
        <w:trPr>
          <w:jc w:val="center"/>
        </w:trPr>
        <w:tc>
          <w:tcPr>
            <w:tcW w:w="495" w:type="dxa"/>
            <w:vAlign w:val="center"/>
          </w:tcPr>
          <w:p w14:paraId="0B6D97F9" w14:textId="77777777" w:rsidR="00FD2DA3" w:rsidRPr="00FD2DA3" w:rsidRDefault="00FD2DA3" w:rsidP="00FD2DA3">
            <w:pPr>
              <w:ind w:left="113" w:right="113"/>
              <w:rPr>
                <w:color w:val="000000" w:themeColor="text1"/>
                <w:sz w:val="20"/>
              </w:rPr>
            </w:pPr>
          </w:p>
        </w:tc>
        <w:tc>
          <w:tcPr>
            <w:tcW w:w="525" w:type="dxa"/>
            <w:vAlign w:val="center"/>
          </w:tcPr>
          <w:p w14:paraId="066BED06" w14:textId="77777777" w:rsidR="00FD2DA3" w:rsidRPr="00FD2DA3" w:rsidRDefault="00FD2DA3" w:rsidP="00FD2DA3">
            <w:pPr>
              <w:ind w:left="113" w:right="113"/>
              <w:rPr>
                <w:color w:val="000000" w:themeColor="text1"/>
                <w:sz w:val="20"/>
              </w:rPr>
            </w:pPr>
          </w:p>
        </w:tc>
        <w:tc>
          <w:tcPr>
            <w:tcW w:w="717" w:type="dxa"/>
            <w:vAlign w:val="center"/>
          </w:tcPr>
          <w:p w14:paraId="7570B02E" w14:textId="1A01872C" w:rsidR="00FD2DA3" w:rsidRPr="00FD2DA3" w:rsidRDefault="001B3C0D" w:rsidP="00FD2DA3">
            <w:pPr>
              <w:ind w:left="113" w:right="113"/>
              <w:rPr>
                <w:color w:val="000000" w:themeColor="text1"/>
                <w:sz w:val="20"/>
              </w:rPr>
            </w:pPr>
            <w:ins w:id="294" w:author="Kevin Gregory" w:date="2018-10-19T10:17:00Z">
              <w:r>
                <w:rPr>
                  <w:color w:val="000000" w:themeColor="text1"/>
                  <w:sz w:val="20"/>
                </w:rPr>
                <w:t>7</w:t>
              </w:r>
            </w:ins>
            <w:del w:id="295"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296" w:author="Kevin Gregory" w:date="2018-10-19T10:59:00Z">
              <w:r w:rsidR="008E1E42">
                <w:rPr>
                  <w:color w:val="000000" w:themeColor="text1"/>
                  <w:sz w:val="20"/>
                </w:rPr>
                <w:t>5</w:t>
              </w:r>
            </w:ins>
            <w:del w:id="297" w:author="Kevin Gregory" w:date="2018-10-19T10:59:00Z">
              <w:r w:rsidR="00FD2DA3" w:rsidRPr="00FD2DA3" w:rsidDel="008E1E42">
                <w:rPr>
                  <w:color w:val="000000" w:themeColor="text1"/>
                  <w:sz w:val="20"/>
                </w:rPr>
                <w:delText>4</w:delText>
              </w:r>
            </w:del>
          </w:p>
        </w:tc>
        <w:tc>
          <w:tcPr>
            <w:tcW w:w="6271" w:type="dxa"/>
            <w:vAlign w:val="center"/>
          </w:tcPr>
          <w:p w14:paraId="7F23CCF8" w14:textId="77777777" w:rsidR="00FD2DA3" w:rsidRPr="00FD2DA3" w:rsidRDefault="00FD2DA3" w:rsidP="00FD2DA3">
            <w:pPr>
              <w:ind w:left="113" w:right="113"/>
              <w:jc w:val="right"/>
              <w:rPr>
                <w:color w:val="000000" w:themeColor="text1"/>
                <w:sz w:val="20"/>
              </w:rPr>
            </w:pPr>
            <w:r w:rsidRPr="00FD2DA3">
              <w:rPr>
                <w:color w:val="000000" w:themeColor="text1"/>
                <w:sz w:val="20"/>
              </w:rPr>
              <w:t>Risk mitigation measures</w:t>
            </w:r>
          </w:p>
        </w:tc>
        <w:tc>
          <w:tcPr>
            <w:tcW w:w="648" w:type="dxa"/>
            <w:vMerge/>
            <w:vAlign w:val="center"/>
          </w:tcPr>
          <w:p w14:paraId="1B7B3477" w14:textId="77777777" w:rsidR="00FD2DA3" w:rsidRPr="00FD2DA3" w:rsidRDefault="00FD2DA3" w:rsidP="00FD2DA3">
            <w:pPr>
              <w:ind w:left="113" w:right="113"/>
              <w:rPr>
                <w:color w:val="000000" w:themeColor="text1"/>
                <w:sz w:val="20"/>
              </w:rPr>
            </w:pPr>
          </w:p>
        </w:tc>
        <w:tc>
          <w:tcPr>
            <w:tcW w:w="1650" w:type="dxa"/>
            <w:vMerge/>
            <w:vAlign w:val="center"/>
          </w:tcPr>
          <w:p w14:paraId="60988222" w14:textId="77777777" w:rsidR="00FD2DA3" w:rsidRPr="00FD2DA3" w:rsidRDefault="00FD2DA3" w:rsidP="00FD2DA3">
            <w:pPr>
              <w:ind w:left="113" w:right="113"/>
              <w:rPr>
                <w:color w:val="000000" w:themeColor="text1"/>
                <w:sz w:val="20"/>
              </w:rPr>
            </w:pPr>
          </w:p>
        </w:tc>
        <w:tc>
          <w:tcPr>
            <w:tcW w:w="3158" w:type="dxa"/>
            <w:vMerge/>
            <w:vAlign w:val="center"/>
          </w:tcPr>
          <w:p w14:paraId="55C54870" w14:textId="77777777" w:rsidR="00FD2DA3" w:rsidRPr="00FD2DA3" w:rsidRDefault="00FD2DA3" w:rsidP="00FD2DA3">
            <w:pPr>
              <w:ind w:left="113" w:right="113"/>
              <w:rPr>
                <w:color w:val="000000" w:themeColor="text1"/>
                <w:sz w:val="20"/>
              </w:rPr>
            </w:pPr>
          </w:p>
        </w:tc>
        <w:tc>
          <w:tcPr>
            <w:tcW w:w="684" w:type="dxa"/>
            <w:vMerge/>
            <w:vAlign w:val="center"/>
          </w:tcPr>
          <w:p w14:paraId="0C78D4B8" w14:textId="77777777" w:rsidR="00FD2DA3" w:rsidRPr="00FD2DA3" w:rsidRDefault="00FD2DA3" w:rsidP="00FD2DA3">
            <w:pPr>
              <w:ind w:left="113" w:right="113"/>
              <w:rPr>
                <w:color w:val="000000" w:themeColor="text1"/>
                <w:sz w:val="20"/>
              </w:rPr>
            </w:pPr>
          </w:p>
        </w:tc>
      </w:tr>
      <w:tr w:rsidR="00FD2DA3" w:rsidRPr="00FD2DA3" w14:paraId="3DB30962" w14:textId="77777777" w:rsidTr="00FD2DA3">
        <w:trPr>
          <w:jc w:val="center"/>
        </w:trPr>
        <w:tc>
          <w:tcPr>
            <w:tcW w:w="495" w:type="dxa"/>
            <w:vAlign w:val="center"/>
          </w:tcPr>
          <w:p w14:paraId="21527D01" w14:textId="77777777" w:rsidR="00FD2DA3" w:rsidRPr="00FD2DA3" w:rsidRDefault="00FD2DA3" w:rsidP="00FD2DA3">
            <w:pPr>
              <w:ind w:left="113" w:right="113"/>
              <w:rPr>
                <w:color w:val="000000" w:themeColor="text1"/>
                <w:sz w:val="20"/>
              </w:rPr>
            </w:pPr>
          </w:p>
        </w:tc>
        <w:tc>
          <w:tcPr>
            <w:tcW w:w="525" w:type="dxa"/>
            <w:vAlign w:val="center"/>
          </w:tcPr>
          <w:p w14:paraId="749243CF"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2A406219" w14:textId="68F2C7C7" w:rsidR="00FD2DA3" w:rsidRPr="00FD2DA3" w:rsidRDefault="001B3C0D" w:rsidP="00FD2DA3">
            <w:pPr>
              <w:ind w:left="113" w:right="113"/>
              <w:rPr>
                <w:color w:val="000000" w:themeColor="text1"/>
                <w:sz w:val="20"/>
              </w:rPr>
            </w:pPr>
            <w:ins w:id="298" w:author="Kevin Gregory" w:date="2018-10-19T10:17:00Z">
              <w:r>
                <w:rPr>
                  <w:color w:val="000000" w:themeColor="text1"/>
                  <w:sz w:val="20"/>
                </w:rPr>
                <w:t>7</w:t>
              </w:r>
            </w:ins>
            <w:del w:id="299"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300" w:author="Kevin Gregory" w:date="2018-10-19T10:59:00Z">
              <w:r w:rsidR="008E1E42">
                <w:rPr>
                  <w:color w:val="000000" w:themeColor="text1"/>
                  <w:sz w:val="20"/>
                </w:rPr>
                <w:t>6</w:t>
              </w:r>
            </w:ins>
            <w:del w:id="301" w:author="Kevin Gregory" w:date="2018-10-19T10:59:00Z">
              <w:r w:rsidR="00FD2DA3" w:rsidRPr="00FD2DA3" w:rsidDel="008E1E42">
                <w:rPr>
                  <w:color w:val="000000" w:themeColor="text1"/>
                  <w:sz w:val="20"/>
                </w:rPr>
                <w:delText>5</w:delText>
              </w:r>
            </w:del>
          </w:p>
        </w:tc>
        <w:tc>
          <w:tcPr>
            <w:tcW w:w="6271" w:type="dxa"/>
            <w:vAlign w:val="center"/>
          </w:tcPr>
          <w:p w14:paraId="03002357" w14:textId="2E742BCD" w:rsidR="00FD2DA3" w:rsidRPr="00FD2DA3" w:rsidRDefault="00FD2DA3" w:rsidP="00FD2DA3">
            <w:pPr>
              <w:ind w:left="113" w:right="113"/>
              <w:jc w:val="right"/>
              <w:rPr>
                <w:color w:val="000000" w:themeColor="text1"/>
                <w:sz w:val="20"/>
              </w:rPr>
            </w:pPr>
            <w:r w:rsidRPr="00FD2DA3">
              <w:rPr>
                <w:color w:val="000000" w:themeColor="text1"/>
                <w:sz w:val="20"/>
              </w:rPr>
              <w:t>Qualitative</w:t>
            </w:r>
            <w:ins w:id="302" w:author="Kevin Gregory" w:date="2018-10-19T10:58:00Z">
              <w:r w:rsidR="008E1E42">
                <w:rPr>
                  <w:color w:val="000000" w:themeColor="text1"/>
                  <w:sz w:val="20"/>
                </w:rPr>
                <w:t xml:space="preserve"> and Quantitative</w:t>
              </w:r>
            </w:ins>
            <w:r w:rsidRPr="00FD2DA3">
              <w:rPr>
                <w:color w:val="000000" w:themeColor="text1"/>
                <w:sz w:val="20"/>
              </w:rPr>
              <w:t xml:space="preserve"> Risk Assessment </w:t>
            </w:r>
          </w:p>
        </w:tc>
        <w:tc>
          <w:tcPr>
            <w:tcW w:w="648" w:type="dxa"/>
            <w:vMerge/>
            <w:vAlign w:val="center"/>
          </w:tcPr>
          <w:p w14:paraId="3758744F" w14:textId="77777777" w:rsidR="00FD2DA3" w:rsidRPr="00FD2DA3" w:rsidRDefault="00FD2DA3" w:rsidP="00FD2DA3">
            <w:pPr>
              <w:ind w:left="113" w:right="113"/>
              <w:rPr>
                <w:color w:val="000000" w:themeColor="text1"/>
                <w:sz w:val="20"/>
              </w:rPr>
            </w:pPr>
          </w:p>
        </w:tc>
        <w:tc>
          <w:tcPr>
            <w:tcW w:w="1650" w:type="dxa"/>
            <w:vMerge/>
            <w:shd w:val="clear" w:color="auto" w:fill="auto"/>
            <w:vAlign w:val="center"/>
          </w:tcPr>
          <w:p w14:paraId="5772BAEA" w14:textId="77777777" w:rsidR="00FD2DA3" w:rsidRPr="00FD2DA3" w:rsidRDefault="00FD2DA3" w:rsidP="00FD2DA3">
            <w:pPr>
              <w:ind w:left="113" w:right="113"/>
              <w:rPr>
                <w:color w:val="000000" w:themeColor="text1"/>
                <w:sz w:val="20"/>
              </w:rPr>
            </w:pPr>
          </w:p>
        </w:tc>
        <w:tc>
          <w:tcPr>
            <w:tcW w:w="3158" w:type="dxa"/>
            <w:vMerge/>
            <w:shd w:val="clear" w:color="auto" w:fill="auto"/>
            <w:vAlign w:val="center"/>
          </w:tcPr>
          <w:p w14:paraId="67798709" w14:textId="77777777" w:rsidR="00FD2DA3" w:rsidRPr="00FD2DA3" w:rsidRDefault="00FD2DA3" w:rsidP="00FD2DA3">
            <w:pPr>
              <w:ind w:left="113" w:right="113"/>
              <w:rPr>
                <w:color w:val="000000" w:themeColor="text1"/>
                <w:sz w:val="20"/>
              </w:rPr>
            </w:pPr>
          </w:p>
        </w:tc>
        <w:tc>
          <w:tcPr>
            <w:tcW w:w="684" w:type="dxa"/>
            <w:vMerge/>
            <w:shd w:val="clear" w:color="auto" w:fill="auto"/>
            <w:vAlign w:val="center"/>
          </w:tcPr>
          <w:p w14:paraId="3C3E50EB" w14:textId="77777777" w:rsidR="00FD2DA3" w:rsidRPr="00FD2DA3" w:rsidRDefault="00FD2DA3" w:rsidP="00FD2DA3">
            <w:pPr>
              <w:ind w:left="113" w:right="113"/>
              <w:rPr>
                <w:color w:val="000000" w:themeColor="text1"/>
                <w:sz w:val="20"/>
              </w:rPr>
            </w:pPr>
          </w:p>
        </w:tc>
      </w:tr>
    </w:tbl>
    <w:p w14:paraId="187BCF6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r w:rsidRPr="00FD2DA3">
        <w:rPr>
          <w:rFonts w:eastAsia="Times New Roman" w:cs="Times New Roman"/>
          <w:b/>
          <w:color w:val="009FDF"/>
          <w:sz w:val="32"/>
          <w:szCs w:val="24"/>
          <w:u w:val="single" w:color="009FDF"/>
        </w:rPr>
        <w:br w:type="page"/>
      </w:r>
      <w:bookmarkStart w:id="303" w:name="_Toc527543764"/>
      <w:r w:rsidRPr="00FD2DA3">
        <w:rPr>
          <w:rFonts w:eastAsia="Times New Roman" w:cs="Times New Roman"/>
          <w:b/>
          <w:color w:val="009FDF"/>
          <w:sz w:val="32"/>
          <w:szCs w:val="24"/>
          <w:u w:val="single" w:color="009FDF"/>
        </w:rPr>
        <w:lastRenderedPageBreak/>
        <w:t>DISCUSSION ON THE IALA RISK MANAGEMENT TOOLBOX</w:t>
      </w:r>
      <w:bookmarkEnd w:id="303"/>
    </w:p>
    <w:p w14:paraId="60D0F50A" w14:textId="77777777" w:rsidR="00FD2DA3" w:rsidRPr="00E20AA0" w:rsidRDefault="00FD2DA3" w:rsidP="00E20AA0">
      <w:pPr>
        <w:pStyle w:val="Heading1"/>
        <w:numPr>
          <w:ilvl w:val="0"/>
          <w:numId w:val="35"/>
        </w:numPr>
      </w:pPr>
      <w:bookmarkStart w:id="304" w:name="_Toc527543765"/>
      <w:r w:rsidRPr="00E20AA0">
        <w:t>SCOPE</w:t>
      </w:r>
      <w:bookmarkEnd w:id="304"/>
    </w:p>
    <w:p w14:paraId="4B55712D"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27E39E72" w14:textId="77777777" w:rsidR="00FD2DA3" w:rsidRPr="00FD2DA3" w:rsidRDefault="00FD2DA3" w:rsidP="00FD2DA3">
      <w:pPr>
        <w:spacing w:after="120"/>
        <w:rPr>
          <w:sz w:val="22"/>
        </w:rPr>
      </w:pPr>
      <w:r w:rsidRPr="00FD2DA3">
        <w:rPr>
          <w:sz w:val="22"/>
          <w:lang w:eastAsia="de-DE"/>
        </w:rPr>
        <w:t xml:space="preserve">This module uses a panel of experts to </w:t>
      </w:r>
      <w:r w:rsidRPr="00FD2DA3">
        <w:rPr>
          <w:sz w:val="22"/>
        </w:rPr>
        <w:t>review the elements comprising the IALA Risk management toolbox with the aim of consolidating an understanding of how they interact Learning Objectives.</w:t>
      </w:r>
    </w:p>
    <w:p w14:paraId="62423FBF"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lang w:eastAsia="de-DE"/>
        </w:rPr>
      </w:pPr>
      <w:bookmarkStart w:id="305" w:name="_Toc527543766"/>
      <w:r w:rsidRPr="00FD2DA3">
        <w:rPr>
          <w:rFonts w:asciiTheme="majorHAnsi" w:eastAsiaTheme="majorEastAsia" w:hAnsiTheme="majorHAnsi" w:cstheme="majorBidi"/>
          <w:b/>
          <w:bCs/>
          <w:caps/>
          <w:color w:val="00AFAA"/>
          <w:sz w:val="28"/>
          <w:szCs w:val="24"/>
          <w:lang w:eastAsia="de-DE"/>
        </w:rPr>
        <w:t>L</w:t>
      </w:r>
      <w:r w:rsidRPr="00FD2DA3">
        <w:rPr>
          <w:rFonts w:asciiTheme="majorHAnsi" w:eastAsiaTheme="majorEastAsia" w:hAnsiTheme="majorHAnsi" w:cstheme="majorBidi"/>
          <w:b/>
          <w:bCs/>
          <w:color w:val="00AFAA"/>
          <w:sz w:val="28"/>
          <w:szCs w:val="24"/>
          <w:lang w:eastAsia="de-DE"/>
        </w:rPr>
        <w:t>EARNING OBJECTIVES</w:t>
      </w:r>
      <w:bookmarkEnd w:id="305"/>
    </w:p>
    <w:p w14:paraId="2294756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468C34A" w14:textId="77777777" w:rsidR="00FD2DA3" w:rsidRPr="00FD2DA3" w:rsidRDefault="00FD2DA3" w:rsidP="00FD2DA3">
      <w:pPr>
        <w:spacing w:after="120"/>
        <w:rPr>
          <w:sz w:val="22"/>
          <w:lang w:eastAsia="de-DE"/>
        </w:rPr>
      </w:pPr>
      <w:r w:rsidRPr="00FD2DA3">
        <w:rPr>
          <w:sz w:val="22"/>
          <w:lang w:eastAsia="de-DE"/>
        </w:rPr>
        <w:t xml:space="preserve">To reinforce a </w:t>
      </w:r>
      <w:r w:rsidRPr="00FD2DA3">
        <w:rPr>
          <w:b/>
          <w:sz w:val="22"/>
          <w:lang w:eastAsia="de-DE"/>
        </w:rPr>
        <w:t xml:space="preserve">satisfactory </w:t>
      </w:r>
      <w:r w:rsidRPr="00FD2DA3">
        <w:rPr>
          <w:sz w:val="22"/>
          <w:lang w:eastAsia="de-DE"/>
        </w:rPr>
        <w:t>understanding of the sequence in which components of the IALA Risk Management Toolbox might be used regionally.</w:t>
      </w:r>
    </w:p>
    <w:p w14:paraId="3218C3AD" w14:textId="3D6D0750"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306" w:name="_Toc527543767"/>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ins w:id="307" w:author="Kevin Gregory" w:date="2018-10-19T10:17:00Z">
        <w:r w:rsidR="001B3C0D">
          <w:rPr>
            <w:rFonts w:asciiTheme="majorHAnsi" w:eastAsiaTheme="majorEastAsia" w:hAnsiTheme="majorHAnsi" w:cstheme="majorBidi"/>
            <w:b/>
            <w:bCs/>
            <w:color w:val="00AFAA"/>
            <w:sz w:val="28"/>
            <w:szCs w:val="24"/>
          </w:rPr>
          <w:t>8</w:t>
        </w:r>
      </w:ins>
      <w:del w:id="308" w:author="Kevin Gregory" w:date="2018-10-19T10:17:00Z">
        <w:r w:rsidRPr="00FD2DA3" w:rsidDel="001B3C0D">
          <w:rPr>
            <w:rFonts w:asciiTheme="majorHAnsi" w:eastAsiaTheme="majorEastAsia" w:hAnsiTheme="majorHAnsi" w:cstheme="majorBidi"/>
            <w:b/>
            <w:bCs/>
            <w:color w:val="00AFAA"/>
            <w:sz w:val="28"/>
            <w:szCs w:val="24"/>
          </w:rPr>
          <w:delText>3</w:delText>
        </w:r>
      </w:del>
      <w:r w:rsidRPr="00FD2DA3">
        <w:rPr>
          <w:rFonts w:asciiTheme="majorHAnsi" w:eastAsiaTheme="majorEastAsia" w:hAnsiTheme="majorHAnsi" w:cstheme="majorBidi"/>
          <w:b/>
          <w:bCs/>
          <w:color w:val="00AFAA"/>
          <w:sz w:val="28"/>
          <w:szCs w:val="24"/>
        </w:rPr>
        <w:t xml:space="preserve"> – PANEL DISCUSSION ON THE IALA RISK MANAGEMENT TOOLBOX</w:t>
      </w:r>
      <w:bookmarkEnd w:id="306"/>
    </w:p>
    <w:p w14:paraId="7B179CDC"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3E99C08" w14:textId="75CAD472" w:rsidR="00FD2DA3" w:rsidRPr="00FD2DA3" w:rsidRDefault="00FD2DA3" w:rsidP="00E20AA0">
      <w:pPr>
        <w:pStyle w:val="Tablecaption"/>
      </w:pPr>
      <w:bookmarkStart w:id="309" w:name="_Toc527543693"/>
      <w:bookmarkStart w:id="310" w:name="_Toc527707343"/>
      <w:r w:rsidRPr="00FD2DA3">
        <w:t xml:space="preserve">Detailed Teaching Syllabus - Module </w:t>
      </w:r>
      <w:ins w:id="311" w:author="Kevin Gregory" w:date="2018-10-19T10:17:00Z">
        <w:r w:rsidR="001B3C0D">
          <w:t>8</w:t>
        </w:r>
      </w:ins>
      <w:del w:id="312" w:author="Kevin Gregory" w:date="2018-10-19T10:17:00Z">
        <w:r w:rsidRPr="00FD2DA3" w:rsidDel="001B3C0D">
          <w:delText>7</w:delText>
        </w:r>
      </w:del>
      <w:bookmarkEnd w:id="309"/>
      <w:bookmarkEnd w:id="310"/>
    </w:p>
    <w:tbl>
      <w:tblPr>
        <w:tblStyle w:val="TableGrid"/>
        <w:tblW w:w="14148" w:type="dxa"/>
        <w:jc w:val="center"/>
        <w:tblLook w:val="04A0" w:firstRow="1" w:lastRow="0" w:firstColumn="1" w:lastColumn="0" w:noHBand="0" w:noVBand="1"/>
      </w:tblPr>
      <w:tblGrid>
        <w:gridCol w:w="645"/>
        <w:gridCol w:w="800"/>
        <w:gridCol w:w="949"/>
        <w:gridCol w:w="5732"/>
        <w:gridCol w:w="636"/>
        <w:gridCol w:w="1696"/>
        <w:gridCol w:w="3011"/>
        <w:gridCol w:w="679"/>
      </w:tblGrid>
      <w:tr w:rsidR="00FD2DA3" w:rsidRPr="00FD2DA3" w14:paraId="078B7809" w14:textId="77777777" w:rsidTr="00FD2DA3">
        <w:trPr>
          <w:cantSplit/>
          <w:trHeight w:val="1514"/>
          <w:jc w:val="center"/>
        </w:trPr>
        <w:tc>
          <w:tcPr>
            <w:tcW w:w="495" w:type="dxa"/>
            <w:textDirection w:val="btLr"/>
            <w:vAlign w:val="center"/>
          </w:tcPr>
          <w:p w14:paraId="4413BF57"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44A03DAE"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526B0437"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6E8DA12C"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4A6D041A"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534341AB"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563B305C" w14:textId="77777777" w:rsidR="00FD2DA3" w:rsidRPr="00FD2DA3" w:rsidRDefault="00FD2DA3" w:rsidP="00FD2DA3">
            <w:pPr>
              <w:ind w:left="113" w:right="113"/>
              <w:rPr>
                <w:b/>
                <w:color w:val="00AFAA"/>
                <w:sz w:val="20"/>
              </w:rPr>
            </w:pPr>
            <w:r w:rsidRPr="00FD2DA3">
              <w:rPr>
                <w:b/>
                <w:color w:val="00AFAA"/>
                <w:sz w:val="20"/>
              </w:rPr>
              <w:t>References</w:t>
            </w:r>
          </w:p>
          <w:p w14:paraId="37BB2133" w14:textId="77777777" w:rsidR="00FD2DA3" w:rsidRPr="00FD2DA3" w:rsidRDefault="00FD2DA3" w:rsidP="00FD2DA3">
            <w:pPr>
              <w:ind w:left="113" w:right="113"/>
              <w:rPr>
                <w:b/>
                <w:color w:val="00AFAA"/>
                <w:sz w:val="20"/>
              </w:rPr>
            </w:pPr>
          </w:p>
          <w:p w14:paraId="20F56AF6" w14:textId="77777777" w:rsidR="00FD2DA3" w:rsidRPr="00FD2DA3" w:rsidRDefault="00FD2DA3" w:rsidP="00FD2DA3">
            <w:pPr>
              <w:ind w:left="113" w:right="113"/>
              <w:rPr>
                <w:b/>
                <w:color w:val="00AFAA"/>
                <w:sz w:val="20"/>
              </w:rPr>
            </w:pPr>
            <w:r w:rsidRPr="00FD2DA3">
              <w:rPr>
                <w:b/>
                <w:color w:val="00AFAA"/>
                <w:sz w:val="20"/>
              </w:rPr>
              <w:t>Rec = Recommendation</w:t>
            </w:r>
          </w:p>
          <w:p w14:paraId="02151326"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7D8C399F"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5CA61BA0" w14:textId="77777777" w:rsidTr="00FD2DA3">
        <w:trPr>
          <w:jc w:val="center"/>
        </w:trPr>
        <w:tc>
          <w:tcPr>
            <w:tcW w:w="495" w:type="dxa"/>
            <w:shd w:val="clear" w:color="auto" w:fill="auto"/>
            <w:vAlign w:val="center"/>
          </w:tcPr>
          <w:p w14:paraId="0C88B1A3" w14:textId="79458DDB" w:rsidR="00FD2DA3" w:rsidRPr="00FD2DA3" w:rsidRDefault="00ED5E71" w:rsidP="00FD2DA3">
            <w:pPr>
              <w:ind w:left="113" w:right="113"/>
              <w:rPr>
                <w:b/>
                <w:color w:val="000000" w:themeColor="text1"/>
                <w:sz w:val="20"/>
              </w:rPr>
            </w:pPr>
            <w:ins w:id="313" w:author="Kevin Gregory" w:date="2018-10-19T10:17:00Z">
              <w:r>
                <w:rPr>
                  <w:b/>
                  <w:color w:val="000000" w:themeColor="text1"/>
                  <w:sz w:val="20"/>
                </w:rPr>
                <w:t>8</w:t>
              </w:r>
            </w:ins>
            <w:del w:id="314" w:author="Kevin Gregory" w:date="2018-10-19T10:17:00Z">
              <w:r w:rsidR="00FD2DA3" w:rsidRPr="00FD2DA3" w:rsidDel="00ED5E71">
                <w:rPr>
                  <w:b/>
                  <w:color w:val="000000" w:themeColor="text1"/>
                  <w:sz w:val="20"/>
                </w:rPr>
                <w:delText>7</w:delText>
              </w:r>
            </w:del>
          </w:p>
        </w:tc>
        <w:tc>
          <w:tcPr>
            <w:tcW w:w="525" w:type="dxa"/>
            <w:shd w:val="clear" w:color="auto" w:fill="00AFAA"/>
            <w:vAlign w:val="center"/>
          </w:tcPr>
          <w:p w14:paraId="73136ED0" w14:textId="77777777" w:rsidR="00FD2DA3" w:rsidRPr="00FD2DA3" w:rsidRDefault="00FD2DA3" w:rsidP="00FD2DA3">
            <w:pPr>
              <w:ind w:left="113" w:right="113"/>
              <w:rPr>
                <w:b/>
                <w:color w:val="000000" w:themeColor="text1"/>
                <w:sz w:val="20"/>
              </w:rPr>
            </w:pPr>
          </w:p>
        </w:tc>
        <w:tc>
          <w:tcPr>
            <w:tcW w:w="717" w:type="dxa"/>
            <w:shd w:val="clear" w:color="auto" w:fill="00AFAA"/>
            <w:vAlign w:val="center"/>
          </w:tcPr>
          <w:p w14:paraId="4B8F0F08" w14:textId="77777777" w:rsidR="00FD2DA3" w:rsidRPr="00FD2DA3" w:rsidRDefault="00FD2DA3" w:rsidP="00FD2DA3">
            <w:pPr>
              <w:ind w:left="113" w:right="113"/>
              <w:rPr>
                <w:b/>
                <w:color w:val="000000" w:themeColor="text1"/>
                <w:sz w:val="20"/>
              </w:rPr>
            </w:pPr>
          </w:p>
        </w:tc>
        <w:tc>
          <w:tcPr>
            <w:tcW w:w="6271" w:type="dxa"/>
            <w:shd w:val="clear" w:color="auto" w:fill="auto"/>
            <w:vAlign w:val="center"/>
          </w:tcPr>
          <w:p w14:paraId="4A408E48" w14:textId="77777777" w:rsidR="00FD2DA3" w:rsidRPr="00FD2DA3" w:rsidRDefault="00FD2DA3" w:rsidP="00FD2DA3">
            <w:pPr>
              <w:ind w:left="113" w:right="113"/>
              <w:jc w:val="center"/>
              <w:rPr>
                <w:b/>
                <w:color w:val="000000" w:themeColor="text1"/>
                <w:sz w:val="20"/>
              </w:rPr>
            </w:pPr>
            <w:r w:rsidRPr="00FD2DA3">
              <w:rPr>
                <w:b/>
                <w:color w:val="000000" w:themeColor="text1"/>
                <w:sz w:val="20"/>
              </w:rPr>
              <w:t>DISCUSSION ON THE IALA RISK MANAGEMENT TOOLBOX</w:t>
            </w:r>
          </w:p>
        </w:tc>
        <w:tc>
          <w:tcPr>
            <w:tcW w:w="6140" w:type="dxa"/>
            <w:gridSpan w:val="4"/>
            <w:vMerge w:val="restart"/>
            <w:shd w:val="clear" w:color="auto" w:fill="00AFAA"/>
            <w:vAlign w:val="center"/>
          </w:tcPr>
          <w:p w14:paraId="299F3AF9" w14:textId="77777777" w:rsidR="00FD2DA3" w:rsidRPr="00FD2DA3" w:rsidRDefault="00FD2DA3" w:rsidP="00FD2DA3">
            <w:pPr>
              <w:ind w:left="113" w:right="113"/>
              <w:rPr>
                <w:b/>
                <w:color w:val="000000" w:themeColor="text1"/>
                <w:sz w:val="20"/>
              </w:rPr>
            </w:pPr>
          </w:p>
        </w:tc>
      </w:tr>
      <w:tr w:rsidR="00FD2DA3" w:rsidRPr="00FD2DA3" w14:paraId="7EC4226A" w14:textId="77777777" w:rsidTr="00FD2DA3">
        <w:trPr>
          <w:jc w:val="center"/>
        </w:trPr>
        <w:tc>
          <w:tcPr>
            <w:tcW w:w="495" w:type="dxa"/>
            <w:shd w:val="clear" w:color="auto" w:fill="auto"/>
            <w:vAlign w:val="center"/>
          </w:tcPr>
          <w:p w14:paraId="6B7EB9AA" w14:textId="77777777" w:rsidR="00FD2DA3" w:rsidRPr="00FD2DA3" w:rsidRDefault="00FD2DA3" w:rsidP="00FD2DA3">
            <w:pPr>
              <w:ind w:left="113" w:right="113"/>
              <w:rPr>
                <w:b/>
                <w:color w:val="000000" w:themeColor="text1"/>
                <w:sz w:val="20"/>
              </w:rPr>
            </w:pPr>
          </w:p>
        </w:tc>
        <w:tc>
          <w:tcPr>
            <w:tcW w:w="525" w:type="dxa"/>
            <w:shd w:val="clear" w:color="auto" w:fill="auto"/>
            <w:vAlign w:val="center"/>
          </w:tcPr>
          <w:p w14:paraId="77A5A837" w14:textId="4FF031B6" w:rsidR="00FD2DA3" w:rsidRPr="00FD2DA3" w:rsidRDefault="00ED5E71" w:rsidP="00FD2DA3">
            <w:pPr>
              <w:ind w:left="113" w:right="113"/>
              <w:rPr>
                <w:b/>
                <w:color w:val="000000" w:themeColor="text1"/>
                <w:sz w:val="20"/>
              </w:rPr>
            </w:pPr>
            <w:ins w:id="315" w:author="Kevin Gregory" w:date="2018-10-19T10:17:00Z">
              <w:r>
                <w:rPr>
                  <w:b/>
                  <w:color w:val="000000" w:themeColor="text1"/>
                  <w:sz w:val="20"/>
                </w:rPr>
                <w:t>8</w:t>
              </w:r>
            </w:ins>
            <w:del w:id="316" w:author="Kevin Gregory" w:date="2018-10-19T10:17:00Z">
              <w:r w:rsidR="00FD2DA3" w:rsidRPr="00FD2DA3" w:rsidDel="00ED5E71">
                <w:rPr>
                  <w:b/>
                  <w:color w:val="000000" w:themeColor="text1"/>
                  <w:sz w:val="20"/>
                </w:rPr>
                <w:delText>7</w:delText>
              </w:r>
            </w:del>
            <w:r w:rsidR="00FD2DA3" w:rsidRPr="00FD2DA3">
              <w:rPr>
                <w:b/>
                <w:color w:val="000000" w:themeColor="text1"/>
                <w:sz w:val="20"/>
              </w:rPr>
              <w:t>.1</w:t>
            </w:r>
          </w:p>
        </w:tc>
        <w:tc>
          <w:tcPr>
            <w:tcW w:w="717" w:type="dxa"/>
            <w:shd w:val="clear" w:color="auto" w:fill="00AFAA"/>
            <w:vAlign w:val="center"/>
          </w:tcPr>
          <w:p w14:paraId="293330C1" w14:textId="77777777" w:rsidR="00FD2DA3" w:rsidRPr="00FD2DA3" w:rsidRDefault="00FD2DA3" w:rsidP="00FD2DA3">
            <w:pPr>
              <w:ind w:left="113" w:right="113"/>
              <w:rPr>
                <w:b/>
                <w:color w:val="000000" w:themeColor="text1"/>
                <w:sz w:val="20"/>
              </w:rPr>
            </w:pPr>
          </w:p>
        </w:tc>
        <w:tc>
          <w:tcPr>
            <w:tcW w:w="6271" w:type="dxa"/>
            <w:shd w:val="clear" w:color="auto" w:fill="auto"/>
            <w:vAlign w:val="center"/>
          </w:tcPr>
          <w:p w14:paraId="2BE22FCF" w14:textId="77777777" w:rsidR="00FD2DA3" w:rsidRPr="00FD2DA3" w:rsidRDefault="00FD2DA3" w:rsidP="00FD2DA3">
            <w:pPr>
              <w:ind w:left="113" w:right="113"/>
              <w:rPr>
                <w:b/>
                <w:color w:val="000000" w:themeColor="text1"/>
                <w:sz w:val="20"/>
              </w:rPr>
            </w:pPr>
            <w:r w:rsidRPr="00FD2DA3">
              <w:rPr>
                <w:b/>
                <w:color w:val="000000" w:themeColor="text1"/>
                <w:sz w:val="20"/>
              </w:rPr>
              <w:t>Summary of interaction between Risk Management Tools</w:t>
            </w:r>
          </w:p>
        </w:tc>
        <w:tc>
          <w:tcPr>
            <w:tcW w:w="6140" w:type="dxa"/>
            <w:gridSpan w:val="4"/>
            <w:vMerge/>
            <w:shd w:val="clear" w:color="auto" w:fill="00AFAA"/>
            <w:vAlign w:val="center"/>
          </w:tcPr>
          <w:p w14:paraId="1F50EDEB" w14:textId="77777777" w:rsidR="00FD2DA3" w:rsidRPr="00FD2DA3" w:rsidRDefault="00FD2DA3" w:rsidP="00FD2DA3">
            <w:pPr>
              <w:ind w:left="113" w:right="113"/>
              <w:rPr>
                <w:b/>
                <w:color w:val="000000" w:themeColor="text1"/>
                <w:sz w:val="20"/>
              </w:rPr>
            </w:pPr>
          </w:p>
        </w:tc>
      </w:tr>
      <w:tr w:rsidR="00FD2DA3" w:rsidRPr="00FD2DA3" w14:paraId="2169CF43" w14:textId="77777777" w:rsidTr="00FD2DA3">
        <w:trPr>
          <w:jc w:val="center"/>
        </w:trPr>
        <w:tc>
          <w:tcPr>
            <w:tcW w:w="495" w:type="dxa"/>
            <w:shd w:val="clear" w:color="auto" w:fill="auto"/>
            <w:vAlign w:val="center"/>
          </w:tcPr>
          <w:p w14:paraId="456938BD" w14:textId="77777777" w:rsidR="00FD2DA3" w:rsidRPr="00FD2DA3" w:rsidRDefault="00FD2DA3" w:rsidP="00FD2DA3">
            <w:pPr>
              <w:ind w:left="113" w:right="113"/>
              <w:rPr>
                <w:color w:val="000000" w:themeColor="text1"/>
                <w:sz w:val="20"/>
              </w:rPr>
            </w:pPr>
          </w:p>
        </w:tc>
        <w:tc>
          <w:tcPr>
            <w:tcW w:w="525" w:type="dxa"/>
            <w:shd w:val="clear" w:color="auto" w:fill="auto"/>
            <w:vAlign w:val="center"/>
          </w:tcPr>
          <w:p w14:paraId="70B28ACA"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0C836950" w14:textId="04920BE4" w:rsidR="00FD2DA3" w:rsidRPr="00FD2DA3" w:rsidRDefault="00ED5E71" w:rsidP="00FD2DA3">
            <w:pPr>
              <w:ind w:left="113" w:right="113"/>
              <w:rPr>
                <w:color w:val="000000" w:themeColor="text1"/>
                <w:sz w:val="20"/>
              </w:rPr>
            </w:pPr>
            <w:ins w:id="317" w:author="Kevin Gregory" w:date="2018-10-19T10:18:00Z">
              <w:r>
                <w:rPr>
                  <w:color w:val="000000" w:themeColor="text1"/>
                  <w:sz w:val="20"/>
                </w:rPr>
                <w:t>8</w:t>
              </w:r>
            </w:ins>
            <w:del w:id="318" w:author="Kevin Gregory" w:date="2018-10-19T10:18:00Z">
              <w:r w:rsidR="00FD2DA3" w:rsidRPr="00FD2DA3" w:rsidDel="00ED5E71">
                <w:rPr>
                  <w:color w:val="000000" w:themeColor="text1"/>
                  <w:sz w:val="20"/>
                </w:rPr>
                <w:delText>7</w:delText>
              </w:r>
            </w:del>
            <w:r w:rsidR="00FD2DA3" w:rsidRPr="00FD2DA3">
              <w:rPr>
                <w:color w:val="000000" w:themeColor="text1"/>
                <w:sz w:val="20"/>
              </w:rPr>
              <w:t>.1.1</w:t>
            </w:r>
          </w:p>
        </w:tc>
        <w:tc>
          <w:tcPr>
            <w:tcW w:w="6271" w:type="dxa"/>
            <w:shd w:val="clear" w:color="auto" w:fill="auto"/>
            <w:vAlign w:val="center"/>
          </w:tcPr>
          <w:p w14:paraId="286BD457" w14:textId="77777777" w:rsidR="00FD2DA3" w:rsidRPr="00FD2DA3" w:rsidRDefault="00FD2DA3" w:rsidP="00FD2DA3">
            <w:pPr>
              <w:ind w:left="113" w:right="113"/>
              <w:jc w:val="right"/>
              <w:rPr>
                <w:color w:val="000000" w:themeColor="text1"/>
                <w:sz w:val="20"/>
              </w:rPr>
            </w:pPr>
            <w:r w:rsidRPr="00FD2DA3">
              <w:rPr>
                <w:color w:val="000000" w:themeColor="text1"/>
                <w:sz w:val="20"/>
              </w:rPr>
              <w:t>Sequence of use of IALA risk Management Tools</w:t>
            </w:r>
          </w:p>
        </w:tc>
        <w:tc>
          <w:tcPr>
            <w:tcW w:w="648" w:type="dxa"/>
            <w:vMerge w:val="restart"/>
            <w:shd w:val="clear" w:color="auto" w:fill="auto"/>
            <w:vAlign w:val="center"/>
          </w:tcPr>
          <w:p w14:paraId="4BBDE2E0"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shd w:val="clear" w:color="auto" w:fill="auto"/>
            <w:vAlign w:val="center"/>
          </w:tcPr>
          <w:p w14:paraId="4EB579F9" w14:textId="77777777" w:rsidR="00FD2DA3" w:rsidRPr="00FD2DA3" w:rsidRDefault="00FD2DA3" w:rsidP="00FD2DA3">
            <w:pPr>
              <w:ind w:left="113" w:right="113"/>
              <w:rPr>
                <w:color w:val="000000" w:themeColor="text1"/>
                <w:sz w:val="20"/>
              </w:rPr>
            </w:pPr>
            <w:r w:rsidRPr="00FD2DA3">
              <w:rPr>
                <w:color w:val="000000" w:themeColor="text1"/>
                <w:sz w:val="20"/>
              </w:rPr>
              <w:t>Discussion led by panel of experts</w:t>
            </w:r>
          </w:p>
        </w:tc>
        <w:tc>
          <w:tcPr>
            <w:tcW w:w="3158" w:type="dxa"/>
            <w:vMerge w:val="restart"/>
            <w:shd w:val="clear" w:color="auto" w:fill="auto"/>
            <w:vAlign w:val="center"/>
          </w:tcPr>
          <w:p w14:paraId="2315340E" w14:textId="77777777" w:rsidR="00FD2DA3" w:rsidRPr="00FD2DA3" w:rsidRDefault="00FD2DA3" w:rsidP="00FD2DA3">
            <w:pPr>
              <w:ind w:left="113" w:right="113"/>
              <w:rPr>
                <w:color w:val="000000" w:themeColor="text1"/>
                <w:sz w:val="20"/>
              </w:rPr>
            </w:pPr>
          </w:p>
        </w:tc>
        <w:tc>
          <w:tcPr>
            <w:tcW w:w="684" w:type="dxa"/>
            <w:vMerge w:val="restart"/>
            <w:shd w:val="clear" w:color="auto" w:fill="auto"/>
            <w:vAlign w:val="center"/>
          </w:tcPr>
          <w:p w14:paraId="7F7AB474" w14:textId="77777777" w:rsidR="00FD2DA3" w:rsidRPr="00FD2DA3" w:rsidRDefault="00FD2DA3" w:rsidP="00FD2DA3">
            <w:pPr>
              <w:ind w:left="113" w:right="113"/>
              <w:rPr>
                <w:color w:val="000000" w:themeColor="text1"/>
                <w:sz w:val="20"/>
              </w:rPr>
            </w:pPr>
            <w:r w:rsidRPr="00FD2DA3">
              <w:rPr>
                <w:color w:val="000000" w:themeColor="text1"/>
                <w:sz w:val="20"/>
              </w:rPr>
              <w:t>19</w:t>
            </w:r>
          </w:p>
        </w:tc>
      </w:tr>
      <w:tr w:rsidR="00FD2DA3" w:rsidRPr="00FD2DA3" w14:paraId="7E5FC61F" w14:textId="77777777" w:rsidTr="00FD2DA3">
        <w:trPr>
          <w:jc w:val="center"/>
        </w:trPr>
        <w:tc>
          <w:tcPr>
            <w:tcW w:w="495" w:type="dxa"/>
            <w:shd w:val="clear" w:color="auto" w:fill="auto"/>
            <w:vAlign w:val="center"/>
          </w:tcPr>
          <w:p w14:paraId="73410066" w14:textId="77777777" w:rsidR="00FD2DA3" w:rsidRPr="00FD2DA3" w:rsidRDefault="00FD2DA3" w:rsidP="00FD2DA3">
            <w:pPr>
              <w:ind w:left="113" w:right="113"/>
              <w:rPr>
                <w:color w:val="000000" w:themeColor="text1"/>
                <w:sz w:val="20"/>
              </w:rPr>
            </w:pPr>
          </w:p>
        </w:tc>
        <w:tc>
          <w:tcPr>
            <w:tcW w:w="525" w:type="dxa"/>
            <w:shd w:val="clear" w:color="auto" w:fill="auto"/>
            <w:vAlign w:val="center"/>
          </w:tcPr>
          <w:p w14:paraId="1FB938B3"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1FC0F762" w14:textId="72EE26A3" w:rsidR="00FD2DA3" w:rsidRPr="00FD2DA3" w:rsidRDefault="00ED5E71" w:rsidP="00FD2DA3">
            <w:pPr>
              <w:ind w:left="113" w:right="113"/>
              <w:rPr>
                <w:color w:val="000000" w:themeColor="text1"/>
                <w:sz w:val="20"/>
              </w:rPr>
            </w:pPr>
            <w:ins w:id="319" w:author="Kevin Gregory" w:date="2018-10-19T10:18:00Z">
              <w:r>
                <w:rPr>
                  <w:color w:val="000000" w:themeColor="text1"/>
                  <w:sz w:val="20"/>
                </w:rPr>
                <w:t>8</w:t>
              </w:r>
            </w:ins>
            <w:del w:id="320" w:author="Kevin Gregory" w:date="2018-10-19T10:18:00Z">
              <w:r w:rsidR="00FD2DA3" w:rsidRPr="00FD2DA3" w:rsidDel="00ED5E71">
                <w:rPr>
                  <w:color w:val="000000" w:themeColor="text1"/>
                  <w:sz w:val="20"/>
                </w:rPr>
                <w:delText>7</w:delText>
              </w:r>
            </w:del>
            <w:r w:rsidR="00FD2DA3" w:rsidRPr="00FD2DA3">
              <w:rPr>
                <w:color w:val="000000" w:themeColor="text1"/>
                <w:sz w:val="20"/>
              </w:rPr>
              <w:t>.1.2</w:t>
            </w:r>
          </w:p>
        </w:tc>
        <w:tc>
          <w:tcPr>
            <w:tcW w:w="6271" w:type="dxa"/>
            <w:shd w:val="clear" w:color="auto" w:fill="auto"/>
            <w:vAlign w:val="center"/>
          </w:tcPr>
          <w:p w14:paraId="48DF2199" w14:textId="77777777" w:rsidR="00FD2DA3" w:rsidRPr="00FD2DA3" w:rsidRDefault="00FD2DA3" w:rsidP="00FD2DA3">
            <w:pPr>
              <w:ind w:left="113" w:right="113"/>
              <w:jc w:val="right"/>
              <w:rPr>
                <w:color w:val="000000" w:themeColor="text1"/>
                <w:sz w:val="20"/>
              </w:rPr>
            </w:pPr>
            <w:r w:rsidRPr="00FD2DA3">
              <w:rPr>
                <w:color w:val="000000" w:themeColor="text1"/>
                <w:sz w:val="20"/>
              </w:rPr>
              <w:t>Regional review: future use of the IALA Risk Management Toolbox</w:t>
            </w:r>
          </w:p>
        </w:tc>
        <w:tc>
          <w:tcPr>
            <w:tcW w:w="648" w:type="dxa"/>
            <w:vMerge/>
            <w:shd w:val="clear" w:color="auto" w:fill="auto"/>
            <w:vAlign w:val="center"/>
          </w:tcPr>
          <w:p w14:paraId="3318D0DC" w14:textId="77777777" w:rsidR="00FD2DA3" w:rsidRPr="00FD2DA3" w:rsidRDefault="00FD2DA3" w:rsidP="00FD2DA3">
            <w:pPr>
              <w:ind w:left="113" w:right="113"/>
              <w:rPr>
                <w:color w:val="000000" w:themeColor="text1"/>
                <w:sz w:val="20"/>
              </w:rPr>
            </w:pPr>
          </w:p>
        </w:tc>
        <w:tc>
          <w:tcPr>
            <w:tcW w:w="1650" w:type="dxa"/>
            <w:vMerge/>
            <w:shd w:val="clear" w:color="auto" w:fill="auto"/>
            <w:vAlign w:val="center"/>
          </w:tcPr>
          <w:p w14:paraId="5A115F70" w14:textId="77777777" w:rsidR="00FD2DA3" w:rsidRPr="00FD2DA3" w:rsidRDefault="00FD2DA3" w:rsidP="00FD2DA3">
            <w:pPr>
              <w:ind w:left="113" w:right="113"/>
              <w:rPr>
                <w:color w:val="000000" w:themeColor="text1"/>
                <w:sz w:val="20"/>
              </w:rPr>
            </w:pPr>
          </w:p>
        </w:tc>
        <w:tc>
          <w:tcPr>
            <w:tcW w:w="3158" w:type="dxa"/>
            <w:vMerge/>
            <w:shd w:val="clear" w:color="auto" w:fill="auto"/>
            <w:vAlign w:val="center"/>
          </w:tcPr>
          <w:p w14:paraId="67872B85" w14:textId="77777777" w:rsidR="00FD2DA3" w:rsidRPr="00FD2DA3" w:rsidRDefault="00FD2DA3" w:rsidP="00FD2DA3">
            <w:pPr>
              <w:ind w:left="113" w:right="113"/>
              <w:rPr>
                <w:color w:val="000000" w:themeColor="text1"/>
                <w:sz w:val="20"/>
              </w:rPr>
            </w:pPr>
          </w:p>
        </w:tc>
        <w:tc>
          <w:tcPr>
            <w:tcW w:w="684" w:type="dxa"/>
            <w:vMerge/>
            <w:shd w:val="clear" w:color="auto" w:fill="auto"/>
            <w:vAlign w:val="center"/>
          </w:tcPr>
          <w:p w14:paraId="479D735E" w14:textId="77777777" w:rsidR="00FD2DA3" w:rsidRPr="00FD2DA3" w:rsidRDefault="00FD2DA3" w:rsidP="00FD2DA3">
            <w:pPr>
              <w:ind w:left="113" w:right="113"/>
              <w:rPr>
                <w:color w:val="000000" w:themeColor="text1"/>
                <w:sz w:val="20"/>
              </w:rPr>
            </w:pPr>
          </w:p>
        </w:tc>
      </w:tr>
    </w:tbl>
    <w:p w14:paraId="3B407F75" w14:textId="77777777" w:rsidR="00FD2DA3" w:rsidRPr="00FD2DA3" w:rsidRDefault="00FD2DA3" w:rsidP="00FD2DA3">
      <w:pPr>
        <w:spacing w:after="120" w:line="240" w:lineRule="auto"/>
        <w:ind w:left="567"/>
        <w:jc w:val="right"/>
        <w:rPr>
          <w:rFonts w:eastAsia="Times New Roman" w:cs="Times New Roman"/>
          <w:b/>
          <w:sz w:val="22"/>
          <w:szCs w:val="20"/>
          <w:lang w:eastAsia="en-GB"/>
        </w:rPr>
      </w:pPr>
    </w:p>
    <w:p w14:paraId="3466906F" w14:textId="77777777" w:rsidR="00FD2DA3" w:rsidRPr="00FD2DA3" w:rsidRDefault="00FD2DA3" w:rsidP="00FD2DA3">
      <w:pPr>
        <w:spacing w:after="120"/>
        <w:rPr>
          <w:rFonts w:ascii="Times New Roman" w:hAnsi="Times New Roman"/>
          <w:sz w:val="24"/>
          <w:szCs w:val="24"/>
        </w:rPr>
      </w:pPr>
    </w:p>
    <w:p w14:paraId="59A784FC" w14:textId="781AD7F2" w:rsidR="00EB3077" w:rsidRDefault="00EB3077" w:rsidP="00465491">
      <w:pPr>
        <w:pStyle w:val="BodyText"/>
      </w:pPr>
    </w:p>
    <w:sectPr w:rsidR="00EB3077" w:rsidSect="0035449D">
      <w:headerReference w:type="default" r:id="rId24"/>
      <w:footerReference w:type="default" r:id="rId25"/>
      <w:pgSz w:w="16838" w:h="11906" w:orient="landscape" w:code="9"/>
      <w:pgMar w:top="907" w:right="567" w:bottom="794" w:left="56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DFCEF" w14:textId="77777777" w:rsidR="00720661" w:rsidRDefault="00720661" w:rsidP="003274DB">
      <w:r>
        <w:separator/>
      </w:r>
    </w:p>
    <w:p w14:paraId="56ED5528" w14:textId="77777777" w:rsidR="00720661" w:rsidRDefault="00720661"/>
    <w:p w14:paraId="69E8D4F1" w14:textId="77777777" w:rsidR="00720661" w:rsidRDefault="00720661"/>
    <w:p w14:paraId="243E1398" w14:textId="77777777" w:rsidR="00720661" w:rsidRDefault="00720661"/>
  </w:endnote>
  <w:endnote w:type="continuationSeparator" w:id="0">
    <w:p w14:paraId="338B5D13" w14:textId="77777777" w:rsidR="00720661" w:rsidRDefault="00720661" w:rsidP="003274DB">
      <w:r>
        <w:continuationSeparator/>
      </w:r>
    </w:p>
    <w:p w14:paraId="047E760D" w14:textId="77777777" w:rsidR="00720661" w:rsidRDefault="00720661"/>
    <w:p w14:paraId="02838387" w14:textId="77777777" w:rsidR="00720661" w:rsidRDefault="00720661"/>
    <w:p w14:paraId="0A598B5E" w14:textId="77777777" w:rsidR="00720661" w:rsidRDefault="00720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BF91A" w14:textId="77777777" w:rsidR="00A757F8" w:rsidRDefault="00A75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2B2A" w14:textId="77777777" w:rsidR="00554F06" w:rsidRDefault="00554F06"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F5AD974" w14:textId="77777777" w:rsidR="00554F06" w:rsidRPr="00ED2A8D" w:rsidRDefault="00554F06"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554F06" w:rsidRPr="00ED2A8D" w:rsidRDefault="00554F06" w:rsidP="008747E0">
    <w:pPr>
      <w:pStyle w:val="Footer"/>
    </w:pPr>
  </w:p>
  <w:p w14:paraId="26E9DC58" w14:textId="77777777" w:rsidR="00554F06" w:rsidRPr="00ED2A8D" w:rsidRDefault="00554F06" w:rsidP="008747E0">
    <w:pPr>
      <w:pStyle w:val="Footer"/>
    </w:pPr>
  </w:p>
  <w:p w14:paraId="74B6E1E0" w14:textId="77777777" w:rsidR="00554F06" w:rsidRPr="00ED2A8D" w:rsidRDefault="00554F0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B9129" w14:textId="77777777" w:rsidR="00A757F8" w:rsidRDefault="00A757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CC64F" w14:textId="77777777" w:rsidR="00554F06" w:rsidRPr="003028AF" w:rsidRDefault="00554F06" w:rsidP="003028AF">
    <w:pPr>
      <w:pStyle w:val="Footer"/>
      <w:rPr>
        <w:sz w:val="15"/>
        <w:szCs w:val="15"/>
      </w:rPr>
    </w:pPr>
  </w:p>
  <w:p w14:paraId="3170B192" w14:textId="77777777" w:rsidR="00554F06" w:rsidRDefault="00554F06" w:rsidP="00AB4A21">
    <w:pPr>
      <w:pStyle w:val="Footerportrait"/>
    </w:pPr>
  </w:p>
  <w:p w14:paraId="3122D953" w14:textId="25A556E6" w:rsidR="00554F06" w:rsidRPr="004C6CA4" w:rsidRDefault="002819B9" w:rsidP="004C6CA4">
    <w:pPr>
      <w:pStyle w:val="Footerportrait"/>
      <w:rPr>
        <w:rStyle w:val="PageNumber"/>
      </w:rPr>
    </w:pPr>
    <w:fldSimple w:instr=" STYLEREF &quot;Document type&quot; \* MERGEFORMAT ">
      <w:r w:rsidR="00A757F8">
        <w:t>IALA Model Course</w:t>
      </w:r>
    </w:fldSimple>
    <w:r w:rsidR="00554F06">
      <w:t xml:space="preserve"> </w:t>
    </w:r>
    <w:fldSimple w:instr=" STYLEREF &quot;Document number&quot; \* MERGEFORMAT ">
      <w:r w:rsidR="00A757F8">
        <w:t>L1. 3</w:t>
      </w:r>
    </w:fldSimple>
    <w:r w:rsidR="00554F06" w:rsidRPr="00C907DF">
      <w:t xml:space="preserve"> –</w:t>
    </w:r>
    <w:r w:rsidR="00554F06">
      <w:t xml:space="preserve"> </w:t>
    </w:r>
    <w:fldSimple w:instr=" STYLEREF &quot;Document name&quot; \* MERGEFORMAT ">
      <w:r w:rsidR="00A757F8">
        <w:t>Level 1 - Use of the IALA Risk Management Tools</w:t>
      </w:r>
    </w:fldSimple>
    <w:r w:rsidR="00554F06">
      <w:tab/>
    </w:r>
  </w:p>
  <w:p w14:paraId="20F821B1" w14:textId="7A181DEA" w:rsidR="00554F06" w:rsidRPr="003028AF" w:rsidRDefault="00554F06" w:rsidP="004C6CA4">
    <w:pPr>
      <w:pStyle w:val="Footerportrait"/>
    </w:pPr>
    <w:r>
      <w:rPr>
        <w:bCs/>
      </w:rPr>
      <w:fldChar w:fldCharType="begin"/>
    </w:r>
    <w:r>
      <w:rPr>
        <w:bCs/>
      </w:rPr>
      <w:instrText xml:space="preserve"> STYLEREF "Edition number" \* MERGEFORMAT </w:instrText>
    </w:r>
    <w:r>
      <w:rPr>
        <w:bCs/>
      </w:rPr>
      <w:fldChar w:fldCharType="separate"/>
    </w:r>
    <w:r w:rsidR="00A757F8">
      <w:rPr>
        <w:bCs/>
      </w:rPr>
      <w:t>Edition 32.0</w:t>
    </w:r>
    <w:r>
      <w:rPr>
        <w:bCs/>
      </w:rPr>
      <w:fldChar w:fldCharType="end"/>
    </w:r>
    <w:r w:rsidRPr="003028AF">
      <w:t xml:space="preserve">  </w:t>
    </w:r>
    <w:r>
      <w:rPr>
        <w:bCs/>
      </w:rPr>
      <w:fldChar w:fldCharType="begin"/>
    </w:r>
    <w:r>
      <w:rPr>
        <w:bCs/>
      </w:rPr>
      <w:instrText xml:space="preserve"> STYLEREF "Document date" \* MERGEFORMAT </w:instrText>
    </w:r>
    <w:r>
      <w:rPr>
        <w:bCs/>
      </w:rPr>
      <w:fldChar w:fldCharType="separate"/>
    </w:r>
    <w:r w:rsidR="00A757F8">
      <w:rPr>
        <w:bCs/>
      </w:rPr>
      <w:t>December June 20195</w:t>
    </w:r>
    <w:r>
      <w:rPr>
        <w:bCs/>
      </w:rPr>
      <w:fldChar w:fldCharType="end"/>
    </w:r>
    <w:r w:rsidRPr="003028AF">
      <w:tab/>
    </w:r>
    <w:r w:rsidRPr="004C6CA4">
      <w:rPr>
        <w:rStyle w:val="PageNumber"/>
        <w:szCs w:val="15"/>
      </w:rPr>
      <w:t xml:space="preserve">P </w:t>
    </w:r>
    <w:r w:rsidRPr="004C6CA4">
      <w:rPr>
        <w:rStyle w:val="PageNumber"/>
        <w:szCs w:val="15"/>
      </w:rPr>
      <w:fldChar w:fldCharType="begin"/>
    </w:r>
    <w:r w:rsidRPr="004C6CA4">
      <w:rPr>
        <w:rStyle w:val="PageNumber"/>
        <w:szCs w:val="15"/>
      </w:rPr>
      <w:instrText xml:space="preserve">PAGE  </w:instrText>
    </w:r>
    <w:r w:rsidRPr="004C6CA4">
      <w:rPr>
        <w:rStyle w:val="PageNumber"/>
        <w:szCs w:val="15"/>
      </w:rPr>
      <w:fldChar w:fldCharType="separate"/>
    </w:r>
    <w:r>
      <w:rPr>
        <w:rStyle w:val="PageNumber"/>
        <w:szCs w:val="15"/>
      </w:rPr>
      <w:t>4</w:t>
    </w:r>
    <w:r w:rsidRPr="004C6CA4">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4132" w14:textId="77777777" w:rsidR="00554F06" w:rsidRPr="007A6476" w:rsidRDefault="00554F06" w:rsidP="007A6476">
    <w:pPr>
      <w:pStyle w:val="Footer"/>
      <w:rPr>
        <w:sz w:val="15"/>
        <w:szCs w:val="15"/>
      </w:rPr>
    </w:pPr>
  </w:p>
  <w:p w14:paraId="78CFD1A2" w14:textId="77777777" w:rsidR="00554F06" w:rsidRDefault="00554F06" w:rsidP="007A6476">
    <w:pPr>
      <w:pStyle w:val="Footerportrait"/>
    </w:pPr>
  </w:p>
  <w:p w14:paraId="57AA3613" w14:textId="3AE756FD" w:rsidR="00554F06" w:rsidRPr="00C907DF" w:rsidRDefault="00554F06" w:rsidP="00292085">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A757F8">
      <w:rPr>
        <w:noProof/>
        <w:szCs w:val="15"/>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A757F8">
      <w:rPr>
        <w:noProof/>
        <w:szCs w:val="15"/>
      </w:rPr>
      <w:t>L1. 3</w:t>
    </w:r>
    <w:r>
      <w:rPr>
        <w:szCs w:val="15"/>
      </w:rPr>
      <w:fldChar w:fldCharType="end"/>
    </w:r>
    <w:r w:rsidRPr="00C907DF">
      <w:rPr>
        <w:szCs w:val="15"/>
      </w:rPr>
      <w:t xml:space="preserve"> –</w:t>
    </w:r>
    <w:r>
      <w:rPr>
        <w:szCs w:val="15"/>
      </w:rPr>
      <w:t xml:space="preserve"> </w:t>
    </w:r>
    <w:r>
      <w:rPr>
        <w:noProof/>
      </w:rPr>
      <w:fldChar w:fldCharType="begin"/>
    </w:r>
    <w:r>
      <w:rPr>
        <w:noProof/>
      </w:rPr>
      <w:instrText xml:space="preserve"> STYLEREF "Document name" \* MERGEFORMAT </w:instrText>
    </w:r>
    <w:r>
      <w:rPr>
        <w:noProof/>
      </w:rPr>
      <w:fldChar w:fldCharType="separate"/>
    </w:r>
    <w:r w:rsidR="00A757F8">
      <w:rPr>
        <w:noProof/>
      </w:rPr>
      <w:t>Level 1 - Use of the IALA Risk Management Tools</w:t>
    </w:r>
    <w:r>
      <w:rPr>
        <w:noProof/>
      </w:rPr>
      <w:fldChar w:fldCharType="end"/>
    </w:r>
    <w:r>
      <w:rPr>
        <w:szCs w:val="15"/>
      </w:rPr>
      <w:tab/>
    </w:r>
  </w:p>
  <w:p w14:paraId="37E96B6B" w14:textId="095ADFEE" w:rsidR="00554F06" w:rsidRPr="00292085" w:rsidRDefault="00554F06" w:rsidP="00CC48B9">
    <w:pPr>
      <w:pStyle w:val="Footerlandscape"/>
    </w:pPr>
    <w:r>
      <w:rPr>
        <w:bCs/>
        <w:noProof/>
      </w:rPr>
      <w:fldChar w:fldCharType="begin"/>
    </w:r>
    <w:r>
      <w:rPr>
        <w:bCs/>
        <w:noProof/>
      </w:rPr>
      <w:instrText xml:space="preserve"> STYLEREF "Edition number" \* MERGEFORMAT </w:instrText>
    </w:r>
    <w:r>
      <w:rPr>
        <w:bCs/>
        <w:noProof/>
      </w:rPr>
      <w:fldChar w:fldCharType="separate"/>
    </w:r>
    <w:r w:rsidR="00A757F8">
      <w:rPr>
        <w:bCs/>
        <w:noProof/>
      </w:rPr>
      <w:t>Edition 32.0</w:t>
    </w:r>
    <w:r>
      <w:rPr>
        <w:bCs/>
        <w:noProof/>
      </w:rPr>
      <w:fldChar w:fldCharType="end"/>
    </w:r>
    <w:r w:rsidRPr="003028AF">
      <w:t xml:space="preserve">  </w:t>
    </w:r>
    <w:r>
      <w:rPr>
        <w:bCs/>
        <w:noProof/>
      </w:rPr>
      <w:fldChar w:fldCharType="begin"/>
    </w:r>
    <w:r>
      <w:rPr>
        <w:bCs/>
        <w:noProof/>
      </w:rPr>
      <w:instrText xml:space="preserve"> STYLEREF "Document date" \* MERGEFORMAT </w:instrText>
    </w:r>
    <w:r>
      <w:rPr>
        <w:bCs/>
        <w:noProof/>
      </w:rPr>
      <w:fldChar w:fldCharType="separate"/>
    </w:r>
    <w:r w:rsidR="00A757F8">
      <w:rPr>
        <w:bCs/>
        <w:noProof/>
      </w:rPr>
      <w:t>December June 20195</w:t>
    </w:r>
    <w:r>
      <w:rPr>
        <w:bCs/>
        <w:noProof/>
      </w:rPr>
      <w:fldChar w:fldCharType="end"/>
    </w:r>
    <w:r>
      <w:tab/>
    </w:r>
    <w:r w:rsidRPr="007A6476">
      <w:t xml:space="preserve">P </w:t>
    </w:r>
    <w:r w:rsidRPr="007A6476">
      <w:fldChar w:fldCharType="begin"/>
    </w:r>
    <w:r w:rsidRPr="007A6476">
      <w:instrText xml:space="preserve">PAGE  </w:instrText>
    </w:r>
    <w:r w:rsidRPr="007A6476">
      <w:fldChar w:fldCharType="separate"/>
    </w:r>
    <w:r>
      <w:rPr>
        <w:noProof/>
      </w:rPr>
      <w:t>8</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8EF1" w14:textId="77777777" w:rsidR="00554F06" w:rsidRPr="002C5134" w:rsidRDefault="00554F06" w:rsidP="002C5134">
    <w:pPr>
      <w:pStyle w:val="Footer"/>
      <w:rPr>
        <w:sz w:val="15"/>
        <w:szCs w:val="15"/>
      </w:rPr>
    </w:pPr>
  </w:p>
  <w:p w14:paraId="57E989F1" w14:textId="77777777" w:rsidR="00554F06" w:rsidRDefault="00554F06" w:rsidP="00E50CEB">
    <w:pPr>
      <w:pStyle w:val="Footerlandscape"/>
    </w:pPr>
  </w:p>
  <w:p w14:paraId="355DCCF3" w14:textId="3B2FE51E" w:rsidR="00554F06" w:rsidRPr="00C907DF" w:rsidRDefault="00554F06" w:rsidP="00E50CEB">
    <w:pPr>
      <w:pStyle w:val="Footerlandscape"/>
      <w:rPr>
        <w:rStyle w:val="PageNumber"/>
        <w:szCs w:val="15"/>
      </w:rPr>
    </w:pPr>
    <w:r>
      <w:rPr>
        <w:noProof/>
      </w:rPr>
      <w:fldChar w:fldCharType="begin"/>
    </w:r>
    <w:r>
      <w:rPr>
        <w:noProof/>
      </w:rPr>
      <w:instrText xml:space="preserve"> STYLEREF "Document type" \* MERGEFORMAT </w:instrText>
    </w:r>
    <w:r>
      <w:rPr>
        <w:noProof/>
      </w:rPr>
      <w:fldChar w:fldCharType="separate"/>
    </w:r>
    <w:r w:rsidR="00A757F8">
      <w:rPr>
        <w:noProof/>
      </w:rPr>
      <w:t>IALA Model Course</w:t>
    </w:r>
    <w:r>
      <w:rPr>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A757F8">
      <w:rPr>
        <w:noProof/>
      </w:rPr>
      <w:t>L1. 3</w:t>
    </w:r>
    <w:r>
      <w:rPr>
        <w:noProof/>
      </w:rPr>
      <w:fldChar w:fldCharType="end"/>
    </w:r>
    <w:r w:rsidRPr="00C907DF">
      <w:t xml:space="preserve"> –</w:t>
    </w:r>
    <w:r>
      <w:t xml:space="preserve"> </w:t>
    </w:r>
    <w:r>
      <w:rPr>
        <w:noProof/>
      </w:rPr>
      <w:fldChar w:fldCharType="begin"/>
    </w:r>
    <w:r>
      <w:rPr>
        <w:noProof/>
      </w:rPr>
      <w:instrText xml:space="preserve"> STYLEREF "Document name" \* MERGEFORMAT </w:instrText>
    </w:r>
    <w:r>
      <w:rPr>
        <w:noProof/>
      </w:rPr>
      <w:fldChar w:fldCharType="separate"/>
    </w:r>
    <w:r w:rsidR="00A757F8">
      <w:rPr>
        <w:noProof/>
      </w:rPr>
      <w:t>Level 1 - Use of the IALA Risk Management Tools</w:t>
    </w:r>
    <w:r>
      <w:rPr>
        <w:noProof/>
      </w:rPr>
      <w:fldChar w:fldCharType="end"/>
    </w:r>
  </w:p>
  <w:p w14:paraId="6A8C5D6B" w14:textId="25F35511" w:rsidR="00554F06" w:rsidRPr="00480D65" w:rsidRDefault="00554F06" w:rsidP="00E50CEB">
    <w:pPr>
      <w:pStyle w:val="Footerlandscape"/>
    </w:pPr>
    <w:r>
      <w:rPr>
        <w:bCs/>
        <w:noProof/>
      </w:rPr>
      <w:fldChar w:fldCharType="begin"/>
    </w:r>
    <w:r>
      <w:rPr>
        <w:bCs/>
        <w:noProof/>
      </w:rPr>
      <w:instrText xml:space="preserve"> STYLEREF "Edition number" \* MERGEFORMAT </w:instrText>
    </w:r>
    <w:r>
      <w:rPr>
        <w:bCs/>
        <w:noProof/>
      </w:rPr>
      <w:fldChar w:fldCharType="separate"/>
    </w:r>
    <w:r w:rsidR="00A757F8">
      <w:rPr>
        <w:bCs/>
        <w:noProof/>
      </w:rPr>
      <w:t>Edition 32.0</w:t>
    </w:r>
    <w:r>
      <w:rPr>
        <w:bCs/>
        <w:noProof/>
      </w:rPr>
      <w:fldChar w:fldCharType="end"/>
    </w:r>
    <w:r>
      <w:t xml:space="preserve">  </w:t>
    </w:r>
    <w:r>
      <w:rPr>
        <w:bCs/>
        <w:noProof/>
      </w:rPr>
      <w:fldChar w:fldCharType="begin"/>
    </w:r>
    <w:r>
      <w:rPr>
        <w:bCs/>
        <w:noProof/>
      </w:rPr>
      <w:instrText xml:space="preserve"> STYLEREF "Document date" \* MERGEFORMAT </w:instrText>
    </w:r>
    <w:r>
      <w:rPr>
        <w:bCs/>
        <w:noProof/>
      </w:rPr>
      <w:fldChar w:fldCharType="separate"/>
    </w:r>
    <w:r w:rsidR="00A757F8">
      <w:rPr>
        <w:bCs/>
        <w:noProof/>
      </w:rPr>
      <w:t>December June 20195</w:t>
    </w:r>
    <w:r>
      <w:rPr>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21</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FD3A8" w14:textId="77777777" w:rsidR="00720661" w:rsidRDefault="00720661" w:rsidP="003274DB">
      <w:r>
        <w:separator/>
      </w:r>
    </w:p>
    <w:p w14:paraId="0D17CE18" w14:textId="77777777" w:rsidR="00720661" w:rsidRDefault="00720661"/>
    <w:p w14:paraId="654A1E25" w14:textId="77777777" w:rsidR="00720661" w:rsidRDefault="00720661"/>
    <w:p w14:paraId="677370D1" w14:textId="77777777" w:rsidR="00720661" w:rsidRDefault="00720661"/>
  </w:footnote>
  <w:footnote w:type="continuationSeparator" w:id="0">
    <w:p w14:paraId="10740BA1" w14:textId="77777777" w:rsidR="00720661" w:rsidRDefault="00720661" w:rsidP="003274DB">
      <w:r>
        <w:continuationSeparator/>
      </w:r>
    </w:p>
    <w:p w14:paraId="4EEEE997" w14:textId="77777777" w:rsidR="00720661" w:rsidRDefault="00720661"/>
    <w:p w14:paraId="3E843859" w14:textId="77777777" w:rsidR="00720661" w:rsidRDefault="00720661"/>
    <w:p w14:paraId="717276C9" w14:textId="77777777" w:rsidR="00720661" w:rsidRDefault="00720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907F7" w14:textId="77777777" w:rsidR="00A757F8" w:rsidRDefault="00A75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7B0D" w14:textId="2D9A9481" w:rsidR="00554F06" w:rsidRPr="00ED2A8D" w:rsidRDefault="00554F06" w:rsidP="00A757F8">
    <w:pPr>
      <w:pStyle w:val="Header"/>
      <w:jc w:val="right"/>
    </w:pPr>
    <w:bookmarkStart w:id="8" w:name="_GoBack"/>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757F8">
      <w:t>ARM9-11.10.1</w:t>
    </w:r>
  </w:p>
  <w:bookmarkEnd w:id="8"/>
  <w:p w14:paraId="62D29602" w14:textId="77777777" w:rsidR="00554F06" w:rsidRPr="00ED2A8D" w:rsidRDefault="00554F06" w:rsidP="008747E0">
    <w:pPr>
      <w:pStyle w:val="Header"/>
    </w:pPr>
  </w:p>
  <w:p w14:paraId="43D1C755" w14:textId="77777777" w:rsidR="00554F06" w:rsidRDefault="00554F06" w:rsidP="008747E0">
    <w:pPr>
      <w:pStyle w:val="Header"/>
    </w:pPr>
  </w:p>
  <w:p w14:paraId="61D8E457" w14:textId="77777777" w:rsidR="00554F06" w:rsidRDefault="00554F06" w:rsidP="008747E0">
    <w:pPr>
      <w:pStyle w:val="Header"/>
    </w:pPr>
  </w:p>
  <w:p w14:paraId="58BCBCFD" w14:textId="77777777" w:rsidR="00554F06" w:rsidRDefault="00554F06" w:rsidP="008747E0">
    <w:pPr>
      <w:pStyle w:val="Header"/>
    </w:pPr>
  </w:p>
  <w:p w14:paraId="5BAB1884" w14:textId="77777777" w:rsidR="00554F06" w:rsidRDefault="00554F06" w:rsidP="008747E0">
    <w:pPr>
      <w:pStyle w:val="Header"/>
    </w:pPr>
  </w:p>
  <w:p w14:paraId="4DD85B4A" w14:textId="77777777" w:rsidR="00554F06" w:rsidRDefault="00554F06"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554F06" w:rsidRPr="00ED2A8D" w:rsidRDefault="00554F06" w:rsidP="008747E0">
    <w:pPr>
      <w:pStyle w:val="Header"/>
    </w:pPr>
  </w:p>
  <w:p w14:paraId="41F33213" w14:textId="77777777" w:rsidR="00554F06" w:rsidRPr="00ED2A8D" w:rsidRDefault="00554F0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8B6CC" w14:textId="77777777" w:rsidR="00A757F8" w:rsidRDefault="00A757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7703E" w14:textId="77777777" w:rsidR="00554F06" w:rsidRPr="00ED2A8D" w:rsidRDefault="00554F06"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554F06" w:rsidRPr="00ED2A8D" w:rsidRDefault="00554F06" w:rsidP="008747E0">
    <w:pPr>
      <w:pStyle w:val="Header"/>
    </w:pPr>
  </w:p>
  <w:p w14:paraId="6D3E8DA9" w14:textId="77777777" w:rsidR="00554F06" w:rsidRDefault="00554F06" w:rsidP="008747E0">
    <w:pPr>
      <w:pStyle w:val="Header"/>
    </w:pPr>
  </w:p>
  <w:p w14:paraId="13CD8389" w14:textId="77777777" w:rsidR="00554F06" w:rsidRDefault="00554F06" w:rsidP="008747E0">
    <w:pPr>
      <w:pStyle w:val="Header"/>
    </w:pPr>
  </w:p>
  <w:p w14:paraId="4E3BCB0D" w14:textId="77777777" w:rsidR="00554F06" w:rsidRDefault="00554F06" w:rsidP="008747E0">
    <w:pPr>
      <w:pStyle w:val="Header"/>
    </w:pPr>
  </w:p>
  <w:p w14:paraId="66E998F9" w14:textId="77777777" w:rsidR="00554F06" w:rsidRPr="00441393" w:rsidRDefault="00554F06" w:rsidP="00441393">
    <w:pPr>
      <w:pStyle w:val="Contents"/>
    </w:pPr>
    <w:r>
      <w:t>DOCUMENT REVISION</w:t>
    </w:r>
  </w:p>
  <w:p w14:paraId="2A9E6DD6" w14:textId="77777777" w:rsidR="00554F06" w:rsidRPr="00ED2A8D" w:rsidRDefault="00554F06" w:rsidP="008747E0">
    <w:pPr>
      <w:pStyle w:val="Header"/>
    </w:pPr>
  </w:p>
  <w:p w14:paraId="1AE87B5E" w14:textId="77777777" w:rsidR="00554F06" w:rsidRPr="00AC33A2" w:rsidRDefault="00554F0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F4C5D" w14:textId="77777777" w:rsidR="00554F06" w:rsidRPr="00ED2A8D" w:rsidRDefault="00554F06"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554F06" w:rsidRPr="00ED2A8D" w:rsidRDefault="00554F06" w:rsidP="008747E0">
    <w:pPr>
      <w:pStyle w:val="Header"/>
    </w:pPr>
  </w:p>
  <w:p w14:paraId="7CBC1758" w14:textId="77777777" w:rsidR="00554F06" w:rsidRDefault="00554F06" w:rsidP="008747E0">
    <w:pPr>
      <w:pStyle w:val="Header"/>
    </w:pPr>
  </w:p>
  <w:p w14:paraId="56D896C9" w14:textId="77777777" w:rsidR="00554F06" w:rsidRDefault="00554F06" w:rsidP="008747E0">
    <w:pPr>
      <w:pStyle w:val="Header"/>
    </w:pPr>
  </w:p>
  <w:p w14:paraId="4E1D74C3" w14:textId="77777777" w:rsidR="00554F06" w:rsidRDefault="00554F06" w:rsidP="008747E0">
    <w:pPr>
      <w:pStyle w:val="Header"/>
    </w:pPr>
  </w:p>
  <w:p w14:paraId="5B152B37" w14:textId="77777777" w:rsidR="00554F06" w:rsidRPr="00441393" w:rsidRDefault="00554F06" w:rsidP="00441393">
    <w:pPr>
      <w:pStyle w:val="Contents"/>
    </w:pPr>
    <w:r>
      <w:t>CONTENTS</w:t>
    </w:r>
  </w:p>
  <w:p w14:paraId="5627B6AB" w14:textId="77777777" w:rsidR="00554F06" w:rsidRPr="00ED2A8D" w:rsidRDefault="00554F06" w:rsidP="008747E0">
    <w:pPr>
      <w:pStyle w:val="Header"/>
    </w:pPr>
  </w:p>
  <w:p w14:paraId="4C97A838" w14:textId="77777777" w:rsidR="00554F06" w:rsidRPr="00AC33A2" w:rsidRDefault="00554F0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D4D" w14:textId="77777777" w:rsidR="00554F06" w:rsidRDefault="00554F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A759" w14:textId="0E56E6F1" w:rsidR="00554F06" w:rsidRDefault="00554F06" w:rsidP="00292085">
    <w:pPr>
      <w:pStyle w:val="Header"/>
    </w:pPr>
    <w:r>
      <w:rPr>
        <w:noProof/>
        <w:lang w:val="en-US"/>
      </w:rPr>
      <w:drawing>
        <wp:anchor distT="0" distB="0" distL="114300" distR="114300" simplePos="0" relativeHeight="251739136" behindDoc="1" locked="0" layoutInCell="1" allowOverlap="1" wp14:anchorId="0E9E03DE" wp14:editId="32C9F718">
          <wp:simplePos x="0" y="0"/>
          <wp:positionH relativeFrom="page">
            <wp:posOffset>6853799</wp:posOffset>
          </wp:positionH>
          <wp:positionV relativeFrom="page">
            <wp:posOffset>3663</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E7921" w14:textId="77777777" w:rsidR="00554F06" w:rsidRDefault="00554F0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53EA" w14:textId="77777777" w:rsidR="00554F06" w:rsidRDefault="00554F06" w:rsidP="00480D65">
    <w:pPr>
      <w:pStyle w:val="Header"/>
    </w:pPr>
    <w:r>
      <w:rPr>
        <w:noProof/>
        <w:lang w:val="en-US"/>
      </w:rPr>
      <w:drawing>
        <wp:anchor distT="0" distB="0" distL="114300" distR="114300" simplePos="0" relativeHeight="251678720" behindDoc="1" locked="0" layoutInCell="1" allowOverlap="1" wp14:anchorId="2EECDB2B" wp14:editId="6EC13144">
          <wp:simplePos x="0" y="0"/>
          <wp:positionH relativeFrom="page">
            <wp:posOffset>9995444</wp:posOffset>
          </wp:positionH>
          <wp:positionV relativeFrom="page">
            <wp:posOffset>-107950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0AB65E2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90560E"/>
    <w:multiLevelType w:val="multilevel"/>
    <w:tmpl w:val="09A08AB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D92510"/>
    <w:multiLevelType w:val="multilevel"/>
    <w:tmpl w:val="04AA5AD8"/>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9"/>
  </w:num>
  <w:num w:numId="4">
    <w:abstractNumId w:val="11"/>
  </w:num>
  <w:num w:numId="5">
    <w:abstractNumId w:val="5"/>
  </w:num>
  <w:num w:numId="6">
    <w:abstractNumId w:val="1"/>
  </w:num>
  <w:num w:numId="7">
    <w:abstractNumId w:val="8"/>
  </w:num>
  <w:num w:numId="8">
    <w:abstractNumId w:val="12"/>
  </w:num>
  <w:num w:numId="9">
    <w:abstractNumId w:val="20"/>
  </w:num>
  <w:num w:numId="10">
    <w:abstractNumId w:val="17"/>
  </w:num>
  <w:num w:numId="11">
    <w:abstractNumId w:val="10"/>
  </w:num>
  <w:num w:numId="12">
    <w:abstractNumId w:val="7"/>
  </w:num>
  <w:num w:numId="13">
    <w:abstractNumId w:val="16"/>
  </w:num>
  <w:num w:numId="14">
    <w:abstractNumId w:val="2"/>
  </w:num>
  <w:num w:numId="15">
    <w:abstractNumId w:val="14"/>
  </w:num>
  <w:num w:numId="16">
    <w:abstractNumId w:val="18"/>
  </w:num>
  <w:num w:numId="17">
    <w:abstractNumId w:val="0"/>
  </w:num>
  <w:num w:numId="18">
    <w:abstractNumId w:val="19"/>
  </w:num>
  <w:num w:numId="19">
    <w:abstractNumId w:val="6"/>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488E"/>
    <w:rsid w:val="000174F9"/>
    <w:rsid w:val="00023337"/>
    <w:rsid w:val="000249C2"/>
    <w:rsid w:val="000258F6"/>
    <w:rsid w:val="000379A7"/>
    <w:rsid w:val="00040EB8"/>
    <w:rsid w:val="00041CAC"/>
    <w:rsid w:val="000537D0"/>
    <w:rsid w:val="00057B6D"/>
    <w:rsid w:val="00061A7B"/>
    <w:rsid w:val="0008654C"/>
    <w:rsid w:val="000904ED"/>
    <w:rsid w:val="000A27A8"/>
    <w:rsid w:val="000A5291"/>
    <w:rsid w:val="000A6395"/>
    <w:rsid w:val="000B0A23"/>
    <w:rsid w:val="000C10B2"/>
    <w:rsid w:val="000C711B"/>
    <w:rsid w:val="000E3954"/>
    <w:rsid w:val="000E3E52"/>
    <w:rsid w:val="000F0F9F"/>
    <w:rsid w:val="000F3F43"/>
    <w:rsid w:val="000F5C25"/>
    <w:rsid w:val="000F6FF1"/>
    <w:rsid w:val="00113D5B"/>
    <w:rsid w:val="00113EFD"/>
    <w:rsid w:val="00113F8F"/>
    <w:rsid w:val="001205DE"/>
    <w:rsid w:val="001266CA"/>
    <w:rsid w:val="0013250C"/>
    <w:rsid w:val="001349DB"/>
    <w:rsid w:val="00136E58"/>
    <w:rsid w:val="00156525"/>
    <w:rsid w:val="00161325"/>
    <w:rsid w:val="0017295E"/>
    <w:rsid w:val="00180C11"/>
    <w:rsid w:val="001836BE"/>
    <w:rsid w:val="001875B1"/>
    <w:rsid w:val="001B0758"/>
    <w:rsid w:val="001B3C0D"/>
    <w:rsid w:val="001D4A3E"/>
    <w:rsid w:val="001E416D"/>
    <w:rsid w:val="00201337"/>
    <w:rsid w:val="002022EA"/>
    <w:rsid w:val="00205B17"/>
    <w:rsid w:val="00205D9B"/>
    <w:rsid w:val="00214898"/>
    <w:rsid w:val="002204DA"/>
    <w:rsid w:val="0022371A"/>
    <w:rsid w:val="002520AD"/>
    <w:rsid w:val="002521F6"/>
    <w:rsid w:val="00257DF8"/>
    <w:rsid w:val="00257E4A"/>
    <w:rsid w:val="0027175D"/>
    <w:rsid w:val="00273C59"/>
    <w:rsid w:val="00274ADD"/>
    <w:rsid w:val="00280DE0"/>
    <w:rsid w:val="002819B9"/>
    <w:rsid w:val="00292085"/>
    <w:rsid w:val="002974BA"/>
    <w:rsid w:val="002B58A9"/>
    <w:rsid w:val="002B598C"/>
    <w:rsid w:val="002C5134"/>
    <w:rsid w:val="002C7B21"/>
    <w:rsid w:val="002E4993"/>
    <w:rsid w:val="002E5BAC"/>
    <w:rsid w:val="002E7635"/>
    <w:rsid w:val="002F265A"/>
    <w:rsid w:val="003028AF"/>
    <w:rsid w:val="00305EFE"/>
    <w:rsid w:val="00313D85"/>
    <w:rsid w:val="00315CE3"/>
    <w:rsid w:val="00320639"/>
    <w:rsid w:val="0032159D"/>
    <w:rsid w:val="003251FE"/>
    <w:rsid w:val="003274DB"/>
    <w:rsid w:val="00327FBF"/>
    <w:rsid w:val="0035449D"/>
    <w:rsid w:val="00357F84"/>
    <w:rsid w:val="00360ED6"/>
    <w:rsid w:val="0036382D"/>
    <w:rsid w:val="00380350"/>
    <w:rsid w:val="00380B4E"/>
    <w:rsid w:val="003816E4"/>
    <w:rsid w:val="0038629E"/>
    <w:rsid w:val="003A7759"/>
    <w:rsid w:val="003B03EA"/>
    <w:rsid w:val="003C7C34"/>
    <w:rsid w:val="003C7F0E"/>
    <w:rsid w:val="003D0F37"/>
    <w:rsid w:val="003D5150"/>
    <w:rsid w:val="003F191B"/>
    <w:rsid w:val="003F1C3A"/>
    <w:rsid w:val="003F1ECC"/>
    <w:rsid w:val="00404119"/>
    <w:rsid w:val="004134AD"/>
    <w:rsid w:val="0042518D"/>
    <w:rsid w:val="0042639D"/>
    <w:rsid w:val="004324F5"/>
    <w:rsid w:val="00434423"/>
    <w:rsid w:val="00441393"/>
    <w:rsid w:val="00447CF0"/>
    <w:rsid w:val="00451AE2"/>
    <w:rsid w:val="00456F10"/>
    <w:rsid w:val="00465491"/>
    <w:rsid w:val="00473D57"/>
    <w:rsid w:val="0047453A"/>
    <w:rsid w:val="00480D65"/>
    <w:rsid w:val="00492A8D"/>
    <w:rsid w:val="004940B5"/>
    <w:rsid w:val="004A58F7"/>
    <w:rsid w:val="004B3A08"/>
    <w:rsid w:val="004C6CA4"/>
    <w:rsid w:val="004C721E"/>
    <w:rsid w:val="004E1D57"/>
    <w:rsid w:val="004E2F16"/>
    <w:rsid w:val="004E6EFC"/>
    <w:rsid w:val="00503044"/>
    <w:rsid w:val="00523666"/>
    <w:rsid w:val="00526234"/>
    <w:rsid w:val="00540B91"/>
    <w:rsid w:val="00554F06"/>
    <w:rsid w:val="00557434"/>
    <w:rsid w:val="00595415"/>
    <w:rsid w:val="00597652"/>
    <w:rsid w:val="005A080B"/>
    <w:rsid w:val="005B12A5"/>
    <w:rsid w:val="005B2163"/>
    <w:rsid w:val="005B282A"/>
    <w:rsid w:val="005C161A"/>
    <w:rsid w:val="005C1BCB"/>
    <w:rsid w:val="005C2312"/>
    <w:rsid w:val="005C4735"/>
    <w:rsid w:val="005C5C63"/>
    <w:rsid w:val="005D304B"/>
    <w:rsid w:val="005D319A"/>
    <w:rsid w:val="005D6E5D"/>
    <w:rsid w:val="005E3989"/>
    <w:rsid w:val="005E4659"/>
    <w:rsid w:val="005E6557"/>
    <w:rsid w:val="005F1386"/>
    <w:rsid w:val="005F17C2"/>
    <w:rsid w:val="00603DC9"/>
    <w:rsid w:val="006127AC"/>
    <w:rsid w:val="00617F1B"/>
    <w:rsid w:val="00634A78"/>
    <w:rsid w:val="00642025"/>
    <w:rsid w:val="0065107F"/>
    <w:rsid w:val="00666061"/>
    <w:rsid w:val="00667424"/>
    <w:rsid w:val="00667792"/>
    <w:rsid w:val="00671677"/>
    <w:rsid w:val="006750F2"/>
    <w:rsid w:val="0068553C"/>
    <w:rsid w:val="00685F34"/>
    <w:rsid w:val="006975A8"/>
    <w:rsid w:val="006A2EC5"/>
    <w:rsid w:val="006B1D22"/>
    <w:rsid w:val="006C0D59"/>
    <w:rsid w:val="006E0818"/>
    <w:rsid w:val="006E0E7D"/>
    <w:rsid w:val="006F0449"/>
    <w:rsid w:val="006F1C14"/>
    <w:rsid w:val="00720661"/>
    <w:rsid w:val="0072737A"/>
    <w:rsid w:val="00731DEE"/>
    <w:rsid w:val="00750AF1"/>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C5DEF"/>
    <w:rsid w:val="007D0C09"/>
    <w:rsid w:val="007D2107"/>
    <w:rsid w:val="007D5895"/>
    <w:rsid w:val="007D77AB"/>
    <w:rsid w:val="007E1AAF"/>
    <w:rsid w:val="007E3079"/>
    <w:rsid w:val="007E30DF"/>
    <w:rsid w:val="007F7544"/>
    <w:rsid w:val="00800995"/>
    <w:rsid w:val="00815E10"/>
    <w:rsid w:val="008326B2"/>
    <w:rsid w:val="00846831"/>
    <w:rsid w:val="0084683E"/>
    <w:rsid w:val="008533FB"/>
    <w:rsid w:val="00855455"/>
    <w:rsid w:val="008577FC"/>
    <w:rsid w:val="00864E45"/>
    <w:rsid w:val="00865532"/>
    <w:rsid w:val="008737D3"/>
    <w:rsid w:val="008747E0"/>
    <w:rsid w:val="00876841"/>
    <w:rsid w:val="00882B3C"/>
    <w:rsid w:val="00891B41"/>
    <w:rsid w:val="0089607C"/>
    <w:rsid w:val="008972C3"/>
    <w:rsid w:val="008B1139"/>
    <w:rsid w:val="008C33B5"/>
    <w:rsid w:val="008D1B79"/>
    <w:rsid w:val="008D4426"/>
    <w:rsid w:val="008E1E42"/>
    <w:rsid w:val="008E1F69"/>
    <w:rsid w:val="008E54F8"/>
    <w:rsid w:val="008F57D8"/>
    <w:rsid w:val="00902834"/>
    <w:rsid w:val="009046C8"/>
    <w:rsid w:val="00913B44"/>
    <w:rsid w:val="00914E26"/>
    <w:rsid w:val="0091590F"/>
    <w:rsid w:val="0091701C"/>
    <w:rsid w:val="0092094E"/>
    <w:rsid w:val="009249A2"/>
    <w:rsid w:val="0092540C"/>
    <w:rsid w:val="00925E0F"/>
    <w:rsid w:val="00931A57"/>
    <w:rsid w:val="009414E6"/>
    <w:rsid w:val="0094549B"/>
    <w:rsid w:val="00945B52"/>
    <w:rsid w:val="00971591"/>
    <w:rsid w:val="00974564"/>
    <w:rsid w:val="00974E99"/>
    <w:rsid w:val="009764FA"/>
    <w:rsid w:val="00980192"/>
    <w:rsid w:val="00981FD9"/>
    <w:rsid w:val="0098220E"/>
    <w:rsid w:val="00994D97"/>
    <w:rsid w:val="009A1FCD"/>
    <w:rsid w:val="009B26D0"/>
    <w:rsid w:val="009B5B85"/>
    <w:rsid w:val="009B785E"/>
    <w:rsid w:val="009C25D3"/>
    <w:rsid w:val="009C26F8"/>
    <w:rsid w:val="009C609E"/>
    <w:rsid w:val="009E16EC"/>
    <w:rsid w:val="009E4A4D"/>
    <w:rsid w:val="009E7ED7"/>
    <w:rsid w:val="009F007B"/>
    <w:rsid w:val="009F081F"/>
    <w:rsid w:val="009F1315"/>
    <w:rsid w:val="00A04A9D"/>
    <w:rsid w:val="00A13E56"/>
    <w:rsid w:val="00A16679"/>
    <w:rsid w:val="00A24838"/>
    <w:rsid w:val="00A34B0B"/>
    <w:rsid w:val="00A4308C"/>
    <w:rsid w:val="00A4469B"/>
    <w:rsid w:val="00A549B3"/>
    <w:rsid w:val="00A72ED7"/>
    <w:rsid w:val="00A757F8"/>
    <w:rsid w:val="00A8083F"/>
    <w:rsid w:val="00A81A12"/>
    <w:rsid w:val="00A84CE0"/>
    <w:rsid w:val="00A86C2A"/>
    <w:rsid w:val="00A90D86"/>
    <w:rsid w:val="00AA3A21"/>
    <w:rsid w:val="00AA3E01"/>
    <w:rsid w:val="00AA7005"/>
    <w:rsid w:val="00AB46CD"/>
    <w:rsid w:val="00AB4A21"/>
    <w:rsid w:val="00AB4FB9"/>
    <w:rsid w:val="00AC33A2"/>
    <w:rsid w:val="00AD4E86"/>
    <w:rsid w:val="00AD585E"/>
    <w:rsid w:val="00AE65F1"/>
    <w:rsid w:val="00AE6BB4"/>
    <w:rsid w:val="00AE74AD"/>
    <w:rsid w:val="00AF159C"/>
    <w:rsid w:val="00B01873"/>
    <w:rsid w:val="00B05AC4"/>
    <w:rsid w:val="00B0762B"/>
    <w:rsid w:val="00B1638E"/>
    <w:rsid w:val="00B17253"/>
    <w:rsid w:val="00B31A41"/>
    <w:rsid w:val="00B3280D"/>
    <w:rsid w:val="00B33E36"/>
    <w:rsid w:val="00B40199"/>
    <w:rsid w:val="00B502FF"/>
    <w:rsid w:val="00B67422"/>
    <w:rsid w:val="00B67FEF"/>
    <w:rsid w:val="00B70BD4"/>
    <w:rsid w:val="00B70FA2"/>
    <w:rsid w:val="00B7308B"/>
    <w:rsid w:val="00B73463"/>
    <w:rsid w:val="00B9016D"/>
    <w:rsid w:val="00BA0F98"/>
    <w:rsid w:val="00BA1517"/>
    <w:rsid w:val="00BA67FD"/>
    <w:rsid w:val="00BA78B9"/>
    <w:rsid w:val="00BA7C48"/>
    <w:rsid w:val="00BB128F"/>
    <w:rsid w:val="00BB27A6"/>
    <w:rsid w:val="00BB2E2F"/>
    <w:rsid w:val="00BC27F6"/>
    <w:rsid w:val="00BC39F4"/>
    <w:rsid w:val="00BD4D44"/>
    <w:rsid w:val="00BD7EE1"/>
    <w:rsid w:val="00BE29E7"/>
    <w:rsid w:val="00BE5568"/>
    <w:rsid w:val="00BF1358"/>
    <w:rsid w:val="00BF3CB4"/>
    <w:rsid w:val="00C0106D"/>
    <w:rsid w:val="00C133BE"/>
    <w:rsid w:val="00C2048E"/>
    <w:rsid w:val="00C222B4"/>
    <w:rsid w:val="00C352EA"/>
    <w:rsid w:val="00C35CF6"/>
    <w:rsid w:val="00C42E66"/>
    <w:rsid w:val="00C47A15"/>
    <w:rsid w:val="00C533EC"/>
    <w:rsid w:val="00C5470E"/>
    <w:rsid w:val="00C55EFB"/>
    <w:rsid w:val="00C56585"/>
    <w:rsid w:val="00C56B3F"/>
    <w:rsid w:val="00C57CBC"/>
    <w:rsid w:val="00C773D9"/>
    <w:rsid w:val="00C805CB"/>
    <w:rsid w:val="00C80ACE"/>
    <w:rsid w:val="00C81162"/>
    <w:rsid w:val="00C83666"/>
    <w:rsid w:val="00C870B5"/>
    <w:rsid w:val="00C91630"/>
    <w:rsid w:val="00C936F6"/>
    <w:rsid w:val="00C966EB"/>
    <w:rsid w:val="00C9781A"/>
    <w:rsid w:val="00CA04B1"/>
    <w:rsid w:val="00CA2DFC"/>
    <w:rsid w:val="00CA3E18"/>
    <w:rsid w:val="00CB03D4"/>
    <w:rsid w:val="00CB507B"/>
    <w:rsid w:val="00CC35EF"/>
    <w:rsid w:val="00CC48B9"/>
    <w:rsid w:val="00CC5048"/>
    <w:rsid w:val="00CC6246"/>
    <w:rsid w:val="00CE5E46"/>
    <w:rsid w:val="00D1463A"/>
    <w:rsid w:val="00D16B8E"/>
    <w:rsid w:val="00D2079A"/>
    <w:rsid w:val="00D216A5"/>
    <w:rsid w:val="00D347D9"/>
    <w:rsid w:val="00D364FB"/>
    <w:rsid w:val="00D3700C"/>
    <w:rsid w:val="00D653B1"/>
    <w:rsid w:val="00D74AE1"/>
    <w:rsid w:val="00D75348"/>
    <w:rsid w:val="00D7746B"/>
    <w:rsid w:val="00D836DB"/>
    <w:rsid w:val="00D865A8"/>
    <w:rsid w:val="00D92C2D"/>
    <w:rsid w:val="00D95BDA"/>
    <w:rsid w:val="00DA17CD"/>
    <w:rsid w:val="00DB25B3"/>
    <w:rsid w:val="00DB50E4"/>
    <w:rsid w:val="00DC1A1A"/>
    <w:rsid w:val="00DE0893"/>
    <w:rsid w:val="00DE10DD"/>
    <w:rsid w:val="00DE2814"/>
    <w:rsid w:val="00DE5A16"/>
    <w:rsid w:val="00DF5735"/>
    <w:rsid w:val="00E01272"/>
    <w:rsid w:val="00E0327F"/>
    <w:rsid w:val="00E03846"/>
    <w:rsid w:val="00E058DF"/>
    <w:rsid w:val="00E102D9"/>
    <w:rsid w:val="00E14AC9"/>
    <w:rsid w:val="00E20A7D"/>
    <w:rsid w:val="00E20AA0"/>
    <w:rsid w:val="00E27A2F"/>
    <w:rsid w:val="00E3642C"/>
    <w:rsid w:val="00E400F2"/>
    <w:rsid w:val="00E42A94"/>
    <w:rsid w:val="00E458BF"/>
    <w:rsid w:val="00E50CEB"/>
    <w:rsid w:val="00E57E83"/>
    <w:rsid w:val="00E706E7"/>
    <w:rsid w:val="00E734BE"/>
    <w:rsid w:val="00E84229"/>
    <w:rsid w:val="00E86D30"/>
    <w:rsid w:val="00E90E4E"/>
    <w:rsid w:val="00E92F1E"/>
    <w:rsid w:val="00E9391E"/>
    <w:rsid w:val="00E94691"/>
    <w:rsid w:val="00EA1052"/>
    <w:rsid w:val="00EA218F"/>
    <w:rsid w:val="00EA3C9B"/>
    <w:rsid w:val="00EA4F29"/>
    <w:rsid w:val="00EA5F83"/>
    <w:rsid w:val="00EA668C"/>
    <w:rsid w:val="00EA6F9D"/>
    <w:rsid w:val="00EB3077"/>
    <w:rsid w:val="00EB6F3C"/>
    <w:rsid w:val="00EC1E2C"/>
    <w:rsid w:val="00ED030E"/>
    <w:rsid w:val="00ED1C7D"/>
    <w:rsid w:val="00ED2A8D"/>
    <w:rsid w:val="00ED5E71"/>
    <w:rsid w:val="00EE54CB"/>
    <w:rsid w:val="00EF1C54"/>
    <w:rsid w:val="00EF23C8"/>
    <w:rsid w:val="00EF404B"/>
    <w:rsid w:val="00F00376"/>
    <w:rsid w:val="00F0136E"/>
    <w:rsid w:val="00F02F9B"/>
    <w:rsid w:val="00F157E2"/>
    <w:rsid w:val="00F32DDA"/>
    <w:rsid w:val="00F42554"/>
    <w:rsid w:val="00F47138"/>
    <w:rsid w:val="00F527AC"/>
    <w:rsid w:val="00F61D83"/>
    <w:rsid w:val="00F65874"/>
    <w:rsid w:val="00F65DD1"/>
    <w:rsid w:val="00F70611"/>
    <w:rsid w:val="00F707B3"/>
    <w:rsid w:val="00F71135"/>
    <w:rsid w:val="00F90461"/>
    <w:rsid w:val="00FA00ED"/>
    <w:rsid w:val="00FB16A8"/>
    <w:rsid w:val="00FB2EF1"/>
    <w:rsid w:val="00FC378B"/>
    <w:rsid w:val="00FC3977"/>
    <w:rsid w:val="00FC69F8"/>
    <w:rsid w:val="00FD2DA3"/>
    <w:rsid w:val="00FD2F16"/>
    <w:rsid w:val="00FD6065"/>
    <w:rsid w:val="00FF1EF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A6395"/>
    <w:pPr>
      <w:spacing w:after="0" w:line="216" w:lineRule="atLeast"/>
    </w:pPr>
    <w:rPr>
      <w:sz w:val="18"/>
      <w:lang w:val="en-GB"/>
    </w:rPr>
  </w:style>
  <w:style w:type="paragraph" w:styleId="Heading1">
    <w:name w:val="heading 1"/>
    <w:basedOn w:val="Normal"/>
    <w:next w:val="Heading1separatationline"/>
    <w:link w:val="Heading1Char"/>
    <w:qFormat/>
    <w:rsid w:val="000A6395"/>
    <w:pPr>
      <w:keepNext/>
      <w:keepLines/>
      <w:numPr>
        <w:numId w:val="13"/>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A6395"/>
    <w:pPr>
      <w:keepNext/>
      <w:keepLines/>
      <w:numPr>
        <w:ilvl w:val="1"/>
        <w:numId w:val="13"/>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0A6395"/>
    <w:pPr>
      <w:keepNext/>
      <w:keepLines/>
      <w:numPr>
        <w:ilvl w:val="2"/>
        <w:numId w:val="13"/>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0A6395"/>
    <w:pPr>
      <w:keepNext/>
      <w:keepLines/>
      <w:numPr>
        <w:ilvl w:val="3"/>
        <w:numId w:val="13"/>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0A6395"/>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0A639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0A63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0A639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0A639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A6395"/>
    <w:pPr>
      <w:spacing w:after="0" w:line="240" w:lineRule="exact"/>
    </w:pPr>
    <w:rPr>
      <w:sz w:val="20"/>
      <w:lang w:val="en-GB"/>
    </w:rPr>
  </w:style>
  <w:style w:type="character" w:customStyle="1" w:styleId="HeaderChar">
    <w:name w:val="Header Char"/>
    <w:basedOn w:val="DefaultParagraphFont"/>
    <w:link w:val="Header"/>
    <w:rsid w:val="000A6395"/>
    <w:rPr>
      <w:sz w:val="20"/>
      <w:lang w:val="en-GB"/>
    </w:rPr>
  </w:style>
  <w:style w:type="paragraph" w:styleId="Footer">
    <w:name w:val="footer"/>
    <w:link w:val="FooterChar"/>
    <w:rsid w:val="000A6395"/>
    <w:pPr>
      <w:spacing w:after="0" w:line="240" w:lineRule="exact"/>
    </w:pPr>
    <w:rPr>
      <w:sz w:val="20"/>
      <w:lang w:val="en-GB"/>
    </w:rPr>
  </w:style>
  <w:style w:type="character" w:customStyle="1" w:styleId="FooterChar">
    <w:name w:val="Footer Char"/>
    <w:basedOn w:val="DefaultParagraphFont"/>
    <w:link w:val="Footer"/>
    <w:rsid w:val="000A6395"/>
    <w:rPr>
      <w:sz w:val="20"/>
      <w:lang w:val="en-GB"/>
    </w:rPr>
  </w:style>
  <w:style w:type="paragraph" w:styleId="BalloonText">
    <w:name w:val="Balloon Text"/>
    <w:basedOn w:val="Normal"/>
    <w:link w:val="BalloonTextChar"/>
    <w:rsid w:val="000A63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A6395"/>
    <w:rPr>
      <w:rFonts w:ascii="Tahoma" w:hAnsi="Tahoma" w:cs="Tahoma"/>
      <w:sz w:val="16"/>
      <w:szCs w:val="16"/>
      <w:lang w:val="en-GB"/>
    </w:rPr>
  </w:style>
  <w:style w:type="table" w:styleId="TableGrid">
    <w:name w:val="Table Grid"/>
    <w:basedOn w:val="TableNormal"/>
    <w:uiPriority w:val="59"/>
    <w:rsid w:val="000A6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0A639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0A6395"/>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A639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0A6395"/>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0A6395"/>
    <w:pPr>
      <w:ind w:left="360" w:hanging="360"/>
      <w:contextualSpacing/>
    </w:pPr>
    <w:rPr>
      <w:sz w:val="22"/>
    </w:rPr>
  </w:style>
  <w:style w:type="character" w:customStyle="1" w:styleId="Heading4Char">
    <w:name w:val="Heading 4 Char"/>
    <w:basedOn w:val="DefaultParagraphFont"/>
    <w:link w:val="Heading4"/>
    <w:rsid w:val="000A6395"/>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0A6395"/>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0A639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0A639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0A639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0A639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449"/>
    <w:pPr>
      <w:numPr>
        <w:numId w:val="8"/>
      </w:numPr>
      <w:spacing w:after="120"/>
    </w:pPr>
    <w:rPr>
      <w:color w:val="000000" w:themeColor="text1"/>
      <w:sz w:val="22"/>
    </w:rPr>
  </w:style>
  <w:style w:type="paragraph" w:customStyle="1" w:styleId="Bullet2">
    <w:name w:val="Bullet 2"/>
    <w:basedOn w:val="Normal"/>
    <w:link w:val="Bullet2Char"/>
    <w:qFormat/>
    <w:rsid w:val="000A6395"/>
    <w:pPr>
      <w:numPr>
        <w:numId w:val="9"/>
      </w:numPr>
      <w:spacing w:after="120"/>
    </w:pPr>
    <w:rPr>
      <w:color w:val="000000" w:themeColor="text1"/>
      <w:sz w:val="22"/>
    </w:rPr>
  </w:style>
  <w:style w:type="paragraph" w:customStyle="1" w:styleId="Heading1separatationline">
    <w:name w:val="Heading 1 separatation line"/>
    <w:basedOn w:val="Normal"/>
    <w:next w:val="BodyText"/>
    <w:rsid w:val="000A6395"/>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0A639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A6395"/>
    <w:pPr>
      <w:spacing w:line="180" w:lineRule="exact"/>
      <w:jc w:val="right"/>
    </w:pPr>
    <w:rPr>
      <w:color w:val="00558C" w:themeColor="accent1"/>
    </w:rPr>
  </w:style>
  <w:style w:type="paragraph" w:customStyle="1" w:styleId="Editionnumber">
    <w:name w:val="Edition number"/>
    <w:basedOn w:val="Normal"/>
    <w:rsid w:val="000A6395"/>
    <w:rPr>
      <w:b/>
      <w:color w:val="00558C" w:themeColor="accent1"/>
      <w:sz w:val="50"/>
      <w:szCs w:val="50"/>
    </w:rPr>
  </w:style>
  <w:style w:type="paragraph" w:customStyle="1" w:styleId="Contents">
    <w:name w:val="Contents"/>
    <w:basedOn w:val="Header"/>
    <w:rsid w:val="000A639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A6395"/>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0A639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0A6395"/>
    <w:rPr>
      <w:color w:val="00558C" w:themeColor="accent1"/>
      <w:u w:val="single"/>
    </w:rPr>
  </w:style>
  <w:style w:type="paragraph" w:styleId="ListNumber3">
    <w:name w:val="List Number 3"/>
    <w:basedOn w:val="Normal"/>
    <w:uiPriority w:val="99"/>
    <w:unhideWhenUsed/>
    <w:rsid w:val="000A6395"/>
    <w:pPr>
      <w:contextualSpacing/>
    </w:pPr>
  </w:style>
  <w:style w:type="paragraph" w:styleId="TableofFigures">
    <w:name w:val="table of figures"/>
    <w:basedOn w:val="Normal"/>
    <w:next w:val="Normal"/>
    <w:uiPriority w:val="99"/>
    <w:rsid w:val="000A6395"/>
    <w:pPr>
      <w:tabs>
        <w:tab w:val="right" w:leader="dot" w:pos="9781"/>
      </w:tabs>
      <w:spacing w:after="60"/>
      <w:ind w:left="1276" w:hanging="1276"/>
    </w:pPr>
    <w:rPr>
      <w:i/>
      <w:sz w:val="22"/>
    </w:rPr>
  </w:style>
  <w:style w:type="paragraph" w:customStyle="1" w:styleId="Tabletext">
    <w:name w:val="Table text"/>
    <w:basedOn w:val="Normal"/>
    <w:qFormat/>
    <w:rsid w:val="000A6395"/>
    <w:pPr>
      <w:ind w:left="113" w:right="113"/>
    </w:pPr>
    <w:rPr>
      <w:color w:val="000000" w:themeColor="text1"/>
      <w:sz w:val="20"/>
    </w:rPr>
  </w:style>
  <w:style w:type="paragraph" w:customStyle="1" w:styleId="Tabletexttitle">
    <w:name w:val="Table text title"/>
    <w:basedOn w:val="Tabletext"/>
    <w:rsid w:val="000A6395"/>
    <w:rPr>
      <w:b/>
      <w:color w:val="009FE3" w:themeColor="accent2"/>
    </w:rPr>
  </w:style>
  <w:style w:type="table" w:styleId="MediumShading1">
    <w:name w:val="Medium Shading 1"/>
    <w:basedOn w:val="TableNormal"/>
    <w:uiPriority w:val="63"/>
    <w:rsid w:val="000A639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0A6395"/>
    <w:rPr>
      <w:b/>
      <w:bCs/>
      <w:i/>
      <w:color w:val="575756"/>
      <w:sz w:val="22"/>
      <w:u w:val="single"/>
    </w:rPr>
  </w:style>
  <w:style w:type="paragraph" w:styleId="TOC3">
    <w:name w:val="toc 3"/>
    <w:basedOn w:val="Normal"/>
    <w:next w:val="Normal"/>
    <w:uiPriority w:val="39"/>
    <w:unhideWhenUsed/>
    <w:rsid w:val="000A6395"/>
    <w:pPr>
      <w:spacing w:after="60"/>
      <w:ind w:left="1134" w:hanging="709"/>
    </w:pPr>
  </w:style>
  <w:style w:type="paragraph" w:styleId="BodyTextIndent3">
    <w:name w:val="Body Text Indent 3"/>
    <w:basedOn w:val="Normal"/>
    <w:link w:val="BodyTextIndent3Char"/>
    <w:semiHidden/>
    <w:unhideWhenUsed/>
    <w:rsid w:val="000A6395"/>
    <w:pPr>
      <w:spacing w:after="120"/>
      <w:ind w:left="360"/>
    </w:pPr>
    <w:rPr>
      <w:sz w:val="16"/>
      <w:szCs w:val="16"/>
    </w:rPr>
  </w:style>
  <w:style w:type="paragraph" w:styleId="List2">
    <w:name w:val="List 2"/>
    <w:basedOn w:val="Normal"/>
    <w:unhideWhenUsed/>
    <w:rsid w:val="000A6395"/>
    <w:pPr>
      <w:ind w:left="720" w:hanging="360"/>
      <w:contextualSpacing/>
    </w:pPr>
  </w:style>
  <w:style w:type="character" w:customStyle="1" w:styleId="Bullet2Char">
    <w:name w:val="Bullet 2 Char"/>
    <w:basedOn w:val="DefaultParagraphFont"/>
    <w:link w:val="Bullet2"/>
    <w:rsid w:val="000A6395"/>
    <w:rPr>
      <w:color w:val="000000" w:themeColor="text1"/>
      <w:lang w:val="en-GB"/>
    </w:rPr>
  </w:style>
  <w:style w:type="character" w:customStyle="1" w:styleId="BodyTextIndent3Char">
    <w:name w:val="Body Text Indent 3 Char"/>
    <w:basedOn w:val="DefaultParagraphFont"/>
    <w:link w:val="BodyTextIndent3"/>
    <w:semiHidden/>
    <w:rsid w:val="000A6395"/>
    <w:rPr>
      <w:sz w:val="16"/>
      <w:szCs w:val="16"/>
      <w:lang w:val="en-GB"/>
    </w:rPr>
  </w:style>
  <w:style w:type="paragraph" w:customStyle="1" w:styleId="AppendixHead1">
    <w:name w:val="Appendix Head 1"/>
    <w:basedOn w:val="Normal"/>
    <w:next w:val="Heading1separatationline"/>
    <w:rsid w:val="000A6395"/>
    <w:pPr>
      <w:numPr>
        <w:numId w:val="6"/>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0A6395"/>
    <w:pPr>
      <w:numPr>
        <w:ilvl w:val="1"/>
        <w:numId w:val="6"/>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0A6395"/>
    <w:pPr>
      <w:numPr>
        <w:ilvl w:val="2"/>
        <w:numId w:val="6"/>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0A6395"/>
    <w:pPr>
      <w:numPr>
        <w:ilvl w:val="3"/>
        <w:numId w:val="6"/>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0A6395"/>
    <w:pPr>
      <w:numPr>
        <w:numId w:val="2"/>
      </w:numPr>
      <w:spacing w:after="360"/>
    </w:pPr>
    <w:rPr>
      <w:b/>
      <w:i/>
      <w:caps/>
      <w:color w:val="407EC9"/>
      <w:sz w:val="28"/>
      <w:u w:val="single"/>
    </w:rPr>
  </w:style>
  <w:style w:type="character" w:customStyle="1" w:styleId="AnnexChar">
    <w:name w:val="Annex Char"/>
    <w:basedOn w:val="DefaultParagraphFont"/>
    <w:link w:val="Annex"/>
    <w:rsid w:val="000A6395"/>
    <w:rPr>
      <w:b/>
      <w:i/>
      <w:caps/>
      <w:color w:val="407EC9"/>
      <w:sz w:val="28"/>
      <w:u w:val="single"/>
      <w:lang w:val="en-GB"/>
    </w:rPr>
  </w:style>
  <w:style w:type="paragraph" w:customStyle="1" w:styleId="AnnexAHead1">
    <w:name w:val="Annex A Head 1"/>
    <w:basedOn w:val="Normal"/>
    <w:next w:val="Heading1separatationline"/>
    <w:rsid w:val="000A6395"/>
    <w:pPr>
      <w:numPr>
        <w:numId w:val="3"/>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0A6395"/>
    <w:pPr>
      <w:numPr>
        <w:ilvl w:val="1"/>
        <w:numId w:val="3"/>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0A6395"/>
    <w:pPr>
      <w:spacing w:after="120"/>
    </w:pPr>
    <w:rPr>
      <w:sz w:val="22"/>
    </w:rPr>
  </w:style>
  <w:style w:type="character" w:customStyle="1" w:styleId="BodyTextChar">
    <w:name w:val="Body Text Char"/>
    <w:basedOn w:val="DefaultParagraphFont"/>
    <w:link w:val="BodyText"/>
    <w:rsid w:val="000A6395"/>
    <w:rPr>
      <w:lang w:val="en-GB"/>
    </w:rPr>
  </w:style>
  <w:style w:type="paragraph" w:customStyle="1" w:styleId="AnnexAHead3">
    <w:name w:val="Annex A Head 3"/>
    <w:basedOn w:val="Normal"/>
    <w:next w:val="BodyText"/>
    <w:rsid w:val="000A6395"/>
    <w:pPr>
      <w:numPr>
        <w:ilvl w:val="2"/>
        <w:numId w:val="3"/>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0A6395"/>
    <w:pPr>
      <w:numPr>
        <w:ilvl w:val="3"/>
        <w:numId w:val="3"/>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0A6395"/>
    <w:pPr>
      <w:numPr>
        <w:numId w:val="5"/>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0A6395"/>
    <w:rPr>
      <w:noProof w:val="0"/>
      <w:sz w:val="18"/>
      <w:szCs w:val="18"/>
      <w:lang w:val="en-GB"/>
    </w:rPr>
  </w:style>
  <w:style w:type="paragraph" w:styleId="CommentText">
    <w:name w:val="annotation text"/>
    <w:basedOn w:val="Normal"/>
    <w:link w:val="CommentTextChar"/>
    <w:unhideWhenUsed/>
    <w:rsid w:val="000A6395"/>
    <w:pPr>
      <w:spacing w:line="240" w:lineRule="auto"/>
    </w:pPr>
    <w:rPr>
      <w:sz w:val="24"/>
      <w:szCs w:val="24"/>
    </w:rPr>
  </w:style>
  <w:style w:type="character" w:customStyle="1" w:styleId="CommentTextChar">
    <w:name w:val="Comment Text Char"/>
    <w:basedOn w:val="DefaultParagraphFont"/>
    <w:link w:val="CommentText"/>
    <w:rsid w:val="000A6395"/>
    <w:rPr>
      <w:sz w:val="24"/>
      <w:szCs w:val="24"/>
      <w:lang w:val="en-GB"/>
    </w:rPr>
  </w:style>
  <w:style w:type="paragraph" w:styleId="CommentSubject">
    <w:name w:val="annotation subject"/>
    <w:basedOn w:val="CommentText"/>
    <w:next w:val="CommentText"/>
    <w:link w:val="CommentSubjectChar"/>
    <w:unhideWhenUsed/>
    <w:rsid w:val="000A6395"/>
    <w:rPr>
      <w:b/>
      <w:bCs/>
      <w:sz w:val="20"/>
      <w:szCs w:val="20"/>
    </w:rPr>
  </w:style>
  <w:style w:type="character" w:customStyle="1" w:styleId="CommentSubjectChar">
    <w:name w:val="Comment Subject Char"/>
    <w:basedOn w:val="CommentTextChar"/>
    <w:link w:val="CommentSubject"/>
    <w:rsid w:val="000A6395"/>
    <w:rPr>
      <w:b/>
      <w:bCs/>
      <w:sz w:val="20"/>
      <w:szCs w:val="20"/>
      <w:lang w:val="en-GB"/>
    </w:rPr>
  </w:style>
  <w:style w:type="paragraph" w:styleId="FootnoteText">
    <w:name w:val="footnote text"/>
    <w:basedOn w:val="Normal"/>
    <w:link w:val="FootnoteTextChar"/>
    <w:unhideWhenUsed/>
    <w:rsid w:val="000A639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0A6395"/>
    <w:rPr>
      <w:sz w:val="18"/>
      <w:szCs w:val="24"/>
      <w:vertAlign w:val="superscript"/>
      <w:lang w:val="en-GB"/>
    </w:rPr>
  </w:style>
  <w:style w:type="paragraph" w:customStyle="1" w:styleId="InsetList">
    <w:name w:val="Inset List"/>
    <w:basedOn w:val="Normal"/>
    <w:rsid w:val="000A6395"/>
    <w:pPr>
      <w:numPr>
        <w:numId w:val="14"/>
      </w:numPr>
      <w:tabs>
        <w:tab w:val="num" w:pos="360"/>
      </w:tabs>
      <w:spacing w:after="120"/>
      <w:jc w:val="both"/>
    </w:pPr>
    <w:rPr>
      <w:sz w:val="22"/>
    </w:rPr>
  </w:style>
  <w:style w:type="paragraph" w:customStyle="1" w:styleId="Footereditionno">
    <w:name w:val="Footer edition no."/>
    <w:basedOn w:val="Normal"/>
    <w:rsid w:val="000A6395"/>
    <w:pPr>
      <w:tabs>
        <w:tab w:val="right" w:pos="10206"/>
      </w:tabs>
    </w:pPr>
    <w:rPr>
      <w:b/>
      <w:color w:val="00558C"/>
      <w:sz w:val="15"/>
    </w:rPr>
  </w:style>
  <w:style w:type="paragraph" w:customStyle="1" w:styleId="Forward">
    <w:name w:val="Forward"/>
    <w:basedOn w:val="Normal"/>
    <w:next w:val="BodyText"/>
    <w:rsid w:val="000A6395"/>
    <w:pPr>
      <w:spacing w:before="240" w:after="360"/>
      <w:jc w:val="center"/>
    </w:pPr>
    <w:rPr>
      <w:b/>
      <w:caps/>
      <w:color w:val="009FE3"/>
      <w:sz w:val="32"/>
    </w:rPr>
  </w:style>
  <w:style w:type="paragraph" w:customStyle="1" w:styleId="References">
    <w:name w:val="References"/>
    <w:basedOn w:val="Normal"/>
    <w:qFormat/>
    <w:rsid w:val="000A6395"/>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0A6395"/>
    <w:pPr>
      <w:numPr>
        <w:numId w:val="20"/>
      </w:numPr>
      <w:tabs>
        <w:tab w:val="left" w:pos="851"/>
      </w:tabs>
      <w:spacing w:after="240"/>
    </w:pPr>
  </w:style>
  <w:style w:type="paragraph" w:styleId="ListNumber">
    <w:name w:val="List Number"/>
    <w:basedOn w:val="Normal"/>
    <w:rsid w:val="000A6395"/>
    <w:pPr>
      <w:numPr>
        <w:numId w:val="17"/>
      </w:numPr>
      <w:contextualSpacing/>
    </w:pPr>
  </w:style>
  <w:style w:type="paragraph" w:styleId="TOC4">
    <w:name w:val="toc 4"/>
    <w:basedOn w:val="Normal"/>
    <w:next w:val="Normal"/>
    <w:autoRedefine/>
    <w:uiPriority w:val="39"/>
    <w:unhideWhenUsed/>
    <w:rsid w:val="00F6587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0A6395"/>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0A639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0A6395"/>
    <w:pPr>
      <w:spacing w:line="240" w:lineRule="auto"/>
      <w:ind w:left="4320"/>
    </w:pPr>
  </w:style>
  <w:style w:type="character" w:styleId="FootnoteReference">
    <w:name w:val="footnote reference"/>
    <w:rsid w:val="000A6395"/>
    <w:rPr>
      <w:vertAlign w:val="superscript"/>
    </w:rPr>
  </w:style>
  <w:style w:type="character" w:customStyle="1" w:styleId="ClosingChar">
    <w:name w:val="Closing Char"/>
    <w:basedOn w:val="DefaultParagraphFont"/>
    <w:link w:val="Closing"/>
    <w:uiPriority w:val="99"/>
    <w:semiHidden/>
    <w:rsid w:val="000A6395"/>
    <w:rPr>
      <w:sz w:val="18"/>
      <w:lang w:val="en-GB"/>
    </w:rPr>
  </w:style>
  <w:style w:type="paragraph" w:styleId="BodyText2">
    <w:name w:val="Body Text 2"/>
    <w:basedOn w:val="Normal"/>
    <w:link w:val="BodyText2Char"/>
    <w:semiHidden/>
    <w:unhideWhenUsed/>
    <w:rsid w:val="000A6395"/>
    <w:pPr>
      <w:spacing w:after="120" w:line="480" w:lineRule="auto"/>
    </w:pPr>
  </w:style>
  <w:style w:type="paragraph" w:customStyle="1" w:styleId="Listatext">
    <w:name w:val="List a text"/>
    <w:basedOn w:val="Normal"/>
    <w:qFormat/>
    <w:rsid w:val="000A6395"/>
    <w:pPr>
      <w:spacing w:after="120"/>
      <w:ind w:left="1134"/>
    </w:pPr>
    <w:rPr>
      <w:sz w:val="22"/>
    </w:rPr>
  </w:style>
  <w:style w:type="character" w:customStyle="1" w:styleId="BodyText2Char">
    <w:name w:val="Body Text 2 Char"/>
    <w:basedOn w:val="DefaultParagraphFont"/>
    <w:link w:val="BodyText2"/>
    <w:semiHidden/>
    <w:rsid w:val="000A6395"/>
    <w:rPr>
      <w:sz w:val="18"/>
      <w:lang w:val="en-GB"/>
    </w:rPr>
  </w:style>
  <w:style w:type="paragraph" w:styleId="BodyTextFirstIndent">
    <w:name w:val="Body Text First Indent"/>
    <w:basedOn w:val="BodyText"/>
    <w:link w:val="BodyTextFirstIndentChar"/>
    <w:semiHidden/>
    <w:rsid w:val="000A6395"/>
    <w:pPr>
      <w:spacing w:after="0"/>
      <w:ind w:firstLine="360"/>
    </w:pPr>
    <w:rPr>
      <w:sz w:val="18"/>
    </w:rPr>
  </w:style>
  <w:style w:type="character" w:customStyle="1" w:styleId="BodyTextFirstIndentChar">
    <w:name w:val="Body Text First Indent Char"/>
    <w:basedOn w:val="BodyTextChar"/>
    <w:link w:val="BodyTextFirstIndent"/>
    <w:semiHidden/>
    <w:rsid w:val="000A6395"/>
    <w:rPr>
      <w:sz w:val="18"/>
      <w:lang w:val="en-GB"/>
    </w:rPr>
  </w:style>
  <w:style w:type="paragraph" w:customStyle="1" w:styleId="List1indent">
    <w:name w:val="List 1 indent"/>
    <w:basedOn w:val="Normal"/>
    <w:rsid w:val="000A6395"/>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0A6395"/>
    <w:pPr>
      <w:numPr>
        <w:ilvl w:val="2"/>
        <w:numId w:val="15"/>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0A6395"/>
    <w:pPr>
      <w:numPr>
        <w:numId w:val="7"/>
      </w:numPr>
    </w:pPr>
  </w:style>
  <w:style w:type="paragraph" w:customStyle="1" w:styleId="List1indent2text">
    <w:name w:val="List 1 indent 2 text"/>
    <w:basedOn w:val="Normal"/>
    <w:rsid w:val="000A6395"/>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0A639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A639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A639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A6395"/>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0A6395"/>
    <w:pPr>
      <w:spacing w:after="120" w:line="240" w:lineRule="auto"/>
      <w:ind w:left="1134"/>
      <w:jc w:val="both"/>
    </w:pPr>
    <w:rPr>
      <w:rFonts w:ascii="Arial" w:eastAsia="Times New Roman" w:hAnsi="Arial" w:cs="Times New Roman"/>
      <w:sz w:val="22"/>
      <w:szCs w:val="20"/>
      <w:lang w:eastAsia="en-GB"/>
    </w:rPr>
  </w:style>
  <w:style w:type="paragraph" w:customStyle="1" w:styleId="Tabletext0">
    <w:name w:val="Table_text"/>
    <w:basedOn w:val="Normal"/>
    <w:rsid w:val="00D95B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customStyle="1" w:styleId="Listitext">
    <w:name w:val="List i text"/>
    <w:basedOn w:val="Normal"/>
    <w:rsid w:val="000A6395"/>
    <w:pPr>
      <w:ind w:left="2268" w:hanging="567"/>
    </w:pPr>
    <w:rPr>
      <w:sz w:val="20"/>
    </w:rPr>
  </w:style>
  <w:style w:type="paragraph" w:styleId="TOC5">
    <w:name w:val="toc 5"/>
    <w:basedOn w:val="Normal"/>
    <w:next w:val="Normal"/>
    <w:autoRedefine/>
    <w:uiPriority w:val="39"/>
    <w:rsid w:val="000A6395"/>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0A6395"/>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0A6395"/>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0A6395"/>
    <w:pPr>
      <w:numPr>
        <w:numId w:val="10"/>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0A6395"/>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0A6395"/>
    <w:pPr>
      <w:numPr>
        <w:numId w:val="16"/>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0A6395"/>
    <w:pPr>
      <w:numPr>
        <w:ilvl w:val="1"/>
        <w:numId w:val="1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0A6395"/>
    <w:pPr>
      <w:numPr>
        <w:ilvl w:val="2"/>
        <w:numId w:val="16"/>
      </w:numPr>
      <w:spacing w:after="120"/>
    </w:pPr>
    <w:rPr>
      <w:sz w:val="20"/>
    </w:rPr>
  </w:style>
  <w:style w:type="paragraph" w:customStyle="1" w:styleId="List1text">
    <w:name w:val="List 1 text"/>
    <w:basedOn w:val="Normal"/>
    <w:qFormat/>
    <w:rsid w:val="000A639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0A639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0A6395"/>
    <w:rPr>
      <w:rFonts w:ascii="Tahoma" w:eastAsia="Times New Roman" w:hAnsi="Tahoma" w:cs="Times New Roman"/>
      <w:sz w:val="20"/>
      <w:szCs w:val="24"/>
      <w:shd w:val="clear" w:color="auto" w:fill="000080"/>
      <w:lang w:val="de-DE" w:eastAsia="de-DE"/>
    </w:rPr>
  </w:style>
  <w:style w:type="character" w:styleId="FollowedHyperlink">
    <w:name w:val="FollowedHyperlink"/>
    <w:rsid w:val="000A6395"/>
    <w:rPr>
      <w:color w:val="800080"/>
      <w:u w:val="single"/>
    </w:rPr>
  </w:style>
  <w:style w:type="paragraph" w:styleId="NormalWeb">
    <w:name w:val="Normal (Web)"/>
    <w:basedOn w:val="Normal"/>
    <w:uiPriority w:val="99"/>
    <w:rsid w:val="000A639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0A6395"/>
    <w:pPr>
      <w:tabs>
        <w:tab w:val="left" w:pos="1134"/>
        <w:tab w:val="right" w:pos="9781"/>
      </w:tabs>
    </w:pPr>
  </w:style>
  <w:style w:type="character" w:styleId="Emphasis">
    <w:name w:val="Emphasis"/>
    <w:rsid w:val="000A6395"/>
    <w:rPr>
      <w:i/>
      <w:iCs/>
    </w:rPr>
  </w:style>
  <w:style w:type="character" w:styleId="HTMLCite">
    <w:name w:val="HTML Cite"/>
    <w:rsid w:val="000A6395"/>
    <w:rPr>
      <w:i/>
      <w:iCs/>
    </w:rPr>
  </w:style>
  <w:style w:type="paragraph" w:customStyle="1" w:styleId="equation">
    <w:name w:val="equation"/>
    <w:basedOn w:val="Normal"/>
    <w:next w:val="BodyText"/>
    <w:qFormat/>
    <w:rsid w:val="000A6395"/>
    <w:pPr>
      <w:keepNext/>
      <w:numPr>
        <w:numId w:val="11"/>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0A639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0A639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0A6395"/>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0A6395"/>
    <w:rPr>
      <w:color w:val="000000" w:themeColor="text1"/>
      <w:sz w:val="22"/>
    </w:rPr>
  </w:style>
  <w:style w:type="character" w:customStyle="1" w:styleId="TextedesaisieCar">
    <w:name w:val="Texte de saisie Car"/>
    <w:basedOn w:val="DefaultParagraphFont"/>
    <w:link w:val="Textedesaisie"/>
    <w:rsid w:val="000A6395"/>
    <w:rPr>
      <w:color w:val="000000" w:themeColor="text1"/>
      <w:lang w:val="en-GB"/>
    </w:rPr>
  </w:style>
  <w:style w:type="paragraph" w:customStyle="1" w:styleId="AnnexTablecaption">
    <w:name w:val="Annex Table caption"/>
    <w:basedOn w:val="Tablecaption"/>
    <w:next w:val="Normal"/>
    <w:rsid w:val="000A6395"/>
    <w:pPr>
      <w:ind w:left="851" w:hanging="851"/>
    </w:pPr>
  </w:style>
  <w:style w:type="paragraph" w:customStyle="1" w:styleId="Figurecaption">
    <w:name w:val="Figure caption"/>
    <w:basedOn w:val="Caption"/>
    <w:next w:val="Normal"/>
    <w:rsid w:val="000A6395"/>
    <w:pPr>
      <w:numPr>
        <w:numId w:val="12"/>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0A6395"/>
    <w:pPr>
      <w:numPr>
        <w:numId w:val="0"/>
      </w:numPr>
    </w:pPr>
  </w:style>
  <w:style w:type="paragraph" w:styleId="NoSpacing">
    <w:name w:val="No Spacing"/>
    <w:uiPriority w:val="1"/>
    <w:rsid w:val="000A6395"/>
    <w:pPr>
      <w:spacing w:after="0" w:line="240" w:lineRule="auto"/>
    </w:pPr>
    <w:rPr>
      <w:sz w:val="18"/>
      <w:lang w:val="en-GB"/>
    </w:rPr>
  </w:style>
  <w:style w:type="paragraph" w:customStyle="1" w:styleId="AnnexBHead2">
    <w:name w:val="Annex B Head 2"/>
    <w:basedOn w:val="AnnexAHead2"/>
    <w:next w:val="Heading2separationline"/>
    <w:rsid w:val="000A6395"/>
    <w:pPr>
      <w:numPr>
        <w:numId w:val="4"/>
      </w:numPr>
    </w:pPr>
  </w:style>
  <w:style w:type="paragraph" w:customStyle="1" w:styleId="AnnexBHead3">
    <w:name w:val="Annex B Head 3"/>
    <w:basedOn w:val="AnnexAHead3"/>
    <w:next w:val="BodyText"/>
    <w:rsid w:val="000A6395"/>
    <w:pPr>
      <w:numPr>
        <w:numId w:val="4"/>
      </w:numPr>
    </w:pPr>
  </w:style>
  <w:style w:type="paragraph" w:customStyle="1" w:styleId="AnnexBHead4">
    <w:name w:val="Annex B Head 4"/>
    <w:basedOn w:val="AnnexAHead4"/>
    <w:next w:val="BodyText"/>
    <w:rsid w:val="000A6395"/>
    <w:pPr>
      <w:numPr>
        <w:numId w:val="4"/>
      </w:numPr>
    </w:pPr>
  </w:style>
  <w:style w:type="paragraph" w:customStyle="1" w:styleId="Editionnumber-footer">
    <w:name w:val="Edition number - footer"/>
    <w:basedOn w:val="Footer"/>
    <w:next w:val="NoSpacing"/>
    <w:rsid w:val="000A6395"/>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0A6395"/>
    <w:pPr>
      <w:ind w:left="113" w:right="113"/>
    </w:pPr>
    <w:rPr>
      <w:b/>
      <w:color w:val="00AFAA"/>
      <w:sz w:val="20"/>
      <w:lang w:val="en-US"/>
    </w:rPr>
  </w:style>
  <w:style w:type="character" w:styleId="PageNumber">
    <w:name w:val="page number"/>
    <w:rsid w:val="000A6395"/>
    <w:rPr>
      <w:rFonts w:asciiTheme="minorHAnsi" w:hAnsiTheme="minorHAnsi"/>
      <w:sz w:val="15"/>
    </w:rPr>
  </w:style>
  <w:style w:type="paragraph" w:customStyle="1" w:styleId="Part">
    <w:name w:val="Part"/>
    <w:basedOn w:val="Normal"/>
    <w:next w:val="Heading1"/>
    <w:qFormat/>
    <w:rsid w:val="000A6395"/>
    <w:pPr>
      <w:numPr>
        <w:numId w:val="18"/>
      </w:numPr>
      <w:jc w:val="center"/>
    </w:pPr>
    <w:rPr>
      <w:b/>
      <w:caps/>
      <w:color w:val="009FDF"/>
      <w:sz w:val="32"/>
    </w:rPr>
  </w:style>
  <w:style w:type="paragraph" w:customStyle="1" w:styleId="Documentdate">
    <w:name w:val="Document date"/>
    <w:basedOn w:val="Normal"/>
    <w:rsid w:val="000A6395"/>
    <w:rPr>
      <w:b/>
      <w:color w:val="00558C"/>
      <w:sz w:val="28"/>
    </w:rPr>
  </w:style>
  <w:style w:type="paragraph" w:customStyle="1" w:styleId="Documentnumber">
    <w:name w:val="Document number"/>
    <w:basedOn w:val="Normal"/>
    <w:next w:val="Normal"/>
    <w:rsid w:val="000A6395"/>
    <w:rPr>
      <w:caps/>
      <w:color w:val="00558C"/>
      <w:sz w:val="50"/>
    </w:rPr>
  </w:style>
  <w:style w:type="paragraph" w:customStyle="1" w:styleId="Footerlandscape">
    <w:name w:val="Footer landscape"/>
    <w:basedOn w:val="Normal"/>
    <w:rsid w:val="000A6395"/>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0A639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A6395"/>
    <w:pPr>
      <w:ind w:left="0" w:right="0"/>
    </w:pPr>
    <w:rPr>
      <w:b w:val="0"/>
      <w:color w:val="00558C"/>
    </w:rPr>
  </w:style>
  <w:style w:type="paragraph" w:customStyle="1" w:styleId="CM14">
    <w:name w:val="CM14"/>
    <w:basedOn w:val="Normal"/>
    <w:next w:val="Normal"/>
    <w:rsid w:val="00273C59"/>
    <w:pPr>
      <w:widowControl w:val="0"/>
      <w:autoSpaceDE w:val="0"/>
      <w:autoSpaceDN w:val="0"/>
      <w:adjustRightInd w:val="0"/>
      <w:spacing w:line="240" w:lineRule="auto"/>
    </w:pPr>
    <w:rPr>
      <w:rFonts w:ascii="Arial" w:eastAsia="MS Mincho" w:hAnsi="Arial" w:cs="Arial"/>
      <w:sz w:val="24"/>
      <w:szCs w:val="24"/>
    </w:rPr>
  </w:style>
  <w:style w:type="table" w:customStyle="1" w:styleId="TableGrid2">
    <w:name w:val="Table Grid2"/>
    <w:basedOn w:val="TableNormal"/>
    <w:next w:val="TableGrid"/>
    <w:uiPriority w:val="59"/>
    <w:locked/>
    <w:rsid w:val="00981FD9"/>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quationcaption">
    <w:name w:val="Equation caption"/>
    <w:basedOn w:val="TableofFigures"/>
    <w:next w:val="BodyText"/>
    <w:rsid w:val="000A6395"/>
    <w:pPr>
      <w:tabs>
        <w:tab w:val="left" w:pos="1843"/>
      </w:tabs>
    </w:pPr>
  </w:style>
  <w:style w:type="paragraph" w:customStyle="1" w:styleId="Headingseparationline-landscape">
    <w:name w:val="Heading separation line - landscape"/>
    <w:basedOn w:val="Heading1separatationline"/>
    <w:rsid w:val="000A6395"/>
    <w:pPr>
      <w:ind w:right="14317"/>
    </w:pPr>
  </w:style>
  <w:style w:type="character" w:styleId="PlaceholderText">
    <w:name w:val="Placeholder Text"/>
    <w:basedOn w:val="DefaultParagraphFont"/>
    <w:uiPriority w:val="99"/>
    <w:semiHidden/>
    <w:rsid w:val="000A6395"/>
    <w:rPr>
      <w:color w:val="808080"/>
    </w:rPr>
  </w:style>
  <w:style w:type="paragraph" w:customStyle="1" w:styleId="Reference">
    <w:name w:val="Reference"/>
    <w:basedOn w:val="Normal"/>
    <w:rsid w:val="000A6395"/>
    <w:pPr>
      <w:numPr>
        <w:numId w:val="19"/>
      </w:numPr>
      <w:spacing w:after="120" w:line="240" w:lineRule="auto"/>
    </w:pPr>
    <w:rPr>
      <w:rFonts w:eastAsia="Times New Roman" w:cs="Times New Roman"/>
      <w:sz w:val="22"/>
      <w:szCs w:val="20"/>
    </w:rPr>
  </w:style>
  <w:style w:type="paragraph" w:customStyle="1" w:styleId="Style1">
    <w:name w:val="Style1"/>
    <w:basedOn w:val="Tableheading"/>
    <w:rsid w:val="000A6395"/>
    <w:rPr>
      <w:color w:val="407EC9"/>
    </w:rPr>
  </w:style>
  <w:style w:type="paragraph" w:customStyle="1" w:styleId="Style2">
    <w:name w:val="Style2"/>
    <w:basedOn w:val="TOC3"/>
    <w:autoRedefine/>
    <w:rsid w:val="000A6395"/>
    <w:pPr>
      <w:tabs>
        <w:tab w:val="left" w:pos="1985"/>
        <w:tab w:val="right" w:pos="10195"/>
      </w:tabs>
    </w:pPr>
    <w:rPr>
      <w:rFonts w:eastAsiaTheme="minorEastAsia"/>
      <w:noProof/>
      <w:sz w:val="24"/>
      <w:szCs w:val="24"/>
      <w:lang w:val="en-US"/>
    </w:rPr>
  </w:style>
  <w:style w:type="paragraph" w:customStyle="1" w:styleId="Module">
    <w:name w:val="Module"/>
    <w:basedOn w:val="Normal"/>
    <w:next w:val="Heading1"/>
    <w:qFormat/>
    <w:rsid w:val="00F0136E"/>
    <w:pPr>
      <w:numPr>
        <w:numId w:val="28"/>
      </w:numPr>
      <w:spacing w:after="240" w:line="240" w:lineRule="auto"/>
    </w:pPr>
    <w:rPr>
      <w:rFonts w:eastAsia="Times New Roman" w:cs="Times New Roman"/>
      <w:b/>
      <w:color w:val="009FDF"/>
      <w:sz w:val="32"/>
      <w:szCs w:val="24"/>
      <w:u w:val="single" w:color="009FDF"/>
    </w:rPr>
  </w:style>
  <w:style w:type="paragraph" w:customStyle="1" w:styleId="Heading11">
    <w:name w:val="Heading 11"/>
    <w:basedOn w:val="Normal"/>
    <w:next w:val="Normal"/>
    <w:qFormat/>
    <w:rsid w:val="00FD2DA3"/>
    <w:pPr>
      <w:keepNext/>
      <w:keepLines/>
      <w:tabs>
        <w:tab w:val="num" w:pos="360"/>
      </w:tabs>
      <w:spacing w:before="240" w:line="240" w:lineRule="atLeast"/>
      <w:outlineLvl w:val="0"/>
    </w:pPr>
    <w:rPr>
      <w:rFonts w:ascii="Calibri" w:eastAsia="Times New Roman" w:hAnsi="Calibri" w:cs="Times New Roman"/>
      <w:b/>
      <w:bCs/>
      <w:caps/>
      <w:color w:val="00AFAA"/>
      <w:sz w:val="28"/>
      <w:szCs w:val="24"/>
    </w:rPr>
  </w:style>
  <w:style w:type="paragraph" w:customStyle="1" w:styleId="Heading21">
    <w:name w:val="Heading 21"/>
    <w:basedOn w:val="Normal"/>
    <w:next w:val="Normal"/>
    <w:autoRedefine/>
    <w:qFormat/>
    <w:rsid w:val="00FD2DA3"/>
    <w:pPr>
      <w:keepNext/>
      <w:keepLines/>
      <w:tabs>
        <w:tab w:val="num" w:pos="360"/>
      </w:tabs>
      <w:ind w:right="709"/>
      <w:outlineLvl w:val="1"/>
    </w:pPr>
    <w:rPr>
      <w:rFonts w:ascii="Calibri" w:eastAsia="Times New Roman" w:hAnsi="Calibri" w:cs="Times New Roman"/>
      <w:b/>
      <w:bCs/>
      <w:caps/>
      <w:color w:val="00AFAA"/>
      <w:sz w:val="24"/>
      <w:szCs w:val="24"/>
    </w:rPr>
  </w:style>
  <w:style w:type="paragraph" w:customStyle="1" w:styleId="Heading31">
    <w:name w:val="Heading 31"/>
    <w:basedOn w:val="Normal"/>
    <w:next w:val="BodyText"/>
    <w:autoRedefine/>
    <w:qFormat/>
    <w:rsid w:val="00FD2DA3"/>
    <w:pPr>
      <w:keepNext/>
      <w:keepLines/>
      <w:tabs>
        <w:tab w:val="num" w:pos="360"/>
      </w:tabs>
      <w:ind w:right="851"/>
      <w:outlineLvl w:val="2"/>
    </w:pPr>
    <w:rPr>
      <w:rFonts w:ascii="Calibri" w:eastAsia="Times New Roman" w:hAnsi="Calibri" w:cs="Times New Roman"/>
      <w:b/>
      <w:bCs/>
      <w:smallCaps/>
      <w:color w:val="00AFAA"/>
      <w:sz w:val="22"/>
    </w:rPr>
  </w:style>
  <w:style w:type="paragraph" w:customStyle="1" w:styleId="Heading41">
    <w:name w:val="Heading 41"/>
    <w:basedOn w:val="Normal"/>
    <w:next w:val="BodyText"/>
    <w:qFormat/>
    <w:rsid w:val="00FD2DA3"/>
    <w:pPr>
      <w:keepNext/>
      <w:keepLines/>
      <w:tabs>
        <w:tab w:val="num" w:pos="360"/>
      </w:tabs>
      <w:spacing w:before="120" w:after="120"/>
      <w:ind w:right="992"/>
      <w:outlineLvl w:val="3"/>
    </w:pPr>
    <w:rPr>
      <w:rFonts w:ascii="Calibri" w:eastAsia="Times New Roman" w:hAnsi="Calibri" w:cs="Times New Roman"/>
      <w:b/>
      <w:bCs/>
      <w:iCs/>
      <w:color w:val="00AFA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iala-aism.org/wiki/dictionary"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C49C8-746E-4AF2-9187-C97E647CE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4222</Words>
  <Characters>24072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28238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17</cp:revision>
  <dcterms:created xsi:type="dcterms:W3CDTF">2018-10-19T07:50:00Z</dcterms:created>
  <dcterms:modified xsi:type="dcterms:W3CDTF">2019-03-25T18:14:00Z</dcterms:modified>
  <cp:category/>
</cp:coreProperties>
</file>